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66" w:type="pct"/>
        <w:tblInd w:w="-318" w:type="dxa"/>
        <w:tblLook w:val="0000" w:firstRow="0" w:lastRow="0" w:firstColumn="0" w:lastColumn="0" w:noHBand="0" w:noVBand="0"/>
      </w:tblPr>
      <w:tblGrid>
        <w:gridCol w:w="4385"/>
        <w:gridCol w:w="5695"/>
      </w:tblGrid>
      <w:tr w:rsidR="00526B17" w:rsidRPr="00C3731F" w:rsidTr="000515A4">
        <w:trPr>
          <w:trHeight w:val="1071"/>
        </w:trPr>
        <w:tc>
          <w:tcPr>
            <w:tcW w:w="2175" w:type="pct"/>
          </w:tcPr>
          <w:p w:rsidR="00526B17" w:rsidRPr="00AB1FDD" w:rsidRDefault="00526B17" w:rsidP="00526B17">
            <w:pPr>
              <w:spacing w:before="0" w:after="0"/>
              <w:ind w:right="28" w:firstLine="6"/>
              <w:jc w:val="center"/>
              <w:rPr>
                <w:b/>
                <w:sz w:val="26"/>
                <w:szCs w:val="26"/>
              </w:rPr>
            </w:pPr>
            <w:r w:rsidRPr="00AB1FDD">
              <w:rPr>
                <w:b/>
                <w:sz w:val="26"/>
                <w:szCs w:val="26"/>
              </w:rPr>
              <w:t>BỘ KHOA HỌC VÀ CÔNG NGHỆ</w:t>
            </w:r>
          </w:p>
          <w:p w:rsidR="00526B17" w:rsidRPr="00421C82" w:rsidRDefault="0037426D" w:rsidP="00526B17">
            <w:pPr>
              <w:spacing w:before="0" w:after="0"/>
              <w:ind w:right="28" w:firstLine="6"/>
              <w:jc w:val="center"/>
              <w:rPr>
                <w:rFonts w:ascii="Times New Roman Bold" w:hAnsi="Times New Roman Bold"/>
                <w:b/>
                <w:sz w:val="26"/>
                <w:szCs w:val="26"/>
              </w:rPr>
            </w:pPr>
            <w:r>
              <w:rPr>
                <w:rFonts w:ascii="Times New Roman Bold" w:hAnsi="Times New Roman Bold"/>
                <w:b/>
                <w:noProof/>
              </w:rPr>
              <w:pict>
                <v:line id="_x0000_s1044" style="position:absolute;left:0;text-align:left;z-index:2" from="67.2pt,7.85pt" to="138.05pt,7.85pt"/>
              </w:pict>
            </w:r>
          </w:p>
          <w:p w:rsidR="00526B17" w:rsidRPr="00FD6EFE" w:rsidRDefault="00526B17" w:rsidP="00526B17">
            <w:pPr>
              <w:spacing w:before="0" w:after="0"/>
              <w:ind w:right="28" w:firstLine="6"/>
              <w:jc w:val="center"/>
            </w:pPr>
            <w:r w:rsidRPr="00FD6EFE">
              <w:t>Số:</w:t>
            </w:r>
            <w:r>
              <w:t xml:space="preserve"> 15</w:t>
            </w:r>
            <w:r w:rsidRPr="00FD6EFE">
              <w:t>/2018/TT-BKHCN</w:t>
            </w:r>
          </w:p>
        </w:tc>
        <w:tc>
          <w:tcPr>
            <w:tcW w:w="2825" w:type="pct"/>
          </w:tcPr>
          <w:p w:rsidR="00526B17" w:rsidRPr="00526B17" w:rsidRDefault="00526B17" w:rsidP="00526B17">
            <w:pPr>
              <w:pStyle w:val="Heading1"/>
              <w:spacing w:before="0" w:after="0"/>
              <w:ind w:left="-113" w:right="-113" w:firstLine="0"/>
              <w:jc w:val="center"/>
              <w:rPr>
                <w:sz w:val="26"/>
                <w:szCs w:val="26"/>
                <w:lang w:val="en-US"/>
              </w:rPr>
            </w:pPr>
            <w:r w:rsidRPr="00526B17">
              <w:rPr>
                <w:sz w:val="26"/>
                <w:szCs w:val="26"/>
                <w:lang w:val="en-US"/>
              </w:rPr>
              <w:t>CỘNG HOÀ XÃ HỘI CHỦ NGHĨA VIỆT NAM</w:t>
            </w:r>
          </w:p>
          <w:p w:rsidR="00526B17" w:rsidRPr="00526B17" w:rsidRDefault="00526B17" w:rsidP="00526B17">
            <w:pPr>
              <w:spacing w:before="0" w:after="0"/>
              <w:ind w:left="-113" w:right="-113" w:firstLine="0"/>
              <w:jc w:val="center"/>
              <w:rPr>
                <w:b/>
                <w:sz w:val="26"/>
              </w:rPr>
            </w:pPr>
            <w:r w:rsidRPr="00526B17">
              <w:rPr>
                <w:b/>
                <w:sz w:val="26"/>
              </w:rPr>
              <w:t>Độc lập - Tự do - Hạnh phúc</w:t>
            </w:r>
          </w:p>
          <w:p w:rsidR="00526B17" w:rsidRDefault="0037426D" w:rsidP="00526B17">
            <w:pPr>
              <w:spacing w:before="0" w:after="0"/>
              <w:ind w:left="-113" w:right="-113" w:firstLine="0"/>
              <w:jc w:val="center"/>
              <w:rPr>
                <w:b/>
              </w:rPr>
            </w:pPr>
            <w:r>
              <w:rPr>
                <w:noProof/>
              </w:rPr>
              <w:pict>
                <v:line id="_x0000_s1042" style="position:absolute;left:0;text-align:left;z-index:1" from="54.2pt,9pt" to="210.1pt,9pt"/>
              </w:pict>
            </w:r>
          </w:p>
          <w:p w:rsidR="00526B17" w:rsidRPr="00C3731F" w:rsidRDefault="00526B17" w:rsidP="00526B17">
            <w:pPr>
              <w:spacing w:before="0" w:after="0"/>
              <w:ind w:left="-113" w:right="-113" w:firstLine="0"/>
              <w:jc w:val="center"/>
              <w:rPr>
                <w:b/>
              </w:rPr>
            </w:pPr>
            <w:r w:rsidRPr="00C3731F">
              <w:rPr>
                <w:i/>
              </w:rPr>
              <w:t xml:space="preserve">Hà Nội, ngày </w:t>
            </w:r>
            <w:r>
              <w:rPr>
                <w:i/>
              </w:rPr>
              <w:t xml:space="preserve">15 </w:t>
            </w:r>
            <w:r w:rsidRPr="00C3731F">
              <w:rPr>
                <w:i/>
              </w:rPr>
              <w:t xml:space="preserve">tháng </w:t>
            </w:r>
            <w:r>
              <w:rPr>
                <w:i/>
              </w:rPr>
              <w:t xml:space="preserve">11 </w:t>
            </w:r>
            <w:r w:rsidRPr="00C3731F">
              <w:rPr>
                <w:i/>
              </w:rPr>
              <w:t>năm 201</w:t>
            </w:r>
            <w:r>
              <w:rPr>
                <w:i/>
              </w:rPr>
              <w:t>8</w:t>
            </w:r>
          </w:p>
        </w:tc>
      </w:tr>
      <w:tr w:rsidR="00526B17" w:rsidRPr="00C3731F" w:rsidTr="000515A4">
        <w:tc>
          <w:tcPr>
            <w:tcW w:w="2175" w:type="pct"/>
          </w:tcPr>
          <w:p w:rsidR="00526B17" w:rsidRPr="00C3731F" w:rsidRDefault="00526B17" w:rsidP="000515A4">
            <w:pPr>
              <w:ind w:left="-108" w:right="-113" w:hanging="5"/>
              <w:jc w:val="center"/>
              <w:rPr>
                <w:iCs/>
              </w:rPr>
            </w:pPr>
          </w:p>
        </w:tc>
        <w:tc>
          <w:tcPr>
            <w:tcW w:w="2825" w:type="pct"/>
          </w:tcPr>
          <w:p w:rsidR="00526B17" w:rsidRPr="00C3731F" w:rsidRDefault="00526B17" w:rsidP="000515A4">
            <w:pPr>
              <w:jc w:val="center"/>
            </w:pPr>
          </w:p>
        </w:tc>
      </w:tr>
    </w:tbl>
    <w:p w:rsidR="00526B17" w:rsidRPr="00C3731F" w:rsidRDefault="00526B17" w:rsidP="00526B17">
      <w:pPr>
        <w:tabs>
          <w:tab w:val="left" w:pos="3050"/>
        </w:tabs>
        <w:ind w:firstLine="0"/>
        <w:jc w:val="center"/>
        <w:rPr>
          <w:b/>
          <w:bCs/>
        </w:rPr>
      </w:pPr>
      <w:r w:rsidRPr="00C3731F">
        <w:rPr>
          <w:b/>
          <w:bCs/>
        </w:rPr>
        <w:t>THÔNG TƯ</w:t>
      </w:r>
    </w:p>
    <w:p w:rsidR="00526B17" w:rsidRPr="00421C82" w:rsidRDefault="00526B17" w:rsidP="00526B17">
      <w:pPr>
        <w:pStyle w:val="BodyText2"/>
        <w:spacing w:before="60" w:after="0" w:line="240" w:lineRule="auto"/>
        <w:jc w:val="center"/>
        <w:rPr>
          <w:b/>
          <w:bCs/>
          <w:sz w:val="28"/>
          <w:szCs w:val="28"/>
        </w:rPr>
      </w:pPr>
      <w:r w:rsidRPr="00421C82">
        <w:rPr>
          <w:b/>
          <w:bCs/>
          <w:sz w:val="28"/>
          <w:szCs w:val="28"/>
        </w:rPr>
        <w:t>Quy định chế độ báo cáo thống kê ngành khoa học và công nghệ</w:t>
      </w:r>
    </w:p>
    <w:p w:rsidR="00526B17" w:rsidRPr="00C3731F" w:rsidRDefault="00526B17" w:rsidP="00526B17">
      <w:pPr>
        <w:spacing w:before="60" w:after="60" w:line="264" w:lineRule="auto"/>
        <w:ind w:firstLine="0"/>
        <w:jc w:val="center"/>
        <w:rPr>
          <w:b/>
          <w:bCs/>
        </w:rPr>
      </w:pPr>
      <w:r>
        <w:rPr>
          <w:b/>
          <w:bCs/>
        </w:rPr>
        <w:t>____________________________</w:t>
      </w:r>
    </w:p>
    <w:p w:rsidR="00526B17" w:rsidRPr="00AB71BF" w:rsidRDefault="00526B17" w:rsidP="00526B17">
      <w:pPr>
        <w:spacing w:before="0" w:after="0"/>
        <w:rPr>
          <w:i/>
          <w:iCs/>
          <w:color w:val="000000"/>
        </w:rPr>
      </w:pPr>
      <w:r w:rsidRPr="00AB71BF">
        <w:rPr>
          <w:i/>
          <w:iCs/>
          <w:color w:val="000000"/>
        </w:rPr>
        <w:t>Căn cứ Luật thống kê ngày 23 tháng 11 năm 2015;</w:t>
      </w:r>
    </w:p>
    <w:p w:rsidR="00526B17" w:rsidRPr="00AB71BF" w:rsidRDefault="00526B17" w:rsidP="00526B17">
      <w:pPr>
        <w:spacing w:before="0" w:after="0"/>
        <w:rPr>
          <w:i/>
          <w:iCs/>
          <w:color w:val="000000"/>
        </w:rPr>
      </w:pPr>
      <w:r w:rsidRPr="00AB71BF">
        <w:rPr>
          <w:i/>
          <w:iCs/>
          <w:color w:val="000000"/>
        </w:rPr>
        <w:t>Căn cứ Luật khoa học và công nghệ ngày 18 tháng 6 năm 2013;</w:t>
      </w:r>
    </w:p>
    <w:p w:rsidR="00526B17" w:rsidRPr="00FD6EFE" w:rsidRDefault="00526B17" w:rsidP="00526B17">
      <w:pPr>
        <w:spacing w:before="0" w:after="0"/>
        <w:rPr>
          <w:i/>
          <w:iCs/>
          <w:color w:val="000000"/>
          <w:spacing w:val="-2"/>
        </w:rPr>
      </w:pPr>
      <w:r w:rsidRPr="00FD6EFE">
        <w:rPr>
          <w:i/>
          <w:iCs/>
          <w:color w:val="000000"/>
          <w:spacing w:val="-2"/>
        </w:rPr>
        <w:t xml:space="preserve">Căn cứ </w:t>
      </w:r>
      <w:r w:rsidRPr="00FD6EFE">
        <w:rPr>
          <w:bCs/>
          <w:i/>
          <w:color w:val="000000"/>
          <w:spacing w:val="-2"/>
          <w:lang w:val="it-IT"/>
        </w:rPr>
        <w:t>Nghị định số 94/2016/NĐ-CP ngày 01 tháng 7 năm 2016 của Chính phủ quy định chi tiết và hướng dẫn thi hành một số điều của Luật thống kê</w:t>
      </w:r>
      <w:r w:rsidRPr="00FD6EFE">
        <w:rPr>
          <w:i/>
          <w:iCs/>
          <w:color w:val="000000"/>
          <w:spacing w:val="-2"/>
        </w:rPr>
        <w:t>;</w:t>
      </w:r>
    </w:p>
    <w:p w:rsidR="00526B17" w:rsidRDefault="00526B17" w:rsidP="00526B17">
      <w:pPr>
        <w:spacing w:before="0" w:after="0"/>
        <w:rPr>
          <w:i/>
          <w:iCs/>
          <w:color w:val="000000"/>
        </w:rPr>
      </w:pPr>
      <w:r w:rsidRPr="00AB71BF">
        <w:rPr>
          <w:i/>
          <w:iCs/>
          <w:color w:val="000000"/>
        </w:rPr>
        <w:t xml:space="preserve">Căn cứ </w:t>
      </w:r>
      <w:r w:rsidRPr="00AB71BF">
        <w:rPr>
          <w:bCs/>
          <w:i/>
          <w:color w:val="000000"/>
          <w:lang w:val="it-IT"/>
        </w:rPr>
        <w:t>Nghị định số 97/2016/NĐ-CP ngày 01 tháng 7 năm 2016 của Chính phủ quy định nội dung chỉ tiêu thống kê thuộc hệ thống chỉ tiêu thống kê quốc gia</w:t>
      </w:r>
      <w:r w:rsidRPr="00AB71BF">
        <w:rPr>
          <w:i/>
          <w:iCs/>
          <w:color w:val="000000"/>
        </w:rPr>
        <w:t>;</w:t>
      </w:r>
    </w:p>
    <w:p w:rsidR="00526B17" w:rsidRDefault="00526B17" w:rsidP="00526B17">
      <w:pPr>
        <w:spacing w:before="0" w:after="0"/>
        <w:rPr>
          <w:i/>
          <w:iCs/>
          <w:color w:val="000000"/>
        </w:rPr>
      </w:pPr>
      <w:r>
        <w:rPr>
          <w:i/>
          <w:iCs/>
          <w:color w:val="000000"/>
        </w:rPr>
        <w:t>Căn cứ Nghị định số 60/2018/NĐ-CP ngà 20 tháng 4 năm 2018 của Chính phủ quy định chi tiết nội dung chế độ báo cáo thống kê cấp quốc gia;</w:t>
      </w:r>
    </w:p>
    <w:p w:rsidR="00526B17" w:rsidRDefault="00526B17" w:rsidP="00526B17">
      <w:pPr>
        <w:spacing w:before="0" w:after="0"/>
        <w:rPr>
          <w:i/>
          <w:iCs/>
          <w:color w:val="000000"/>
        </w:rPr>
      </w:pPr>
      <w:r w:rsidRPr="00AB71BF">
        <w:rPr>
          <w:i/>
          <w:iCs/>
          <w:color w:val="000000"/>
          <w:lang w:val="vi-VN"/>
        </w:rPr>
        <w:t xml:space="preserve">Căn cứ Nghị định số </w:t>
      </w:r>
      <w:r w:rsidRPr="00AB71BF">
        <w:rPr>
          <w:i/>
          <w:iCs/>
          <w:color w:val="000000"/>
        </w:rPr>
        <w:t>95</w:t>
      </w:r>
      <w:r w:rsidRPr="00AB71BF">
        <w:rPr>
          <w:i/>
          <w:iCs/>
          <w:color w:val="000000"/>
          <w:lang w:val="vi-VN"/>
        </w:rPr>
        <w:t>/20</w:t>
      </w:r>
      <w:r w:rsidRPr="00AB71BF">
        <w:rPr>
          <w:i/>
          <w:iCs/>
          <w:color w:val="000000"/>
        </w:rPr>
        <w:t>17</w:t>
      </w:r>
      <w:r w:rsidRPr="00AB71BF">
        <w:rPr>
          <w:i/>
          <w:iCs/>
          <w:color w:val="000000"/>
          <w:lang w:val="vi-VN"/>
        </w:rPr>
        <w:t xml:space="preserve">/NĐ-CP ngày </w:t>
      </w:r>
      <w:r w:rsidRPr="00AB71BF">
        <w:rPr>
          <w:i/>
          <w:iCs/>
          <w:color w:val="000000"/>
        </w:rPr>
        <w:t xml:space="preserve">16 tháng 8 năm 2017 của Chính phủ </w:t>
      </w:r>
      <w:r w:rsidRPr="00AB71BF">
        <w:rPr>
          <w:i/>
          <w:iCs/>
          <w:color w:val="000000"/>
          <w:lang w:val="vi-VN"/>
        </w:rPr>
        <w:t>quy định chức năng, nhiệm vụ, quyền hạn và cơ cấu t</w:t>
      </w:r>
      <w:r w:rsidRPr="00AB71BF">
        <w:rPr>
          <w:i/>
          <w:iCs/>
          <w:color w:val="000000"/>
        </w:rPr>
        <w:t xml:space="preserve">ổ </w:t>
      </w:r>
      <w:r w:rsidRPr="00AB71BF">
        <w:rPr>
          <w:i/>
          <w:iCs/>
          <w:color w:val="000000"/>
          <w:lang w:val="vi-VN"/>
        </w:rPr>
        <w:t xml:space="preserve">chức của Bộ </w:t>
      </w:r>
      <w:r w:rsidRPr="00AB71BF">
        <w:rPr>
          <w:i/>
          <w:iCs/>
          <w:color w:val="000000"/>
        </w:rPr>
        <w:t>Khoa học và Công nghệ</w:t>
      </w:r>
      <w:r w:rsidRPr="00AB71BF">
        <w:rPr>
          <w:i/>
          <w:iCs/>
          <w:color w:val="000000"/>
          <w:lang w:val="vi-VN"/>
        </w:rPr>
        <w:t>;</w:t>
      </w:r>
    </w:p>
    <w:p w:rsidR="00526B17" w:rsidRPr="00AB71BF" w:rsidRDefault="00526B17" w:rsidP="00526B17">
      <w:pPr>
        <w:spacing w:before="0" w:after="0"/>
        <w:rPr>
          <w:i/>
          <w:iCs/>
          <w:color w:val="000000"/>
          <w:szCs w:val="20"/>
        </w:rPr>
      </w:pPr>
      <w:r w:rsidRPr="00AB71BF">
        <w:rPr>
          <w:i/>
          <w:iCs/>
          <w:color w:val="000000"/>
          <w:szCs w:val="20"/>
          <w:lang w:val="vi-VN"/>
        </w:rPr>
        <w:t xml:space="preserve">Theo đề nghị của </w:t>
      </w:r>
      <w:r w:rsidRPr="00AB71BF">
        <w:rPr>
          <w:i/>
          <w:iCs/>
          <w:color w:val="000000"/>
          <w:szCs w:val="20"/>
        </w:rPr>
        <w:t>Cục trưởng Cục Thông tin khoa học và công nghệ quốc gia và Vụ trưởng Vụ Pháp chế</w:t>
      </w:r>
      <w:r w:rsidRPr="00AB71BF">
        <w:rPr>
          <w:i/>
          <w:iCs/>
          <w:color w:val="000000"/>
          <w:szCs w:val="20"/>
          <w:lang w:val="vi-VN"/>
        </w:rPr>
        <w:t>;</w:t>
      </w:r>
    </w:p>
    <w:p w:rsidR="00526B17" w:rsidRPr="00AB71BF" w:rsidRDefault="00526B17" w:rsidP="00526B17">
      <w:pPr>
        <w:spacing w:before="0" w:after="0"/>
        <w:rPr>
          <w:b/>
          <w:szCs w:val="20"/>
        </w:rPr>
      </w:pPr>
      <w:r w:rsidRPr="00AB71BF">
        <w:rPr>
          <w:i/>
          <w:iCs/>
          <w:color w:val="000000"/>
          <w:szCs w:val="20"/>
          <w:lang w:val="vi-VN"/>
        </w:rPr>
        <w:t>Bộ trưởng Bộ Khoa học và Công nghệ ban hành Thông tư</w:t>
      </w:r>
      <w:r w:rsidRPr="00AB71BF">
        <w:rPr>
          <w:i/>
          <w:iCs/>
          <w:color w:val="000000"/>
          <w:szCs w:val="20"/>
        </w:rPr>
        <w:t xml:space="preserve"> quy định</w:t>
      </w:r>
      <w:r w:rsidRPr="00AB71BF">
        <w:rPr>
          <w:i/>
          <w:color w:val="000000"/>
          <w:szCs w:val="20"/>
        </w:rPr>
        <w:t xml:space="preserve"> </w:t>
      </w:r>
      <w:r>
        <w:rPr>
          <w:i/>
          <w:color w:val="000000"/>
          <w:szCs w:val="20"/>
        </w:rPr>
        <w:t>chế độ báo cáo</w:t>
      </w:r>
      <w:r w:rsidRPr="00AB71BF">
        <w:rPr>
          <w:i/>
          <w:color w:val="000000"/>
          <w:szCs w:val="20"/>
        </w:rPr>
        <w:t xml:space="preserve"> thống kê ngành khoa học và công nghệ</w:t>
      </w:r>
      <w:r w:rsidRPr="00AB71BF">
        <w:rPr>
          <w:i/>
          <w:szCs w:val="20"/>
        </w:rPr>
        <w:t>.</w:t>
      </w:r>
    </w:p>
    <w:p w:rsidR="00526B17" w:rsidRPr="004B1B35" w:rsidRDefault="00526B17" w:rsidP="00526B17">
      <w:pPr>
        <w:spacing w:before="0" w:after="0"/>
        <w:rPr>
          <w:b/>
          <w:color w:val="000000"/>
        </w:rPr>
      </w:pPr>
    </w:p>
    <w:p w:rsidR="00526B17" w:rsidRPr="00C3731F" w:rsidRDefault="00526B17" w:rsidP="00526B17">
      <w:pPr>
        <w:spacing w:before="0" w:after="0"/>
        <w:rPr>
          <w:b/>
          <w:lang w:val="vi-VN"/>
        </w:rPr>
      </w:pPr>
      <w:r w:rsidRPr="00C3731F">
        <w:rPr>
          <w:b/>
          <w:lang w:val="vi-VN"/>
        </w:rPr>
        <w:t xml:space="preserve">Điều 1. Phạm vi điều chỉnh </w:t>
      </w:r>
    </w:p>
    <w:p w:rsidR="00526B17" w:rsidRPr="00E67E95" w:rsidRDefault="00526B17" w:rsidP="00526B17">
      <w:pPr>
        <w:spacing w:before="0" w:after="0"/>
        <w:rPr>
          <w:b/>
          <w:color w:val="000000"/>
          <w:lang w:val="vi-VN"/>
        </w:rPr>
      </w:pPr>
      <w:r w:rsidRPr="00C3731F">
        <w:rPr>
          <w:color w:val="000000"/>
          <w:lang w:val="vi-VN"/>
        </w:rPr>
        <w:t>Thông tư này</w:t>
      </w:r>
      <w:r w:rsidRPr="00E67E95">
        <w:rPr>
          <w:color w:val="000000"/>
          <w:lang w:val="vi-VN"/>
        </w:rPr>
        <w:t xml:space="preserve"> </w:t>
      </w:r>
      <w:r w:rsidRPr="00E67E95">
        <w:rPr>
          <w:lang w:val="vi-VN"/>
        </w:rPr>
        <w:t>quy định</w:t>
      </w:r>
      <w:r w:rsidRPr="00C3731F">
        <w:rPr>
          <w:color w:val="000000"/>
          <w:lang w:val="vi-VN"/>
        </w:rPr>
        <w:t xml:space="preserve"> </w:t>
      </w:r>
      <w:r w:rsidRPr="00E67E95">
        <w:rPr>
          <w:color w:val="000000"/>
          <w:lang w:val="vi-VN"/>
        </w:rPr>
        <w:t>chế độ</w:t>
      </w:r>
      <w:r w:rsidRPr="00C3731F">
        <w:rPr>
          <w:color w:val="000000"/>
          <w:lang w:val="vi-VN"/>
        </w:rPr>
        <w:t xml:space="preserve"> báo cáo thống kê </w:t>
      </w:r>
      <w:r w:rsidRPr="00E67E95">
        <w:rPr>
          <w:color w:val="000000"/>
          <w:lang w:val="vi-VN"/>
        </w:rPr>
        <w:t>ngành</w:t>
      </w:r>
      <w:r w:rsidRPr="00C3731F">
        <w:rPr>
          <w:color w:val="000000"/>
          <w:lang w:val="vi-VN"/>
        </w:rPr>
        <w:t xml:space="preserve"> khoa học và công nghệ</w:t>
      </w:r>
      <w:r w:rsidRPr="00E67E95">
        <w:rPr>
          <w:color w:val="000000"/>
          <w:lang w:val="vi-VN"/>
        </w:rPr>
        <w:t xml:space="preserve"> thuộc phạm vi quản lý nhà nước của Bộ Khoa học và Công nghệ nhằm </w:t>
      </w:r>
      <w:r w:rsidRPr="00E67E95">
        <w:rPr>
          <w:color w:val="222222"/>
          <w:shd w:val="clear" w:color="auto" w:fill="FFFFFF"/>
          <w:lang w:val="vi-VN"/>
        </w:rPr>
        <w:t xml:space="preserve">thu thập thông tin thống kê thuộc hệ thống chỉ tiêu thống kê ngành khoa học và công nghệ và chỉ tiêu thống kê quốc gia thuộc lĩnh vực khoa học và công nghệ </w:t>
      </w:r>
      <w:r w:rsidRPr="00E67E95">
        <w:rPr>
          <w:color w:val="000000"/>
          <w:lang w:val="vi-VN"/>
        </w:rPr>
        <w:t>theo quy định của pháp luật.</w:t>
      </w:r>
    </w:p>
    <w:p w:rsidR="00526B17" w:rsidRPr="00E67E95" w:rsidRDefault="00526B17" w:rsidP="00526B17">
      <w:pPr>
        <w:spacing w:before="0" w:after="0"/>
        <w:rPr>
          <w:b/>
          <w:color w:val="000000"/>
          <w:lang w:val="vi-VN"/>
        </w:rPr>
      </w:pPr>
      <w:r w:rsidRPr="00E67E95">
        <w:rPr>
          <w:b/>
          <w:color w:val="000000"/>
          <w:lang w:val="vi-VN"/>
        </w:rPr>
        <w:t>Điều 2. Đối tượng áp dụng</w:t>
      </w:r>
    </w:p>
    <w:p w:rsidR="00526B17" w:rsidRPr="008017E2" w:rsidRDefault="00526B17" w:rsidP="00526B17">
      <w:pPr>
        <w:spacing w:before="0" w:after="0"/>
        <w:rPr>
          <w:color w:val="000000"/>
          <w:lang w:val="vi-VN"/>
        </w:rPr>
      </w:pPr>
      <w:r w:rsidRPr="008017E2">
        <w:rPr>
          <w:color w:val="000000"/>
          <w:lang w:val="vi-VN"/>
        </w:rPr>
        <w:t>1. Đối tượng báo cáo thống kê ngành khoa học và công nghệ bao gồm:</w:t>
      </w:r>
    </w:p>
    <w:p w:rsidR="00526B17" w:rsidRPr="00E67E95" w:rsidRDefault="00526B17" w:rsidP="00526B17">
      <w:pPr>
        <w:spacing w:before="0" w:after="0"/>
        <w:rPr>
          <w:lang w:val="vi-VN"/>
        </w:rPr>
      </w:pPr>
      <w:r w:rsidRPr="008017E2">
        <w:rPr>
          <w:lang w:val="vi-VN"/>
        </w:rPr>
        <w:t xml:space="preserve">a) </w:t>
      </w:r>
      <w:r w:rsidRPr="008017E2">
        <w:rPr>
          <w:szCs w:val="20"/>
          <w:lang w:val="nl-NL" w:eastAsia="x-none"/>
        </w:rPr>
        <w:t xml:space="preserve">Các cơ quan, đơn vị thuộc các </w:t>
      </w:r>
      <w:r w:rsidRPr="008017E2">
        <w:rPr>
          <w:szCs w:val="20"/>
          <w:lang w:val="x-none" w:eastAsia="x-none"/>
        </w:rPr>
        <w:t>Bộ, cơ quan ngang Bộ, cơ quan thuộc Chính phủ</w:t>
      </w:r>
      <w:r w:rsidRPr="008017E2">
        <w:rPr>
          <w:szCs w:val="20"/>
          <w:lang w:val="vi-VN" w:eastAsia="x-none"/>
        </w:rPr>
        <w:t xml:space="preserve">, </w:t>
      </w:r>
      <w:r w:rsidRPr="008017E2">
        <w:rPr>
          <w:lang w:val="vi-VN"/>
        </w:rPr>
        <w:t>Viện Kiểm sát nhân dân tối cao, Tòa án nhân dân tối cao</w:t>
      </w:r>
      <w:r w:rsidRPr="008017E2">
        <w:rPr>
          <w:szCs w:val="20"/>
          <w:lang w:val="x-none" w:eastAsia="x-none"/>
        </w:rPr>
        <w:t xml:space="preserve"> </w:t>
      </w:r>
      <w:r w:rsidRPr="008017E2">
        <w:rPr>
          <w:szCs w:val="20"/>
          <w:lang w:val="vi-VN" w:eastAsia="x-none"/>
        </w:rPr>
        <w:t>được giao nhiệm vụ thống kê khoa học và công nghệ</w:t>
      </w:r>
      <w:r w:rsidRPr="008017E2">
        <w:rPr>
          <w:lang w:val="vi-VN"/>
        </w:rPr>
        <w:t>;</w:t>
      </w:r>
      <w:r w:rsidRPr="00E67E95">
        <w:rPr>
          <w:lang w:val="vi-VN"/>
        </w:rPr>
        <w:t xml:space="preserve"> </w:t>
      </w:r>
    </w:p>
    <w:p w:rsidR="00526B17" w:rsidRPr="0067075A" w:rsidRDefault="00526B17" w:rsidP="00526B17">
      <w:pPr>
        <w:spacing w:before="0" w:after="0"/>
        <w:rPr>
          <w:lang w:val="vi-VN"/>
        </w:rPr>
      </w:pPr>
      <w:r w:rsidRPr="0067075A">
        <w:rPr>
          <w:lang w:val="vi-VN"/>
        </w:rPr>
        <w:t>b) Sở Khoa học và Công nghệ các tỉnh, thành phố trực thuộc Trung ương;</w:t>
      </w:r>
    </w:p>
    <w:p w:rsidR="00526B17" w:rsidRPr="0067075A" w:rsidRDefault="00526B17" w:rsidP="00526B17">
      <w:pPr>
        <w:shd w:val="clear" w:color="auto" w:fill="FFFFFF"/>
        <w:spacing w:before="0" w:after="0"/>
        <w:rPr>
          <w:lang w:val="vi-VN"/>
        </w:rPr>
      </w:pPr>
      <w:r w:rsidRPr="0067075A">
        <w:rPr>
          <w:lang w:val="vi-VN"/>
        </w:rPr>
        <w:t xml:space="preserve">c) </w:t>
      </w:r>
      <w:r w:rsidRPr="00217460">
        <w:rPr>
          <w:lang w:val="vi-VN"/>
        </w:rPr>
        <w:t xml:space="preserve">Các đơn vị thuộc và trực thuộc Bộ </w:t>
      </w:r>
      <w:r w:rsidRPr="0067075A">
        <w:rPr>
          <w:lang w:val="vi-VN"/>
        </w:rPr>
        <w:t>Khoa học và Công nghệ (sau đây gọi là các đơn vị thuộc Bộ Khoa học và Công nghệ);</w:t>
      </w:r>
    </w:p>
    <w:p w:rsidR="00526B17" w:rsidRPr="0067075A" w:rsidRDefault="00526B17" w:rsidP="00526B17">
      <w:pPr>
        <w:shd w:val="clear" w:color="auto" w:fill="FFFFFF"/>
        <w:spacing w:before="0" w:after="0"/>
        <w:rPr>
          <w:color w:val="000000"/>
          <w:lang w:val="vi-VN"/>
        </w:rPr>
      </w:pPr>
      <w:r w:rsidRPr="0067075A">
        <w:rPr>
          <w:lang w:val="vi-VN"/>
        </w:rPr>
        <w:t>d)</w:t>
      </w:r>
      <w:r w:rsidRPr="00217460">
        <w:rPr>
          <w:lang w:val="vi-VN"/>
        </w:rPr>
        <w:t xml:space="preserve"> Các cơ quan, </w:t>
      </w:r>
      <w:r w:rsidRPr="0067075A">
        <w:rPr>
          <w:lang w:val="vi-VN"/>
        </w:rPr>
        <w:t xml:space="preserve">đơn vị, </w:t>
      </w:r>
      <w:r w:rsidRPr="00217460">
        <w:rPr>
          <w:lang w:val="vi-VN"/>
        </w:rPr>
        <w:t>tổ chức khác có liên quan</w:t>
      </w:r>
      <w:r w:rsidRPr="0067075A">
        <w:rPr>
          <w:lang w:val="vi-VN"/>
        </w:rPr>
        <w:t>.</w:t>
      </w:r>
    </w:p>
    <w:p w:rsidR="00526B17" w:rsidRDefault="00526B17" w:rsidP="00526B17">
      <w:pPr>
        <w:spacing w:before="0" w:after="0"/>
        <w:jc w:val="center"/>
      </w:pPr>
    </w:p>
    <w:p w:rsidR="00526B17" w:rsidRPr="0067075A" w:rsidRDefault="00526B17" w:rsidP="00526B17">
      <w:pPr>
        <w:shd w:val="clear" w:color="auto" w:fill="FFFFFF"/>
        <w:spacing w:before="0" w:after="0"/>
        <w:rPr>
          <w:b/>
          <w:color w:val="000000"/>
          <w:lang w:val="vi-VN"/>
        </w:rPr>
      </w:pPr>
      <w:r w:rsidRPr="0067075A">
        <w:rPr>
          <w:lang w:val="vi-VN"/>
        </w:rPr>
        <w:t>2.</w:t>
      </w:r>
      <w:r w:rsidRPr="00217460">
        <w:rPr>
          <w:lang w:val="vi-VN"/>
        </w:rPr>
        <w:t xml:space="preserve"> </w:t>
      </w:r>
      <w:r w:rsidRPr="0067075A">
        <w:rPr>
          <w:lang w:val="vi-VN"/>
        </w:rPr>
        <w:t>Thông tư này không áp dụng đối với Bộ Quốc phòng và Bộ Công an</w:t>
      </w:r>
      <w:r w:rsidRPr="0067075A">
        <w:rPr>
          <w:b/>
          <w:color w:val="000000"/>
          <w:lang w:val="vi-VN"/>
        </w:rPr>
        <w:t>.</w:t>
      </w:r>
    </w:p>
    <w:p w:rsidR="00526B17" w:rsidRPr="00F046D5" w:rsidRDefault="00526B17" w:rsidP="00526B17">
      <w:pPr>
        <w:shd w:val="clear" w:color="auto" w:fill="FFFFFF"/>
        <w:spacing w:before="0" w:after="0"/>
        <w:rPr>
          <w:rFonts w:ascii="Times New Roman Bold" w:hAnsi="Times New Roman Bold"/>
          <w:b/>
          <w:color w:val="000000"/>
          <w:spacing w:val="-4"/>
          <w:lang w:val="vi-VN"/>
        </w:rPr>
      </w:pPr>
      <w:r w:rsidRPr="00F046D5">
        <w:rPr>
          <w:rFonts w:ascii="Times New Roman Bold" w:hAnsi="Times New Roman Bold"/>
          <w:b/>
          <w:color w:val="000000"/>
          <w:spacing w:val="-4"/>
          <w:lang w:val="vi-VN"/>
        </w:rPr>
        <w:t xml:space="preserve">Điều 3. </w:t>
      </w:r>
      <w:r w:rsidRPr="009F249B">
        <w:rPr>
          <w:b/>
          <w:color w:val="000000"/>
          <w:spacing w:val="-4"/>
          <w:lang w:val="vi-VN"/>
        </w:rPr>
        <w:t>C</w:t>
      </w:r>
      <w:r w:rsidRPr="00F046D5">
        <w:rPr>
          <w:rFonts w:ascii="Times New Roman Bold" w:hAnsi="Times New Roman Bold"/>
          <w:b/>
          <w:color w:val="000000"/>
          <w:spacing w:val="-4"/>
          <w:lang w:val="vi-VN"/>
        </w:rPr>
        <w:t xml:space="preserve">hế độ </w:t>
      </w:r>
      <w:r w:rsidRPr="00F046D5">
        <w:rPr>
          <w:rFonts w:ascii="Times New Roman Bold" w:hAnsi="Times New Roman Bold"/>
          <w:b/>
          <w:spacing w:val="-4"/>
          <w:lang w:val="vi-VN"/>
        </w:rPr>
        <w:t>báo cáo thống kê ngành khoa học và công nghệ</w:t>
      </w:r>
    </w:p>
    <w:p w:rsidR="00526B17" w:rsidRPr="00AB1FDD" w:rsidRDefault="00526B17" w:rsidP="00526B17">
      <w:pPr>
        <w:shd w:val="clear" w:color="auto" w:fill="FFFFFF"/>
        <w:spacing w:before="0" w:after="0"/>
        <w:rPr>
          <w:color w:val="222222"/>
          <w:spacing w:val="-4"/>
          <w:shd w:val="clear" w:color="auto" w:fill="FFFFFF"/>
          <w:lang w:val="vi-VN"/>
        </w:rPr>
      </w:pPr>
      <w:r w:rsidRPr="009F249B">
        <w:rPr>
          <w:color w:val="000000"/>
          <w:spacing w:val="-4"/>
          <w:lang w:val="vi-VN"/>
        </w:rPr>
        <w:lastRenderedPageBreak/>
        <w:t xml:space="preserve">1. Danh mục biểu mẫu báo cáo thống kê ngành khoa học và công nghệ được quy định tại Phụ lục I;  </w:t>
      </w:r>
      <w:r w:rsidRPr="00AB1FDD">
        <w:rPr>
          <w:color w:val="222222"/>
          <w:spacing w:val="-4"/>
          <w:shd w:val="clear" w:color="auto" w:fill="FFFFFF"/>
          <w:lang w:val="vi-VN"/>
        </w:rPr>
        <w:t xml:space="preserve">biểu mẫu và hướng dẫn điền biểu mẫu báo cáo thống kê ngành khoa học và công nghệ quy định tại Phụ lục </w:t>
      </w:r>
      <w:r w:rsidRPr="009F249B">
        <w:rPr>
          <w:color w:val="222222"/>
          <w:spacing w:val="-4"/>
          <w:shd w:val="clear" w:color="auto" w:fill="FFFFFF"/>
          <w:lang w:val="vi-VN"/>
        </w:rPr>
        <w:t>II</w:t>
      </w:r>
      <w:r w:rsidRPr="00AB1FDD">
        <w:rPr>
          <w:color w:val="222222"/>
          <w:spacing w:val="-4"/>
          <w:shd w:val="clear" w:color="auto" w:fill="FFFFFF"/>
          <w:lang w:val="vi-VN"/>
        </w:rPr>
        <w:t xml:space="preserve"> ban hành kèm theo Thông tư này gồm:</w:t>
      </w:r>
    </w:p>
    <w:p w:rsidR="00526B17" w:rsidRPr="00421C82" w:rsidRDefault="00526B17" w:rsidP="00526B17">
      <w:pPr>
        <w:spacing w:before="0" w:after="0"/>
        <w:ind w:firstLine="709"/>
        <w:rPr>
          <w:color w:val="000000"/>
          <w:lang w:val="vi-VN"/>
        </w:rPr>
      </w:pPr>
      <w:r w:rsidRPr="00421C82">
        <w:rPr>
          <w:color w:val="000000"/>
          <w:lang w:val="vi-VN"/>
        </w:rPr>
        <w:t xml:space="preserve">a) Biểu 01/KHCN-TC: Số tổ chức khoa học và công nghệ; </w:t>
      </w:r>
    </w:p>
    <w:p w:rsidR="00526B17" w:rsidRPr="00AB1FDD" w:rsidRDefault="00526B17" w:rsidP="00526B17">
      <w:pPr>
        <w:spacing w:before="0" w:after="0"/>
        <w:ind w:firstLine="709"/>
        <w:rPr>
          <w:color w:val="000000"/>
          <w:spacing w:val="-4"/>
          <w:lang w:val="vi-VN"/>
        </w:rPr>
      </w:pPr>
      <w:r w:rsidRPr="00AB1FDD">
        <w:rPr>
          <w:color w:val="000000"/>
          <w:spacing w:val="-4"/>
          <w:lang w:val="vi-VN"/>
        </w:rPr>
        <w:t>b) Biểu 02/KHCN-NL: Số người trong các tổ chức khoa học và công nghệ;</w:t>
      </w:r>
    </w:p>
    <w:p w:rsidR="00526B17" w:rsidRPr="00421C82" w:rsidRDefault="00526B17" w:rsidP="00526B17">
      <w:pPr>
        <w:spacing w:before="0" w:after="0"/>
        <w:ind w:firstLine="709"/>
        <w:rPr>
          <w:color w:val="000000"/>
          <w:lang w:val="vi-VN"/>
        </w:rPr>
      </w:pPr>
      <w:r w:rsidRPr="00421C82">
        <w:rPr>
          <w:color w:val="000000"/>
          <w:lang w:val="vi-VN"/>
        </w:rPr>
        <w:t>c) Biểu 03/KHCN-CP: Chi cho khoa học và công nghệ;</w:t>
      </w:r>
    </w:p>
    <w:p w:rsidR="00526B17" w:rsidRPr="00421C82" w:rsidRDefault="00526B17" w:rsidP="00526B17">
      <w:pPr>
        <w:spacing w:before="0" w:after="0"/>
        <w:ind w:firstLine="709"/>
        <w:rPr>
          <w:color w:val="000000"/>
          <w:lang w:val="vi-VN"/>
        </w:rPr>
      </w:pPr>
      <w:r w:rsidRPr="00421C82">
        <w:rPr>
          <w:color w:val="000000"/>
          <w:lang w:val="vi-VN"/>
        </w:rPr>
        <w:t>d) Biểu 04/KHCN-NV: Nhiệm vụ khoa học và công nghệ;</w:t>
      </w:r>
    </w:p>
    <w:p w:rsidR="00526B17" w:rsidRPr="00421C82" w:rsidRDefault="00526B17" w:rsidP="00526B17">
      <w:pPr>
        <w:spacing w:before="0" w:after="0"/>
        <w:ind w:firstLine="709"/>
        <w:rPr>
          <w:color w:val="000000"/>
          <w:lang w:val="vi-VN"/>
        </w:rPr>
      </w:pPr>
      <w:r w:rsidRPr="00421C82">
        <w:rPr>
          <w:color w:val="000000"/>
          <w:lang w:val="vi-VN"/>
        </w:rPr>
        <w:t>đ) Biểu 05/KHCN-HTQT: Hợp tác quốc tế trong hoạt động khoa học và công nghệ;</w:t>
      </w:r>
    </w:p>
    <w:p w:rsidR="00526B17" w:rsidRPr="00421C82" w:rsidRDefault="00526B17" w:rsidP="00526B17">
      <w:pPr>
        <w:spacing w:before="0" w:after="0"/>
        <w:ind w:firstLine="709"/>
        <w:rPr>
          <w:color w:val="000000"/>
          <w:lang w:val="vi-VN"/>
        </w:rPr>
      </w:pPr>
      <w:r w:rsidRPr="00421C82">
        <w:rPr>
          <w:color w:val="000000"/>
          <w:lang w:val="vi-VN"/>
        </w:rPr>
        <w:t>e) Biểu 06/KHCN-CG: Chuyển giao công nghệ;</w:t>
      </w:r>
    </w:p>
    <w:p w:rsidR="00526B17" w:rsidRPr="00421C82" w:rsidRDefault="00526B17" w:rsidP="00526B17">
      <w:pPr>
        <w:spacing w:before="0" w:after="0"/>
        <w:ind w:firstLine="709"/>
        <w:rPr>
          <w:color w:val="000000"/>
          <w:lang w:val="vi-VN"/>
        </w:rPr>
      </w:pPr>
      <w:r w:rsidRPr="00421C82">
        <w:rPr>
          <w:color w:val="000000"/>
          <w:lang w:val="vi-VN"/>
        </w:rPr>
        <w:t xml:space="preserve">g) Biểu 07/KHCN-DN: Doanh nghiệp và thị trường khoa học và công nghệ; </w:t>
      </w:r>
    </w:p>
    <w:p w:rsidR="00526B17" w:rsidRPr="00421C82" w:rsidRDefault="00526B17" w:rsidP="00526B17">
      <w:pPr>
        <w:spacing w:before="0" w:after="0"/>
        <w:ind w:firstLine="709"/>
        <w:rPr>
          <w:color w:val="000000"/>
          <w:lang w:val="vi-VN"/>
        </w:rPr>
      </w:pPr>
      <w:r w:rsidRPr="00421C82">
        <w:rPr>
          <w:color w:val="000000"/>
          <w:lang w:val="vi-VN"/>
        </w:rPr>
        <w:t>h) Biểu 08/KHCN-SHTT: Sở hữu trí tuệ;</w:t>
      </w:r>
    </w:p>
    <w:p w:rsidR="00526B17" w:rsidRPr="00421C82" w:rsidRDefault="00526B17" w:rsidP="00526B17">
      <w:pPr>
        <w:spacing w:before="0" w:after="0"/>
        <w:ind w:firstLine="709"/>
        <w:rPr>
          <w:color w:val="000000"/>
          <w:lang w:val="vi-VN"/>
        </w:rPr>
      </w:pPr>
      <w:r w:rsidRPr="00421C82">
        <w:rPr>
          <w:color w:val="000000"/>
          <w:lang w:val="vi-VN"/>
        </w:rPr>
        <w:t xml:space="preserve">i) Biểu 09/KHCN-TĐC: Tiêu chuẩn đo lường chất lượng; </w:t>
      </w:r>
    </w:p>
    <w:p w:rsidR="00526B17" w:rsidRPr="00421C82" w:rsidRDefault="00526B17" w:rsidP="00526B17">
      <w:pPr>
        <w:spacing w:before="0" w:after="0"/>
        <w:ind w:firstLine="709"/>
        <w:rPr>
          <w:color w:val="000000"/>
          <w:lang w:val="vi-VN"/>
        </w:rPr>
      </w:pPr>
      <w:r w:rsidRPr="00421C82">
        <w:rPr>
          <w:color w:val="000000"/>
          <w:lang w:val="vi-VN"/>
        </w:rPr>
        <w:t xml:space="preserve">k) Biểu 10/KHCN-NLAT: Năng lượng nguyên tử, an toàn bức xạ và hạt nhân. </w:t>
      </w:r>
    </w:p>
    <w:p w:rsidR="00526B17" w:rsidRPr="00421C82" w:rsidRDefault="00526B17" w:rsidP="00526B17">
      <w:pPr>
        <w:shd w:val="clear" w:color="auto" w:fill="FFFFFF"/>
        <w:spacing w:before="0" w:after="0"/>
        <w:rPr>
          <w:color w:val="000000"/>
          <w:lang w:val="vi-VN"/>
        </w:rPr>
      </w:pPr>
      <w:r>
        <w:rPr>
          <w:color w:val="000000"/>
        </w:rPr>
        <w:t>2.</w:t>
      </w:r>
      <w:r w:rsidRPr="00421C82">
        <w:rPr>
          <w:color w:val="000000"/>
          <w:lang w:val="vi-VN"/>
        </w:rPr>
        <w:t xml:space="preserve"> Đơn vị báo cáo</w:t>
      </w:r>
    </w:p>
    <w:p w:rsidR="00526B17" w:rsidRDefault="00526B17" w:rsidP="00526B17">
      <w:pPr>
        <w:pStyle w:val="NormalWeb"/>
        <w:shd w:val="clear" w:color="auto" w:fill="FFFFFF"/>
        <w:spacing w:before="0" w:beforeAutospacing="0" w:after="0" w:afterAutospacing="0"/>
        <w:ind w:firstLine="720"/>
        <w:jc w:val="both"/>
        <w:rPr>
          <w:color w:val="222222"/>
          <w:sz w:val="28"/>
          <w:szCs w:val="20"/>
        </w:rPr>
      </w:pPr>
      <w:r>
        <w:rPr>
          <w:color w:val="222222"/>
          <w:sz w:val="28"/>
          <w:szCs w:val="20"/>
        </w:rPr>
        <w:t xml:space="preserve">a) </w:t>
      </w:r>
      <w:r w:rsidRPr="00421C82">
        <w:rPr>
          <w:color w:val="222222"/>
          <w:sz w:val="28"/>
          <w:szCs w:val="20"/>
          <w:lang w:val="vi-VN"/>
        </w:rPr>
        <w:t xml:space="preserve">Đơn vị báo cáo là đối tượng áp dụng chế độ báo cáo thống kê quy định tại </w:t>
      </w:r>
      <w:r w:rsidRPr="00421C82">
        <w:rPr>
          <w:sz w:val="28"/>
          <w:szCs w:val="28"/>
          <w:lang w:val="vi-VN"/>
        </w:rPr>
        <w:t xml:space="preserve">Phụ lục </w:t>
      </w:r>
      <w:r>
        <w:rPr>
          <w:sz w:val="28"/>
          <w:szCs w:val="28"/>
        </w:rPr>
        <w:t>I</w:t>
      </w:r>
      <w:r w:rsidRPr="00421C82">
        <w:rPr>
          <w:sz w:val="28"/>
          <w:szCs w:val="28"/>
          <w:lang w:val="vi-VN"/>
        </w:rPr>
        <w:t xml:space="preserve"> ban hành</w:t>
      </w:r>
      <w:r w:rsidRPr="00CC6430">
        <w:rPr>
          <w:sz w:val="28"/>
          <w:szCs w:val="28"/>
          <w:lang w:val="vi-VN"/>
        </w:rPr>
        <w:t xml:space="preserve"> kèm theo Thông tư này</w:t>
      </w:r>
      <w:r w:rsidRPr="00421C82">
        <w:rPr>
          <w:color w:val="222222"/>
          <w:sz w:val="28"/>
          <w:szCs w:val="20"/>
          <w:lang w:val="vi-VN"/>
        </w:rPr>
        <w:t xml:space="preserve">. </w:t>
      </w:r>
    </w:p>
    <w:p w:rsidR="00526B17" w:rsidRPr="0041165E" w:rsidRDefault="00526B17" w:rsidP="00526B17">
      <w:pPr>
        <w:pStyle w:val="NormalWeb"/>
        <w:shd w:val="clear" w:color="auto" w:fill="FFFFFF"/>
        <w:spacing w:before="0" w:beforeAutospacing="0" w:after="0" w:afterAutospacing="0"/>
        <w:ind w:firstLine="720"/>
        <w:jc w:val="both"/>
        <w:rPr>
          <w:color w:val="222222"/>
          <w:spacing w:val="-4"/>
          <w:sz w:val="36"/>
          <w:lang w:val="vi-VN"/>
        </w:rPr>
      </w:pPr>
      <w:r w:rsidRPr="0041165E">
        <w:rPr>
          <w:color w:val="222222"/>
          <w:spacing w:val="-4"/>
          <w:sz w:val="28"/>
          <w:szCs w:val="20"/>
        </w:rPr>
        <w:t xml:space="preserve">b) </w:t>
      </w:r>
      <w:r w:rsidRPr="0041165E">
        <w:rPr>
          <w:color w:val="222222"/>
          <w:spacing w:val="-4"/>
          <w:sz w:val="28"/>
          <w:szCs w:val="20"/>
          <w:lang w:val="vi-VN"/>
        </w:rPr>
        <w:t>Đơn vị báo cáo được ghi tại góc trên bên phải của từng biểu mẫu thống kê</w:t>
      </w:r>
      <w:r>
        <w:rPr>
          <w:color w:val="222222"/>
          <w:spacing w:val="-4"/>
          <w:sz w:val="28"/>
          <w:szCs w:val="20"/>
        </w:rPr>
        <w:t xml:space="preserve"> </w:t>
      </w:r>
      <w:r w:rsidRPr="00421C82">
        <w:rPr>
          <w:color w:val="222222"/>
          <w:sz w:val="28"/>
          <w:szCs w:val="20"/>
          <w:lang w:val="vi-VN"/>
        </w:rPr>
        <w:t xml:space="preserve">tại </w:t>
      </w:r>
      <w:r w:rsidRPr="00421C82">
        <w:rPr>
          <w:sz w:val="28"/>
          <w:szCs w:val="28"/>
          <w:lang w:val="vi-VN"/>
        </w:rPr>
        <w:t xml:space="preserve">Phụ lục </w:t>
      </w:r>
      <w:r>
        <w:rPr>
          <w:sz w:val="28"/>
          <w:szCs w:val="28"/>
        </w:rPr>
        <w:t>II</w:t>
      </w:r>
      <w:r w:rsidRPr="00421C82">
        <w:rPr>
          <w:sz w:val="28"/>
          <w:szCs w:val="28"/>
          <w:lang w:val="vi-VN"/>
        </w:rPr>
        <w:t xml:space="preserve"> ban hành</w:t>
      </w:r>
      <w:r w:rsidRPr="00CC6430">
        <w:rPr>
          <w:sz w:val="28"/>
          <w:szCs w:val="28"/>
          <w:lang w:val="vi-VN"/>
        </w:rPr>
        <w:t xml:space="preserve"> kèm theo Thông tư này</w:t>
      </w:r>
      <w:r w:rsidRPr="0041165E">
        <w:rPr>
          <w:color w:val="222222"/>
          <w:spacing w:val="-4"/>
          <w:sz w:val="28"/>
          <w:szCs w:val="20"/>
          <w:lang w:val="vi-VN"/>
        </w:rPr>
        <w:t>. Cơ quan, đơn vị chịu trách nhiệm báo cáo ghi tên cơ quan, đơn vị vào vị trí này.</w:t>
      </w:r>
    </w:p>
    <w:p w:rsidR="00526B17" w:rsidRPr="00421C82" w:rsidRDefault="00526B17" w:rsidP="00526B17">
      <w:pPr>
        <w:shd w:val="clear" w:color="auto" w:fill="FFFFFF"/>
        <w:spacing w:before="0" w:after="0"/>
        <w:rPr>
          <w:lang w:val="vi-VN"/>
        </w:rPr>
      </w:pPr>
      <w:r>
        <w:t>3</w:t>
      </w:r>
      <w:r w:rsidRPr="00CC6430">
        <w:rPr>
          <w:lang w:val="vi-VN"/>
        </w:rPr>
        <w:t>. Đơn vị nhận báo cáo</w:t>
      </w:r>
    </w:p>
    <w:p w:rsidR="00526B17" w:rsidRPr="00421C82" w:rsidRDefault="00526B17" w:rsidP="00526B17">
      <w:pPr>
        <w:shd w:val="clear" w:color="auto" w:fill="FFFFFF"/>
        <w:spacing w:before="0" w:after="0"/>
        <w:rPr>
          <w:color w:val="000000"/>
          <w:lang w:val="vi-VN"/>
        </w:rPr>
      </w:pPr>
      <w:r w:rsidRPr="00CC6430">
        <w:rPr>
          <w:lang w:val="vi-VN"/>
        </w:rPr>
        <w:t xml:space="preserve">Đơn vị nhận báo cáo là </w:t>
      </w:r>
      <w:r w:rsidRPr="00421C82">
        <w:rPr>
          <w:lang w:val="vi-VN"/>
        </w:rPr>
        <w:t>Cục Thông tin khoa học và công nghệ quốc gia</w:t>
      </w:r>
      <w:r w:rsidRPr="00CC6430">
        <w:rPr>
          <w:lang w:val="vi-VN"/>
        </w:rPr>
        <w:t xml:space="preserve"> thuộc Bộ </w:t>
      </w:r>
      <w:r w:rsidRPr="00421C82">
        <w:rPr>
          <w:lang w:val="vi-VN"/>
        </w:rPr>
        <w:t xml:space="preserve">Khoa học và Công nghệ. </w:t>
      </w:r>
    </w:p>
    <w:p w:rsidR="00526B17" w:rsidRPr="00421C82" w:rsidRDefault="00526B17" w:rsidP="00526B17">
      <w:pPr>
        <w:spacing w:before="0" w:after="0"/>
        <w:rPr>
          <w:lang w:val="vi-VN"/>
        </w:rPr>
      </w:pPr>
      <w:r>
        <w:t>4</w:t>
      </w:r>
      <w:r w:rsidRPr="00CC6430">
        <w:rPr>
          <w:lang w:val="vi-VN"/>
        </w:rPr>
        <w:t>. Kỳ báo cáo</w:t>
      </w:r>
      <w:r w:rsidRPr="00421C82">
        <w:rPr>
          <w:lang w:val="vi-VN"/>
        </w:rPr>
        <w:t xml:space="preserve"> và thời hạn gửi báo cáo</w:t>
      </w:r>
    </w:p>
    <w:p w:rsidR="00526B17" w:rsidRPr="00421C82" w:rsidRDefault="00526B17" w:rsidP="00526B17">
      <w:pPr>
        <w:spacing w:before="0" w:after="0"/>
        <w:rPr>
          <w:color w:val="000000"/>
          <w:lang w:val="vi-VN"/>
        </w:rPr>
      </w:pPr>
      <w:r w:rsidRPr="00421C82">
        <w:rPr>
          <w:color w:val="000000"/>
          <w:lang w:val="vi-VN"/>
        </w:rPr>
        <w:t xml:space="preserve">a) </w:t>
      </w:r>
      <w:r w:rsidRPr="00421C82">
        <w:rPr>
          <w:lang w:val="vi-VN"/>
        </w:rPr>
        <w:t>Kỳ báo cáo là 01 (một) năm</w:t>
      </w:r>
      <w:r w:rsidRPr="00421C82">
        <w:rPr>
          <w:color w:val="000000"/>
          <w:lang w:val="vi-VN"/>
        </w:rPr>
        <w:t xml:space="preserve"> tính từ ngày 01 tháng 01 đến hết ngày 31 tháng 12 của năm báo cáo;</w:t>
      </w:r>
    </w:p>
    <w:p w:rsidR="00526B17" w:rsidRPr="00421C82" w:rsidRDefault="00526B17" w:rsidP="00526B17">
      <w:pPr>
        <w:spacing w:before="0" w:after="0"/>
        <w:rPr>
          <w:color w:val="000000"/>
          <w:lang w:val="vi-VN"/>
        </w:rPr>
      </w:pPr>
      <w:r w:rsidRPr="00421C82">
        <w:rPr>
          <w:color w:val="000000"/>
          <w:lang w:val="vi-VN"/>
        </w:rPr>
        <w:t xml:space="preserve">b) Thời hạn các đơn vị gửi báo cáo đến Cục Thông tin khoa học và công nghệ quốc gia </w:t>
      </w:r>
      <w:r w:rsidRPr="009F249B">
        <w:rPr>
          <w:color w:val="000000"/>
          <w:lang w:val="vi-VN"/>
        </w:rPr>
        <w:t xml:space="preserve">trực </w:t>
      </w:r>
      <w:r w:rsidRPr="00421C82">
        <w:rPr>
          <w:color w:val="000000"/>
          <w:lang w:val="vi-VN"/>
        </w:rPr>
        <w:t>thuộc Bộ Khoa học và Công nghệ chậm nhất vào ngày 15 tháng 02 năm kế tiếp của năm báo cáo.</w:t>
      </w:r>
    </w:p>
    <w:p w:rsidR="00526B17" w:rsidRPr="00421C82" w:rsidRDefault="00526B17" w:rsidP="00526B17">
      <w:pPr>
        <w:shd w:val="clear" w:color="auto" w:fill="FFFFFF"/>
        <w:spacing w:before="0" w:after="0"/>
        <w:rPr>
          <w:color w:val="000000"/>
          <w:lang w:val="vi-VN"/>
        </w:rPr>
      </w:pPr>
      <w:r>
        <w:t>5</w:t>
      </w:r>
      <w:r w:rsidRPr="00421C82">
        <w:rPr>
          <w:lang w:val="vi-VN"/>
        </w:rPr>
        <w:t>.</w:t>
      </w:r>
      <w:r w:rsidRPr="00B315D0">
        <w:rPr>
          <w:lang w:val="vi-VN"/>
        </w:rPr>
        <w:t xml:space="preserve"> </w:t>
      </w:r>
      <w:r w:rsidRPr="00421C82">
        <w:rPr>
          <w:lang w:val="vi-VN"/>
        </w:rPr>
        <w:t>Hình</w:t>
      </w:r>
      <w:r w:rsidRPr="00B315D0">
        <w:rPr>
          <w:lang w:val="vi-VN"/>
        </w:rPr>
        <w:t xml:space="preserve"> </w:t>
      </w:r>
      <w:r w:rsidRPr="00421C82">
        <w:rPr>
          <w:lang w:val="vi-VN"/>
        </w:rPr>
        <w:t xml:space="preserve">thức </w:t>
      </w:r>
      <w:r w:rsidRPr="00B315D0">
        <w:rPr>
          <w:lang w:val="vi-VN"/>
        </w:rPr>
        <w:t>gửi báo cáo</w:t>
      </w:r>
    </w:p>
    <w:p w:rsidR="00526B17" w:rsidRDefault="00526B17" w:rsidP="00526B17">
      <w:pPr>
        <w:spacing w:before="0" w:after="0"/>
        <w:rPr>
          <w:color w:val="000000"/>
          <w:lang w:val="sv-SE"/>
        </w:rPr>
      </w:pPr>
      <w:r w:rsidRPr="00421C82">
        <w:rPr>
          <w:lang w:val="vi-VN"/>
        </w:rPr>
        <w:t xml:space="preserve">Báo cáo thống kê được thực hiện đồng thời </w:t>
      </w:r>
      <w:r w:rsidRPr="001C2825">
        <w:rPr>
          <w:color w:val="000000"/>
          <w:lang w:val="sv-SE"/>
        </w:rPr>
        <w:t>bằng 02 (hai)</w:t>
      </w:r>
      <w:r>
        <w:rPr>
          <w:color w:val="000000"/>
          <w:lang w:val="sv-SE"/>
        </w:rPr>
        <w:t xml:space="preserve"> hình thức </w:t>
      </w:r>
      <w:r w:rsidRPr="001C2825">
        <w:rPr>
          <w:color w:val="000000"/>
          <w:lang w:val="sv-SE"/>
        </w:rPr>
        <w:t>bản giấy</w:t>
      </w:r>
      <w:r>
        <w:rPr>
          <w:color w:val="000000"/>
          <w:lang w:val="sv-SE"/>
        </w:rPr>
        <w:t xml:space="preserve"> hoặc</w:t>
      </w:r>
      <w:r w:rsidRPr="001C2825">
        <w:rPr>
          <w:color w:val="000000"/>
          <w:lang w:val="sv-SE"/>
        </w:rPr>
        <w:t xml:space="preserve"> bản điện tử</w:t>
      </w:r>
      <w:r>
        <w:rPr>
          <w:color w:val="000000"/>
          <w:lang w:val="sv-SE"/>
        </w:rPr>
        <w:t>:</w:t>
      </w:r>
    </w:p>
    <w:p w:rsidR="00526B17" w:rsidRDefault="00526B17" w:rsidP="00526B17">
      <w:pPr>
        <w:spacing w:before="0" w:after="0"/>
        <w:rPr>
          <w:color w:val="000000"/>
          <w:lang w:val="sv-SE"/>
        </w:rPr>
      </w:pPr>
      <w:r>
        <w:rPr>
          <w:color w:val="000000"/>
          <w:lang w:val="sv-SE"/>
        </w:rPr>
        <w:t xml:space="preserve">a) </w:t>
      </w:r>
      <w:r w:rsidRPr="0067075A">
        <w:rPr>
          <w:lang w:val="sv-SE"/>
        </w:rPr>
        <w:t>Báo cáo bằng văn bản</w:t>
      </w:r>
      <w:r w:rsidRPr="0067075A">
        <w:rPr>
          <w:color w:val="000000"/>
          <w:lang w:val="sv-SE"/>
        </w:rPr>
        <w:t xml:space="preserve"> giấy phải có chữ ký, đóng dấu xác nhận của Thủ trưởng cơ quan, đơn vị thực hiện chế độ báo cáo để thuận tiện cho việc kiểm tra, đối chiếu, xử lý số liệu</w:t>
      </w:r>
      <w:r>
        <w:rPr>
          <w:color w:val="000000"/>
          <w:lang w:val="sv-SE"/>
        </w:rPr>
        <w:t>;</w:t>
      </w:r>
    </w:p>
    <w:p w:rsidR="00526B17" w:rsidRPr="001C2825" w:rsidRDefault="00526B17" w:rsidP="00526B17">
      <w:pPr>
        <w:spacing w:before="0" w:after="0"/>
        <w:rPr>
          <w:color w:val="000000"/>
          <w:lang w:val="sv-SE"/>
        </w:rPr>
      </w:pPr>
      <w:r w:rsidRPr="009F249B">
        <w:rPr>
          <w:lang w:val="sv-SE"/>
        </w:rPr>
        <w:t xml:space="preserve">b) </w:t>
      </w:r>
      <w:r w:rsidRPr="0067075A">
        <w:rPr>
          <w:lang w:val="vi-VN"/>
        </w:rPr>
        <w:t xml:space="preserve">Báo cáo bản điện tử </w:t>
      </w:r>
      <w:r w:rsidRPr="001C2825">
        <w:rPr>
          <w:color w:val="000000"/>
          <w:lang w:val="sv-SE"/>
        </w:rPr>
        <w:t xml:space="preserve">hoặc bản điện tử có chữ ký số của thủ trưởng đơn vị báo cáo </w:t>
      </w:r>
      <w:r w:rsidRPr="0067075A">
        <w:rPr>
          <w:lang w:val="vi-VN"/>
        </w:rPr>
        <w:t xml:space="preserve">phải lưu giữ theo </w:t>
      </w:r>
      <w:r w:rsidRPr="001C2825">
        <w:rPr>
          <w:lang w:val="vi-VN"/>
        </w:rPr>
        <w:t>định dạng bảng tính Excel</w:t>
      </w:r>
      <w:r w:rsidRPr="0067075A">
        <w:rPr>
          <w:lang w:val="vi-VN"/>
        </w:rPr>
        <w:t xml:space="preserve">, sử dụng phông chữ tiếng Việt (Times New Roman) của bộ mã Unicode theo </w:t>
      </w:r>
      <w:r w:rsidRPr="009F249B">
        <w:rPr>
          <w:lang w:val="sv-SE"/>
        </w:rPr>
        <w:t>t</w:t>
      </w:r>
      <w:r w:rsidRPr="0067075A">
        <w:rPr>
          <w:lang w:val="vi-VN"/>
        </w:rPr>
        <w:t xml:space="preserve">iêu chuẩn </w:t>
      </w:r>
      <w:r w:rsidRPr="009F249B">
        <w:rPr>
          <w:lang w:val="sv-SE"/>
        </w:rPr>
        <w:t>q</w:t>
      </w:r>
      <w:r w:rsidRPr="0067075A">
        <w:rPr>
          <w:lang w:val="vi-VN"/>
        </w:rPr>
        <w:t xml:space="preserve">uốc gia TCVN 6909:2001, không được đặt mật khẩu và gửi về địa chỉ thư điện tử </w:t>
      </w:r>
      <w:hyperlink r:id="rId10" w:history="1">
        <w:r w:rsidRPr="0067075A">
          <w:rPr>
            <w:rStyle w:val="Hyperlink"/>
            <w:lang w:val="vi-VN"/>
          </w:rPr>
          <w:t>thongke@vista.gov.vn</w:t>
        </w:r>
      </w:hyperlink>
      <w:r w:rsidRPr="0067075A">
        <w:rPr>
          <w:lang w:val="vi-VN"/>
        </w:rPr>
        <w:t>.</w:t>
      </w:r>
    </w:p>
    <w:p w:rsidR="00526B17" w:rsidRPr="00421C82" w:rsidRDefault="00526B17" w:rsidP="00526B17">
      <w:pPr>
        <w:keepNext/>
        <w:spacing w:before="0" w:after="0"/>
        <w:rPr>
          <w:color w:val="000000"/>
          <w:lang w:val="sv-SE"/>
        </w:rPr>
      </w:pPr>
      <w:r w:rsidRPr="00421C82">
        <w:rPr>
          <w:b/>
          <w:color w:val="000000"/>
          <w:lang w:val="sv-SE"/>
        </w:rPr>
        <w:lastRenderedPageBreak/>
        <w:t>Điều 4. Tổ chức thực hiện</w:t>
      </w:r>
    </w:p>
    <w:p w:rsidR="00526B17" w:rsidRPr="00421C82" w:rsidRDefault="00526B17" w:rsidP="00526B17">
      <w:pPr>
        <w:keepNext/>
        <w:spacing w:before="0" w:after="0"/>
        <w:rPr>
          <w:color w:val="000000"/>
          <w:lang w:val="sv-SE"/>
        </w:rPr>
      </w:pPr>
      <w:r w:rsidRPr="00421C82">
        <w:rPr>
          <w:color w:val="000000"/>
          <w:lang w:val="sv-SE"/>
        </w:rPr>
        <w:t>1. Bộ Khoa học và Công nghệ</w:t>
      </w:r>
    </w:p>
    <w:p w:rsidR="00526B17" w:rsidRPr="00421C82" w:rsidRDefault="00526B17" w:rsidP="00526B17">
      <w:pPr>
        <w:pStyle w:val="NormalWeb"/>
        <w:shd w:val="clear" w:color="auto" w:fill="FFFFFF"/>
        <w:spacing w:before="0" w:beforeAutospacing="0" w:after="0" w:afterAutospacing="0"/>
        <w:ind w:firstLine="720"/>
        <w:jc w:val="both"/>
        <w:rPr>
          <w:color w:val="222222"/>
          <w:sz w:val="28"/>
          <w:szCs w:val="28"/>
          <w:lang w:val="sv-SE"/>
        </w:rPr>
      </w:pPr>
      <w:r w:rsidRPr="00421C82">
        <w:rPr>
          <w:color w:val="000000"/>
          <w:sz w:val="28"/>
          <w:szCs w:val="28"/>
          <w:lang w:val="sv-SE"/>
        </w:rPr>
        <w:t xml:space="preserve">a) Cục Thông tin khoa học và công nghệ quốc gia </w:t>
      </w:r>
      <w:r>
        <w:rPr>
          <w:color w:val="000000"/>
          <w:sz w:val="28"/>
          <w:szCs w:val="28"/>
          <w:lang w:val="sv-SE"/>
        </w:rPr>
        <w:t xml:space="preserve">trực </w:t>
      </w:r>
      <w:r w:rsidRPr="00421C82">
        <w:rPr>
          <w:color w:val="000000"/>
          <w:sz w:val="28"/>
          <w:szCs w:val="28"/>
          <w:lang w:val="sv-SE"/>
        </w:rPr>
        <w:t xml:space="preserve">thuộc Bộ Khoa học và Công nghệ chủ trì, phối </w:t>
      </w:r>
      <w:r w:rsidRPr="00754E16">
        <w:rPr>
          <w:sz w:val="28"/>
          <w:szCs w:val="28"/>
          <w:lang w:val="vi-VN"/>
        </w:rPr>
        <w:t xml:space="preserve">hợp với các đơn vị </w:t>
      </w:r>
      <w:r w:rsidRPr="00421C82">
        <w:rPr>
          <w:sz w:val="28"/>
          <w:szCs w:val="28"/>
          <w:lang w:val="sv-SE"/>
        </w:rPr>
        <w:t xml:space="preserve">có </w:t>
      </w:r>
      <w:r w:rsidRPr="00754E16">
        <w:rPr>
          <w:sz w:val="28"/>
          <w:szCs w:val="28"/>
          <w:lang w:val="vi-VN"/>
        </w:rPr>
        <w:t xml:space="preserve">liên quan triển khai chế độ báo cáo thống kê ngành </w:t>
      </w:r>
      <w:r w:rsidRPr="00421C82">
        <w:rPr>
          <w:sz w:val="28"/>
          <w:szCs w:val="28"/>
          <w:lang w:val="sv-SE"/>
        </w:rPr>
        <w:t>khoa học và công nghệ; t</w:t>
      </w:r>
      <w:r w:rsidRPr="00754E16">
        <w:rPr>
          <w:sz w:val="28"/>
          <w:szCs w:val="28"/>
          <w:lang w:val="vi-VN"/>
        </w:rPr>
        <w:t xml:space="preserve">ổng hợp số liệu thống kê </w:t>
      </w:r>
      <w:r w:rsidRPr="00421C82">
        <w:rPr>
          <w:sz w:val="28"/>
          <w:szCs w:val="28"/>
          <w:lang w:val="sv-SE"/>
        </w:rPr>
        <w:t>thuộc</w:t>
      </w:r>
      <w:r w:rsidRPr="00754E16">
        <w:rPr>
          <w:sz w:val="28"/>
          <w:szCs w:val="28"/>
          <w:lang w:val="vi-VN"/>
        </w:rPr>
        <w:t xml:space="preserve"> hệ </w:t>
      </w:r>
      <w:r w:rsidRPr="00884EB9">
        <w:rPr>
          <w:sz w:val="28"/>
          <w:szCs w:val="28"/>
          <w:lang w:val="vi-VN"/>
        </w:rPr>
        <w:t xml:space="preserve">thống chỉ tiêu thống kê quốc gia giao cho Bộ </w:t>
      </w:r>
      <w:r w:rsidRPr="00421C82">
        <w:rPr>
          <w:sz w:val="28"/>
          <w:szCs w:val="28"/>
          <w:lang w:val="sv-SE"/>
        </w:rPr>
        <w:t>Khoa học và Công nghệ</w:t>
      </w:r>
      <w:r w:rsidRPr="00884EB9">
        <w:rPr>
          <w:sz w:val="28"/>
          <w:szCs w:val="28"/>
          <w:lang w:val="vi-VN"/>
        </w:rPr>
        <w:t xml:space="preserve"> và số liệu thống kê thuộc hệ thống chỉ tiêu thống kê ngành </w:t>
      </w:r>
      <w:r w:rsidRPr="00421C82">
        <w:rPr>
          <w:sz w:val="28"/>
          <w:szCs w:val="28"/>
          <w:lang w:val="sv-SE"/>
        </w:rPr>
        <w:t xml:space="preserve">khoa học và công nghệ </w:t>
      </w:r>
      <w:r w:rsidRPr="00884EB9">
        <w:rPr>
          <w:sz w:val="28"/>
          <w:szCs w:val="28"/>
          <w:lang w:val="vi-VN"/>
        </w:rPr>
        <w:t>để</w:t>
      </w:r>
      <w:r w:rsidRPr="00421C82">
        <w:rPr>
          <w:sz w:val="28"/>
          <w:szCs w:val="28"/>
          <w:lang w:val="sv-SE"/>
        </w:rPr>
        <w:t xml:space="preserve"> thực hiện công bố, </w:t>
      </w:r>
      <w:r w:rsidRPr="00BC594E">
        <w:rPr>
          <w:color w:val="222222"/>
          <w:sz w:val="28"/>
          <w:szCs w:val="20"/>
          <w:lang w:val="vi-VN"/>
        </w:rPr>
        <w:t>sử dụng và bảo mật thông tin thống kê</w:t>
      </w:r>
      <w:r w:rsidRPr="00421C82">
        <w:rPr>
          <w:sz w:val="28"/>
          <w:szCs w:val="28"/>
          <w:lang w:val="sv-SE"/>
        </w:rPr>
        <w:t xml:space="preserve"> theo quy định hiện hành; </w:t>
      </w:r>
      <w:r w:rsidRPr="00421C82">
        <w:rPr>
          <w:color w:val="222222"/>
          <w:sz w:val="28"/>
          <w:szCs w:val="20"/>
          <w:lang w:val="sv-SE"/>
        </w:rPr>
        <w:t>y</w:t>
      </w:r>
      <w:r w:rsidRPr="00BC594E">
        <w:rPr>
          <w:color w:val="222222"/>
          <w:sz w:val="28"/>
          <w:szCs w:val="20"/>
          <w:lang w:val="vi-VN"/>
        </w:rPr>
        <w:t>êu cầu đơn vị báo cáo kiểm tra, cung cấp lại báo cáo và các thông tin liên quan đến báo cáo thống kê khi cần kiểm tra tính chính xác của số liệu báo cáo;</w:t>
      </w:r>
      <w:r w:rsidRPr="00421C82">
        <w:rPr>
          <w:color w:val="222222"/>
          <w:sz w:val="28"/>
          <w:szCs w:val="20"/>
          <w:lang w:val="sv-SE"/>
        </w:rPr>
        <w:t xml:space="preserve"> </w:t>
      </w:r>
      <w:r w:rsidRPr="00421C82">
        <w:rPr>
          <w:color w:val="222222"/>
          <w:sz w:val="28"/>
          <w:szCs w:val="28"/>
          <w:lang w:val="sv-SE"/>
        </w:rPr>
        <w:t>p</w:t>
      </w:r>
      <w:r w:rsidRPr="00421C82">
        <w:rPr>
          <w:rFonts w:cs="Times New Roman"/>
          <w:color w:val="222222"/>
          <w:sz w:val="28"/>
          <w:szCs w:val="28"/>
          <w:lang w:val="sv-SE"/>
        </w:rPr>
        <w:t>hối hợp thanh tra việc thực hiện chế độ báo cáo thống kê</w:t>
      </w:r>
      <w:r w:rsidRPr="00421C82">
        <w:rPr>
          <w:color w:val="222222"/>
          <w:sz w:val="28"/>
          <w:szCs w:val="28"/>
          <w:lang w:val="sv-SE"/>
        </w:rPr>
        <w:t xml:space="preserve"> ngành khoa học và công nghệ</w:t>
      </w:r>
      <w:r w:rsidRPr="00421C82">
        <w:rPr>
          <w:rFonts w:cs="Times New Roman"/>
          <w:color w:val="222222"/>
          <w:sz w:val="28"/>
          <w:szCs w:val="28"/>
          <w:lang w:val="sv-SE"/>
        </w:rPr>
        <w:t xml:space="preserve"> và các nội dung khác liên quan đến lĩnh vực thống kê </w:t>
      </w:r>
      <w:r w:rsidRPr="00421C82">
        <w:rPr>
          <w:color w:val="222222"/>
          <w:sz w:val="28"/>
          <w:szCs w:val="28"/>
          <w:lang w:val="sv-SE"/>
        </w:rPr>
        <w:t xml:space="preserve">khoa học và công nghệ </w:t>
      </w:r>
      <w:r w:rsidRPr="00421C82">
        <w:rPr>
          <w:rFonts w:cs="Times New Roman"/>
          <w:color w:val="222222"/>
          <w:sz w:val="28"/>
          <w:szCs w:val="28"/>
          <w:lang w:val="sv-SE"/>
        </w:rPr>
        <w:t>theo quy định của pháp luật về thanh tra chuyên ngành thống kê</w:t>
      </w:r>
      <w:r w:rsidRPr="00421C82">
        <w:rPr>
          <w:color w:val="222222"/>
          <w:sz w:val="28"/>
          <w:szCs w:val="28"/>
          <w:lang w:val="sv-SE"/>
        </w:rPr>
        <w:t>.</w:t>
      </w:r>
    </w:p>
    <w:p w:rsidR="00526B17" w:rsidRPr="002F5DC0" w:rsidRDefault="00526B17" w:rsidP="00526B17">
      <w:pPr>
        <w:keepNext/>
        <w:spacing w:before="0" w:after="0"/>
        <w:rPr>
          <w:lang w:val="vi-VN"/>
        </w:rPr>
      </w:pPr>
      <w:r w:rsidRPr="002F5DC0">
        <w:rPr>
          <w:lang w:val="vi-VN"/>
        </w:rPr>
        <w:t>b) Các đơn vị thuộc Bộ Khoa học và Công nghệ tổ chức, thực hiện chế độ báo cáo thống kê theo phân công quy định tại Thông tư này.</w:t>
      </w:r>
    </w:p>
    <w:p w:rsidR="00526B17" w:rsidRPr="00421C82" w:rsidRDefault="00526B17" w:rsidP="00526B17">
      <w:pPr>
        <w:shd w:val="clear" w:color="auto" w:fill="FFFFFF"/>
        <w:spacing w:before="0" w:after="0"/>
        <w:rPr>
          <w:color w:val="000000"/>
          <w:lang w:val="vi-VN"/>
        </w:rPr>
      </w:pPr>
      <w:r w:rsidRPr="00421C82">
        <w:rPr>
          <w:bCs/>
          <w:sz w:val="27"/>
          <w:szCs w:val="27"/>
          <w:lang w:val="vi-VN"/>
        </w:rPr>
        <w:t>2.</w:t>
      </w:r>
      <w:r w:rsidRPr="00421C82">
        <w:rPr>
          <w:bCs/>
          <w:lang w:val="vi-VN"/>
        </w:rPr>
        <w:t xml:space="preserve"> Các Bộ trưởng, Thủ trưởng </w:t>
      </w:r>
      <w:r w:rsidRPr="00283AB2">
        <w:rPr>
          <w:lang w:val="vi-VN"/>
        </w:rPr>
        <w:t xml:space="preserve">cơ quan ngang Bộ, cơ quan thuộc Chính phủ, </w:t>
      </w:r>
      <w:r w:rsidRPr="00421C82">
        <w:rPr>
          <w:lang w:val="vi-VN"/>
        </w:rPr>
        <w:t>Viện Kiểm sát nhân dân tối cao, Tòa án nhân dân tối cao</w:t>
      </w:r>
      <w:r w:rsidRPr="00421C82">
        <w:rPr>
          <w:szCs w:val="20"/>
          <w:lang w:val="vi-VN" w:eastAsia="x-none"/>
        </w:rPr>
        <w:t xml:space="preserve">, </w:t>
      </w:r>
      <w:r w:rsidRPr="00283AB2">
        <w:rPr>
          <w:lang w:val="vi-VN"/>
        </w:rPr>
        <w:t xml:space="preserve">Chủ tịch Ủy ban nhân dân các tỉnh, thành phố trực thuộc Trung ương </w:t>
      </w:r>
      <w:r w:rsidRPr="00AC3E66">
        <w:rPr>
          <w:color w:val="000000"/>
          <w:lang w:val="vi-VN"/>
        </w:rPr>
        <w:t>có trách nhiệm chỉ đạo tổ chức thực hiện chế độ báo cáo th</w:t>
      </w:r>
      <w:r w:rsidRPr="00421C82">
        <w:rPr>
          <w:color w:val="000000"/>
          <w:lang w:val="vi-VN"/>
        </w:rPr>
        <w:t>ố</w:t>
      </w:r>
      <w:r w:rsidRPr="00AC3E66">
        <w:rPr>
          <w:color w:val="000000"/>
          <w:lang w:val="vi-VN"/>
        </w:rPr>
        <w:t xml:space="preserve">ng kê ngành </w:t>
      </w:r>
      <w:r w:rsidRPr="00421C82">
        <w:rPr>
          <w:color w:val="000000"/>
          <w:lang w:val="vi-VN"/>
        </w:rPr>
        <w:t>khoa học và công nghệ</w:t>
      </w:r>
      <w:r w:rsidRPr="00AC3E66">
        <w:rPr>
          <w:color w:val="000000"/>
          <w:lang w:val="vi-VN"/>
        </w:rPr>
        <w:t>.</w:t>
      </w:r>
    </w:p>
    <w:p w:rsidR="00526B17" w:rsidRPr="00A25326" w:rsidRDefault="00526B17" w:rsidP="00526B17">
      <w:pPr>
        <w:pStyle w:val="NormalWeb"/>
        <w:shd w:val="clear" w:color="auto" w:fill="FFFFFF"/>
        <w:spacing w:before="0" w:beforeAutospacing="0" w:after="0" w:afterAutospacing="0"/>
        <w:ind w:firstLine="720"/>
        <w:jc w:val="both"/>
        <w:rPr>
          <w:sz w:val="28"/>
          <w:szCs w:val="28"/>
          <w:lang w:val="vi-VN"/>
        </w:rPr>
      </w:pPr>
      <w:r w:rsidRPr="00421C82">
        <w:rPr>
          <w:sz w:val="28"/>
          <w:szCs w:val="28"/>
          <w:lang w:val="vi-VN"/>
        </w:rPr>
        <w:t xml:space="preserve">3. </w:t>
      </w:r>
      <w:r w:rsidRPr="002F5DC0">
        <w:rPr>
          <w:sz w:val="28"/>
          <w:szCs w:val="20"/>
          <w:lang w:val="nl-NL" w:eastAsia="x-none"/>
        </w:rPr>
        <w:t xml:space="preserve">Các cơ quan, đơn vị thuộc các </w:t>
      </w:r>
      <w:r w:rsidRPr="002F5DC0">
        <w:rPr>
          <w:sz w:val="28"/>
          <w:szCs w:val="20"/>
          <w:lang w:val="x-none" w:eastAsia="x-none"/>
        </w:rPr>
        <w:t>Bộ, cơ quan ngang Bộ, cơ quan thuộc Chính phủ</w:t>
      </w:r>
      <w:r w:rsidRPr="00421C82">
        <w:rPr>
          <w:sz w:val="28"/>
          <w:szCs w:val="20"/>
          <w:lang w:val="vi-VN" w:eastAsia="x-none"/>
        </w:rPr>
        <w:t xml:space="preserve">, </w:t>
      </w:r>
      <w:r w:rsidRPr="00421C82">
        <w:rPr>
          <w:sz w:val="28"/>
          <w:szCs w:val="28"/>
          <w:lang w:val="vi-VN"/>
        </w:rPr>
        <w:t>Viện Kiểm sát nhân dân tối cao, Tòa án nhân dân tối cao</w:t>
      </w:r>
      <w:r w:rsidRPr="002F5DC0">
        <w:rPr>
          <w:sz w:val="28"/>
          <w:szCs w:val="20"/>
          <w:lang w:val="x-none" w:eastAsia="x-none"/>
        </w:rPr>
        <w:t xml:space="preserve"> </w:t>
      </w:r>
      <w:r w:rsidRPr="00421C82">
        <w:rPr>
          <w:sz w:val="28"/>
          <w:szCs w:val="20"/>
          <w:lang w:val="vi-VN" w:eastAsia="x-none"/>
        </w:rPr>
        <w:t xml:space="preserve">được giao nhiệm vụ thống kê khoa học và công nghệ, </w:t>
      </w:r>
      <w:r w:rsidRPr="002F5DC0">
        <w:rPr>
          <w:sz w:val="28"/>
          <w:szCs w:val="28"/>
          <w:lang w:val="vi-VN"/>
        </w:rPr>
        <w:t xml:space="preserve">Sở </w:t>
      </w:r>
      <w:r w:rsidRPr="00421C82">
        <w:rPr>
          <w:sz w:val="28"/>
          <w:szCs w:val="28"/>
          <w:lang w:val="vi-VN"/>
        </w:rPr>
        <w:t>Khoa học và Công nghệ các tỉnh, thành phố trực thuộc Trung ương là</w:t>
      </w:r>
      <w:r w:rsidRPr="002F5DC0">
        <w:rPr>
          <w:sz w:val="28"/>
          <w:szCs w:val="28"/>
          <w:lang w:val="vi-VN"/>
        </w:rPr>
        <w:t xml:space="preserve"> đầu</w:t>
      </w:r>
      <w:r w:rsidRPr="00336A16">
        <w:rPr>
          <w:sz w:val="28"/>
          <w:szCs w:val="28"/>
          <w:lang w:val="vi-VN"/>
        </w:rPr>
        <w:t xml:space="preserve"> mối c</w:t>
      </w:r>
      <w:r w:rsidRPr="00421C82">
        <w:rPr>
          <w:sz w:val="28"/>
          <w:szCs w:val="28"/>
          <w:lang w:val="vi-VN"/>
        </w:rPr>
        <w:t>ó t</w:t>
      </w:r>
      <w:r w:rsidRPr="00336A16">
        <w:rPr>
          <w:sz w:val="28"/>
          <w:szCs w:val="28"/>
          <w:lang w:val="vi-VN"/>
        </w:rPr>
        <w:t xml:space="preserve">rách nhiệm </w:t>
      </w:r>
      <w:r w:rsidRPr="00421C82">
        <w:rPr>
          <w:color w:val="222222"/>
          <w:sz w:val="28"/>
          <w:szCs w:val="20"/>
          <w:lang w:val="vi-VN"/>
        </w:rPr>
        <w:t>c</w:t>
      </w:r>
      <w:r w:rsidRPr="00BC594E">
        <w:rPr>
          <w:color w:val="222222"/>
          <w:sz w:val="28"/>
          <w:szCs w:val="20"/>
          <w:lang w:val="vi-VN"/>
        </w:rPr>
        <w:t>hấp hành báo cáo đầy đủ, chính xác và đúng nội dung thông tin được quy định trong chế độ báo cáo thống kê và chịu trách nhiệm trước pháp luật về các nội dung báo cáo;</w:t>
      </w:r>
      <w:r w:rsidRPr="00421C82">
        <w:rPr>
          <w:color w:val="222222"/>
          <w:sz w:val="28"/>
          <w:szCs w:val="20"/>
          <w:lang w:val="vi-VN"/>
        </w:rPr>
        <w:t xml:space="preserve"> n</w:t>
      </w:r>
      <w:r w:rsidRPr="00BC594E">
        <w:rPr>
          <w:color w:val="222222"/>
          <w:sz w:val="28"/>
          <w:szCs w:val="20"/>
          <w:lang w:val="vi-VN"/>
        </w:rPr>
        <w:t>ộp báo cáo đúng thời hạn quy định;</w:t>
      </w:r>
      <w:r w:rsidRPr="00421C82">
        <w:rPr>
          <w:color w:val="222222"/>
          <w:sz w:val="28"/>
          <w:szCs w:val="20"/>
          <w:lang w:val="vi-VN"/>
        </w:rPr>
        <w:t xml:space="preserve"> k</w:t>
      </w:r>
      <w:r w:rsidRPr="00BC594E">
        <w:rPr>
          <w:color w:val="222222"/>
          <w:sz w:val="28"/>
          <w:szCs w:val="20"/>
          <w:lang w:val="vi-VN"/>
        </w:rPr>
        <w:t>iểm tra, cung cấp lại báo cáo và các thông tin liên quan đến báo cáo thống kê khi có yêu cầu của đơn vị nhận báo cáo</w:t>
      </w:r>
      <w:r w:rsidRPr="00336A16">
        <w:rPr>
          <w:sz w:val="28"/>
          <w:szCs w:val="28"/>
          <w:lang w:val="vi-VN"/>
        </w:rPr>
        <w:t xml:space="preserve"> và gửi báo cáo </w:t>
      </w:r>
      <w:r w:rsidRPr="00A25326">
        <w:rPr>
          <w:sz w:val="28"/>
          <w:szCs w:val="28"/>
          <w:lang w:val="vi-VN"/>
        </w:rPr>
        <w:t xml:space="preserve">theo quy định tại </w:t>
      </w:r>
      <w:r w:rsidRPr="00421C82">
        <w:rPr>
          <w:sz w:val="28"/>
          <w:szCs w:val="28"/>
          <w:lang w:val="vi-VN"/>
        </w:rPr>
        <w:t xml:space="preserve">các </w:t>
      </w:r>
      <w:r w:rsidRPr="00A25326">
        <w:rPr>
          <w:sz w:val="28"/>
          <w:szCs w:val="28"/>
          <w:lang w:val="vi-VN"/>
        </w:rPr>
        <w:t>khoản 3</w:t>
      </w:r>
      <w:r w:rsidRPr="00421C82">
        <w:rPr>
          <w:sz w:val="28"/>
          <w:szCs w:val="28"/>
          <w:lang w:val="vi-VN"/>
        </w:rPr>
        <w:t>, 4 và 5</w:t>
      </w:r>
      <w:r w:rsidRPr="00A25326">
        <w:rPr>
          <w:sz w:val="28"/>
          <w:szCs w:val="28"/>
          <w:lang w:val="vi-VN"/>
        </w:rPr>
        <w:t xml:space="preserve"> Điều 3 của Thông tư này.</w:t>
      </w:r>
    </w:p>
    <w:p w:rsidR="00526B17" w:rsidRPr="00A06E5F" w:rsidRDefault="00526B17" w:rsidP="00526B17">
      <w:pPr>
        <w:spacing w:before="0" w:after="0"/>
        <w:rPr>
          <w:szCs w:val="20"/>
          <w:lang w:val="nl-NL" w:eastAsia="x-none"/>
        </w:rPr>
      </w:pPr>
      <w:r w:rsidRPr="0067075A">
        <w:rPr>
          <w:lang w:val="vi-VN"/>
        </w:rPr>
        <w:t>4</w:t>
      </w:r>
      <w:r w:rsidRPr="00D70349">
        <w:rPr>
          <w:szCs w:val="20"/>
          <w:lang w:val="nl-NL" w:eastAsia="x-none"/>
        </w:rPr>
        <w:t xml:space="preserve">. Các tổ chức khoa học và công nghệ, doanh nghiệp và các </w:t>
      </w:r>
      <w:r w:rsidRPr="00D70349">
        <w:rPr>
          <w:color w:val="000000"/>
          <w:szCs w:val="20"/>
          <w:lang w:val="nl-NL" w:eastAsia="x-none"/>
        </w:rPr>
        <w:t>tổ chức có liên quan có trách nhiệm phối hợp cung cấp thông tin để phục vụ tổng hợp chế độ báo cáo thống kê</w:t>
      </w:r>
      <w:r>
        <w:rPr>
          <w:color w:val="000000"/>
          <w:szCs w:val="20"/>
          <w:lang w:val="nl-NL" w:eastAsia="x-none"/>
        </w:rPr>
        <w:t xml:space="preserve"> ngành</w:t>
      </w:r>
      <w:r w:rsidRPr="00D70349">
        <w:rPr>
          <w:color w:val="000000"/>
          <w:szCs w:val="20"/>
          <w:lang w:val="nl-NL" w:eastAsia="x-none"/>
        </w:rPr>
        <w:t xml:space="preserve"> khoa học và công nghệ.</w:t>
      </w:r>
    </w:p>
    <w:p w:rsidR="00526B17" w:rsidRPr="00421C82" w:rsidRDefault="00526B17" w:rsidP="00526B17">
      <w:pPr>
        <w:spacing w:before="0" w:after="0"/>
        <w:rPr>
          <w:b/>
          <w:color w:val="000000"/>
          <w:lang w:val="nl-NL"/>
        </w:rPr>
      </w:pPr>
      <w:r w:rsidRPr="00421C82">
        <w:rPr>
          <w:b/>
          <w:color w:val="000000"/>
          <w:lang w:val="nl-NL"/>
        </w:rPr>
        <w:t>Điều 5. Hiệu lực thi hành</w:t>
      </w:r>
    </w:p>
    <w:p w:rsidR="00526B17" w:rsidRPr="00421C82" w:rsidRDefault="00526B17" w:rsidP="00526B17">
      <w:pPr>
        <w:spacing w:before="0" w:after="0"/>
        <w:rPr>
          <w:color w:val="000000"/>
          <w:lang w:val="nl-NL"/>
        </w:rPr>
      </w:pPr>
      <w:r w:rsidRPr="00421C82">
        <w:rPr>
          <w:color w:val="000000"/>
          <w:lang w:val="nl-NL"/>
        </w:rPr>
        <w:t>1. Thông t</w:t>
      </w:r>
      <w:r w:rsidRPr="00421C82">
        <w:rPr>
          <w:rFonts w:hint="cs"/>
          <w:color w:val="000000"/>
          <w:lang w:val="nl-NL"/>
        </w:rPr>
        <w:t>ư</w:t>
      </w:r>
      <w:r w:rsidRPr="00421C82">
        <w:rPr>
          <w:color w:val="000000"/>
          <w:lang w:val="nl-NL"/>
        </w:rPr>
        <w:t xml:space="preserve"> này có hiệu lực thi hành kể từ ngày 01 tháng 01 n</w:t>
      </w:r>
      <w:r w:rsidRPr="00421C82">
        <w:rPr>
          <w:rFonts w:hint="cs"/>
          <w:color w:val="000000"/>
          <w:lang w:val="nl-NL"/>
        </w:rPr>
        <w:t>ă</w:t>
      </w:r>
      <w:r w:rsidRPr="00421C82">
        <w:rPr>
          <w:color w:val="000000"/>
          <w:lang w:val="nl-NL"/>
        </w:rPr>
        <w:t>m 2019.</w:t>
      </w:r>
    </w:p>
    <w:p w:rsidR="00526B17" w:rsidRPr="00A06E5F" w:rsidRDefault="00526B17" w:rsidP="00526B17">
      <w:pPr>
        <w:spacing w:before="0" w:after="0"/>
        <w:rPr>
          <w:color w:val="000000"/>
          <w:szCs w:val="20"/>
          <w:lang w:val="nl-NL"/>
        </w:rPr>
      </w:pPr>
      <w:r w:rsidRPr="00A06E5F">
        <w:rPr>
          <w:color w:val="000000"/>
          <w:szCs w:val="20"/>
          <w:lang w:val="nl-NL"/>
        </w:rPr>
        <w:t xml:space="preserve">2. Trường hợp các văn bản dẫn chiếu trong Thông tư này được sửa đổi, bổ sung hoặc thay thế thì thực hiện theo quy định tại văn bản mới. </w:t>
      </w:r>
    </w:p>
    <w:p w:rsidR="00526B17" w:rsidRDefault="00526B17" w:rsidP="00526B17">
      <w:pPr>
        <w:spacing w:before="0" w:after="0"/>
        <w:rPr>
          <w:color w:val="000000"/>
          <w:szCs w:val="20"/>
          <w:lang w:val="nl-NL"/>
        </w:rPr>
      </w:pPr>
      <w:r w:rsidRPr="00E67E95">
        <w:rPr>
          <w:color w:val="000000"/>
          <w:lang w:val="nl-NL"/>
        </w:rPr>
        <w:t>3. Thông tư số 25/2015/TT-BKHCN ngày 26 tháng 11 năm 2015 của Bộ trưởng Bộ Khoa học và Công nghệ quy định chế độ báo cáo thống kê cơ sở về khoa học và công nghệ và Thông tư số 26/2015/TT-BKHCN ngày 26 tháng 11 năm 2015 của Bộ trưởng Bộ Khoa học và Công nghệ quy định chế độ báo cáo thống kê tổng hợp về khoa học và công nghệ áp dụng đối với Sở Khoa học và Công nghệ</w:t>
      </w:r>
      <w:r w:rsidRPr="00B745F2">
        <w:rPr>
          <w:color w:val="000000"/>
          <w:szCs w:val="20"/>
          <w:lang w:val="nl-NL"/>
        </w:rPr>
        <w:t xml:space="preserve"> </w:t>
      </w:r>
      <w:r w:rsidRPr="00A06E5F">
        <w:rPr>
          <w:color w:val="000000"/>
          <w:szCs w:val="20"/>
          <w:lang w:val="nl-NL"/>
        </w:rPr>
        <w:t>hết hiệu lực kể từ ngày Thông tư này có hiệu lực</w:t>
      </w:r>
    </w:p>
    <w:p w:rsidR="00526B17" w:rsidRPr="00E67E95" w:rsidRDefault="00526B17" w:rsidP="00526B17">
      <w:pPr>
        <w:spacing w:before="0" w:after="0"/>
        <w:rPr>
          <w:lang w:val="nl-NL"/>
        </w:rPr>
      </w:pPr>
      <w:r w:rsidRPr="00E67E95">
        <w:rPr>
          <w:color w:val="000000"/>
          <w:lang w:val="nl-NL"/>
        </w:rPr>
        <w:lastRenderedPageBreak/>
        <w:t>4</w:t>
      </w:r>
      <w:r w:rsidRPr="00C3731F">
        <w:rPr>
          <w:lang w:val="vi-VN"/>
        </w:rPr>
        <w:t xml:space="preserve">. Trong quá trình thực hiện nếu phát sinh vướng mắc, đề nghị các cơ quan, </w:t>
      </w:r>
      <w:r w:rsidRPr="00E67E95">
        <w:rPr>
          <w:lang w:val="nl-NL"/>
        </w:rPr>
        <w:t xml:space="preserve">đơn vị, </w:t>
      </w:r>
      <w:r w:rsidRPr="00C3731F">
        <w:rPr>
          <w:lang w:val="vi-VN"/>
        </w:rPr>
        <w:t>tổ chức phản ánh về Bộ Khoa học và Công nghệ để nghiên cứu, sửa đổi, bổ sung./.</w:t>
      </w:r>
    </w:p>
    <w:p w:rsidR="00526B17" w:rsidRPr="00E67E95" w:rsidRDefault="00526B17" w:rsidP="00526B17">
      <w:pPr>
        <w:spacing w:before="40" w:after="40"/>
        <w:rPr>
          <w:lang w:val="nl-NL"/>
        </w:rPr>
      </w:pPr>
    </w:p>
    <w:tbl>
      <w:tblPr>
        <w:tblW w:w="9533" w:type="dxa"/>
        <w:tblLook w:val="01E0" w:firstRow="1" w:lastRow="1" w:firstColumn="1" w:lastColumn="1" w:noHBand="0" w:noVBand="0"/>
      </w:tblPr>
      <w:tblGrid>
        <w:gridCol w:w="4786"/>
        <w:gridCol w:w="4747"/>
      </w:tblGrid>
      <w:tr w:rsidR="00526B17" w:rsidRPr="00B93FA8" w:rsidTr="000515A4">
        <w:trPr>
          <w:trHeight w:val="3260"/>
        </w:trPr>
        <w:tc>
          <w:tcPr>
            <w:tcW w:w="4786" w:type="dxa"/>
            <w:shd w:val="clear" w:color="auto" w:fill="auto"/>
          </w:tcPr>
          <w:p w:rsidR="00526B17" w:rsidRPr="00526B17" w:rsidRDefault="00526B17" w:rsidP="00526B17">
            <w:pPr>
              <w:spacing w:before="0" w:after="0"/>
              <w:ind w:firstLine="0"/>
              <w:rPr>
                <w:b/>
                <w:i/>
                <w:color w:val="000000"/>
                <w:sz w:val="24"/>
                <w:szCs w:val="22"/>
                <w:lang w:val="vi-VN"/>
              </w:rPr>
            </w:pPr>
            <w:r w:rsidRPr="00526B17">
              <w:rPr>
                <w:b/>
                <w:i/>
                <w:color w:val="000000"/>
                <w:sz w:val="24"/>
                <w:szCs w:val="22"/>
                <w:lang w:val="vi-VN"/>
              </w:rPr>
              <w:t>Nơi nhận:</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Thủ tướng Chính phủ (để b/c);</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Các Phó thủ tướng Chính phủ (để b/c);</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Các Bộ, CQ ngang Bộ, CQ thuộc Chính phủ;</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Văn phòng Quốc hội;</w:t>
            </w:r>
          </w:p>
          <w:p w:rsidR="00526B17" w:rsidRPr="00E67E95" w:rsidRDefault="00526B17" w:rsidP="00526B17">
            <w:pPr>
              <w:spacing w:before="0" w:after="0"/>
              <w:ind w:firstLine="0"/>
              <w:rPr>
                <w:color w:val="000000"/>
                <w:sz w:val="22"/>
                <w:szCs w:val="22"/>
                <w:lang w:val="vi-VN"/>
              </w:rPr>
            </w:pPr>
            <w:r w:rsidRPr="00AB71BF">
              <w:rPr>
                <w:color w:val="000000"/>
                <w:sz w:val="22"/>
                <w:szCs w:val="22"/>
                <w:lang w:val="vi-VN"/>
              </w:rPr>
              <w:t>- Văn phòng Chủ tịch nước;</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Viện Kiểm sát nhân dân tối cao;</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Tòa án nhân dân tối cao;</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UBND các tỉnh, thành phố trực thuộc TW;</w:t>
            </w:r>
          </w:p>
          <w:p w:rsidR="00526B17" w:rsidRPr="00A06E5F" w:rsidRDefault="00526B17" w:rsidP="00526B17">
            <w:pPr>
              <w:spacing w:before="0" w:after="0"/>
              <w:ind w:firstLine="0"/>
              <w:rPr>
                <w:color w:val="000000"/>
                <w:sz w:val="22"/>
                <w:szCs w:val="22"/>
                <w:lang w:val="vi-VN"/>
              </w:rPr>
            </w:pPr>
            <w:r w:rsidRPr="00A06E5F">
              <w:rPr>
                <w:color w:val="000000"/>
                <w:sz w:val="22"/>
                <w:szCs w:val="22"/>
                <w:lang w:val="vi-VN"/>
              </w:rPr>
              <w:t>- Sở Khoa học và Công nghệ các tỉnh, thành phố trực thuộc TW;</w:t>
            </w:r>
          </w:p>
          <w:p w:rsidR="00526B17" w:rsidRPr="00AB71BF" w:rsidRDefault="00526B17" w:rsidP="00526B17">
            <w:pPr>
              <w:spacing w:before="0" w:after="0"/>
              <w:ind w:firstLine="0"/>
              <w:rPr>
                <w:color w:val="000000"/>
                <w:sz w:val="22"/>
                <w:szCs w:val="22"/>
                <w:lang w:val="vi-VN"/>
              </w:rPr>
            </w:pPr>
            <w:r w:rsidRPr="00AB71BF">
              <w:rPr>
                <w:color w:val="000000"/>
                <w:sz w:val="22"/>
                <w:szCs w:val="22"/>
                <w:lang w:val="vi-VN"/>
              </w:rPr>
              <w:t>- Kiểm toán Nhà nước;</w:t>
            </w:r>
          </w:p>
          <w:p w:rsidR="00526B17" w:rsidRPr="00A06E5F" w:rsidRDefault="00526B17" w:rsidP="00526B17">
            <w:pPr>
              <w:spacing w:before="0" w:after="0"/>
              <w:ind w:firstLine="0"/>
              <w:rPr>
                <w:color w:val="000000"/>
                <w:sz w:val="22"/>
                <w:szCs w:val="22"/>
                <w:lang w:val="vi-VN"/>
              </w:rPr>
            </w:pPr>
            <w:r w:rsidRPr="00AB71BF">
              <w:rPr>
                <w:color w:val="000000"/>
                <w:sz w:val="22"/>
                <w:szCs w:val="22"/>
                <w:lang w:val="vi-VN"/>
              </w:rPr>
              <w:t>-</w:t>
            </w:r>
            <w:r w:rsidRPr="00A06E5F">
              <w:rPr>
                <w:color w:val="000000"/>
                <w:sz w:val="22"/>
                <w:szCs w:val="22"/>
                <w:lang w:val="vi-VN"/>
              </w:rPr>
              <w:t xml:space="preserve"> </w:t>
            </w:r>
            <w:r w:rsidRPr="00AB71BF">
              <w:rPr>
                <w:color w:val="000000"/>
                <w:sz w:val="22"/>
                <w:szCs w:val="22"/>
                <w:lang w:val="vi-VN"/>
              </w:rPr>
              <w:t>Cục Kiểm tra VBQPPL (Bộ Tư Pháp)</w:t>
            </w:r>
            <w:r w:rsidRPr="00A06E5F">
              <w:rPr>
                <w:color w:val="000000"/>
                <w:sz w:val="22"/>
                <w:szCs w:val="22"/>
                <w:lang w:val="vi-VN"/>
              </w:rPr>
              <w:t>;</w:t>
            </w:r>
          </w:p>
          <w:p w:rsidR="00526B17" w:rsidRPr="00A06E5F" w:rsidRDefault="00526B17" w:rsidP="00526B17">
            <w:pPr>
              <w:spacing w:before="0" w:after="0"/>
              <w:ind w:firstLine="0"/>
              <w:rPr>
                <w:color w:val="000000"/>
                <w:sz w:val="22"/>
                <w:szCs w:val="22"/>
                <w:lang w:val="vi-VN"/>
              </w:rPr>
            </w:pPr>
            <w:r w:rsidRPr="00A06E5F">
              <w:rPr>
                <w:color w:val="000000"/>
                <w:sz w:val="22"/>
                <w:szCs w:val="22"/>
                <w:lang w:val="vi-VN"/>
              </w:rPr>
              <w:t>- Công báo, Website Chính phủ; Website Bộ Khoa học và Công nghệ;</w:t>
            </w:r>
          </w:p>
          <w:p w:rsidR="00526B17" w:rsidRPr="00C3731F" w:rsidRDefault="00526B17" w:rsidP="00526B17">
            <w:pPr>
              <w:keepNext/>
              <w:widowControl w:val="0"/>
              <w:spacing w:before="0" w:after="0"/>
              <w:ind w:firstLine="0"/>
              <w:rPr>
                <w:sz w:val="22"/>
                <w:szCs w:val="22"/>
                <w:lang w:val="vi-VN"/>
              </w:rPr>
            </w:pPr>
            <w:r w:rsidRPr="00AB71BF">
              <w:rPr>
                <w:color w:val="000000"/>
                <w:sz w:val="22"/>
                <w:szCs w:val="22"/>
                <w:lang w:val="vi-VN"/>
              </w:rPr>
              <w:t>- Lưu: VT,</w:t>
            </w:r>
            <w:r w:rsidRPr="00AB71BF">
              <w:rPr>
                <w:color w:val="000000"/>
                <w:sz w:val="22"/>
                <w:szCs w:val="22"/>
              </w:rPr>
              <w:t xml:space="preserve"> TTKHCN</w:t>
            </w:r>
            <w:r w:rsidRPr="00AB71BF">
              <w:rPr>
                <w:color w:val="000000"/>
                <w:sz w:val="22"/>
                <w:szCs w:val="22"/>
                <w:lang w:val="vi-VN"/>
              </w:rPr>
              <w:t>.</w:t>
            </w:r>
          </w:p>
        </w:tc>
        <w:tc>
          <w:tcPr>
            <w:tcW w:w="4747" w:type="dxa"/>
            <w:shd w:val="clear" w:color="auto" w:fill="auto"/>
          </w:tcPr>
          <w:p w:rsidR="00526B17" w:rsidRDefault="00526B17" w:rsidP="00526B17">
            <w:pPr>
              <w:pStyle w:val="Footer"/>
              <w:spacing w:before="0" w:after="0"/>
              <w:jc w:val="center"/>
              <w:rPr>
                <w:b/>
                <w:sz w:val="26"/>
                <w:szCs w:val="26"/>
                <w:lang w:val="en-US" w:eastAsia="en-US"/>
              </w:rPr>
            </w:pPr>
            <w:r>
              <w:rPr>
                <w:b/>
                <w:sz w:val="26"/>
                <w:szCs w:val="26"/>
                <w:lang w:val="en-US" w:eastAsia="en-US"/>
              </w:rPr>
              <w:t xml:space="preserve">KT. </w:t>
            </w:r>
            <w:r w:rsidRPr="00421C82">
              <w:rPr>
                <w:b/>
                <w:sz w:val="26"/>
                <w:szCs w:val="26"/>
                <w:lang w:val="vi-VN" w:eastAsia="en-US"/>
              </w:rPr>
              <w:t>BỘ TRƯỞNG</w:t>
            </w:r>
          </w:p>
          <w:p w:rsidR="00526B17" w:rsidRPr="0044773E" w:rsidRDefault="00526B17" w:rsidP="00526B17">
            <w:pPr>
              <w:pStyle w:val="Footer"/>
              <w:spacing w:before="0" w:after="0"/>
              <w:jc w:val="center"/>
              <w:rPr>
                <w:b/>
                <w:sz w:val="26"/>
                <w:szCs w:val="26"/>
                <w:lang w:val="en-US" w:eastAsia="en-US"/>
              </w:rPr>
            </w:pPr>
            <w:r>
              <w:rPr>
                <w:b/>
                <w:sz w:val="26"/>
                <w:szCs w:val="26"/>
                <w:lang w:val="en-US" w:eastAsia="en-US"/>
              </w:rPr>
              <w:t>THỨ TRƯỞNG</w:t>
            </w:r>
          </w:p>
          <w:p w:rsidR="00526B17" w:rsidRDefault="00526B17" w:rsidP="00526B17">
            <w:pPr>
              <w:pStyle w:val="Footer"/>
              <w:spacing w:before="0" w:after="0"/>
              <w:jc w:val="center"/>
              <w:rPr>
                <w:b/>
                <w:sz w:val="26"/>
                <w:szCs w:val="26"/>
                <w:lang w:val="en-US" w:eastAsia="en-US"/>
              </w:rPr>
            </w:pPr>
          </w:p>
          <w:p w:rsidR="00526B17" w:rsidRDefault="00526B17" w:rsidP="00526B17">
            <w:pPr>
              <w:pStyle w:val="Footer"/>
              <w:spacing w:before="0" w:after="0"/>
              <w:jc w:val="center"/>
              <w:rPr>
                <w:b/>
                <w:sz w:val="26"/>
                <w:szCs w:val="26"/>
                <w:lang w:val="en-US" w:eastAsia="en-US"/>
              </w:rPr>
            </w:pPr>
          </w:p>
          <w:p w:rsidR="00526B17" w:rsidRDefault="00526B17" w:rsidP="00526B17">
            <w:pPr>
              <w:pStyle w:val="Footer"/>
              <w:spacing w:before="0" w:after="0"/>
              <w:jc w:val="center"/>
              <w:rPr>
                <w:b/>
                <w:sz w:val="26"/>
                <w:szCs w:val="26"/>
                <w:lang w:val="en-US" w:eastAsia="en-US"/>
              </w:rPr>
            </w:pPr>
            <w:r>
              <w:rPr>
                <w:b/>
                <w:sz w:val="26"/>
                <w:szCs w:val="26"/>
                <w:lang w:val="en-US" w:eastAsia="en-US"/>
              </w:rPr>
              <w:t>(Đã ký)</w:t>
            </w:r>
          </w:p>
          <w:p w:rsidR="00526B17" w:rsidRDefault="00526B17" w:rsidP="00526B17">
            <w:pPr>
              <w:pStyle w:val="Footer"/>
              <w:spacing w:before="0" w:after="0"/>
              <w:jc w:val="center"/>
              <w:rPr>
                <w:b/>
                <w:sz w:val="26"/>
                <w:szCs w:val="26"/>
                <w:lang w:val="en-US" w:eastAsia="en-US"/>
              </w:rPr>
            </w:pPr>
          </w:p>
          <w:p w:rsidR="00526B17" w:rsidRDefault="00526B17" w:rsidP="00526B17">
            <w:pPr>
              <w:pStyle w:val="Footer"/>
              <w:spacing w:before="0" w:after="0"/>
              <w:jc w:val="center"/>
              <w:rPr>
                <w:b/>
                <w:sz w:val="26"/>
                <w:szCs w:val="26"/>
                <w:lang w:val="en-US" w:eastAsia="en-US"/>
              </w:rPr>
            </w:pPr>
          </w:p>
          <w:p w:rsidR="00526B17" w:rsidRPr="0044773E" w:rsidRDefault="00526B17" w:rsidP="00526B17">
            <w:pPr>
              <w:pStyle w:val="Footer"/>
              <w:spacing w:before="0" w:after="0"/>
              <w:jc w:val="center"/>
              <w:rPr>
                <w:b/>
                <w:sz w:val="28"/>
                <w:szCs w:val="26"/>
                <w:lang w:val="en-US" w:eastAsia="en-US"/>
              </w:rPr>
            </w:pPr>
            <w:r w:rsidRPr="0044773E">
              <w:rPr>
                <w:b/>
                <w:sz w:val="28"/>
                <w:szCs w:val="26"/>
                <w:lang w:val="en-US" w:eastAsia="en-US"/>
              </w:rPr>
              <w:t>Bùi Thế Duy</w:t>
            </w:r>
          </w:p>
          <w:p w:rsidR="00526B17" w:rsidRDefault="00526B17" w:rsidP="000515A4">
            <w:pPr>
              <w:pStyle w:val="Footer"/>
              <w:jc w:val="center"/>
              <w:rPr>
                <w:szCs w:val="28"/>
                <w:lang w:val="en-US" w:eastAsia="en-US"/>
              </w:rPr>
            </w:pPr>
          </w:p>
          <w:p w:rsidR="00526B17" w:rsidRDefault="00526B17" w:rsidP="000515A4">
            <w:pPr>
              <w:pStyle w:val="Footer"/>
              <w:jc w:val="center"/>
              <w:rPr>
                <w:szCs w:val="28"/>
                <w:lang w:val="en-US" w:eastAsia="en-US"/>
              </w:rPr>
            </w:pPr>
          </w:p>
          <w:p w:rsidR="00526B17" w:rsidRDefault="00526B17" w:rsidP="000515A4">
            <w:pPr>
              <w:pStyle w:val="Footer"/>
              <w:jc w:val="center"/>
              <w:rPr>
                <w:szCs w:val="28"/>
                <w:lang w:val="en-US" w:eastAsia="en-US"/>
              </w:rPr>
            </w:pPr>
          </w:p>
          <w:p w:rsidR="00526B17" w:rsidRDefault="00526B17" w:rsidP="000515A4">
            <w:pPr>
              <w:pStyle w:val="Footer"/>
              <w:jc w:val="center"/>
              <w:rPr>
                <w:szCs w:val="28"/>
                <w:lang w:val="en-US" w:eastAsia="en-US"/>
              </w:rPr>
            </w:pPr>
          </w:p>
          <w:p w:rsidR="00526B17" w:rsidRDefault="00526B17" w:rsidP="000515A4">
            <w:pPr>
              <w:pStyle w:val="Footer"/>
              <w:jc w:val="center"/>
              <w:rPr>
                <w:szCs w:val="28"/>
                <w:lang w:val="en-US" w:eastAsia="en-US"/>
              </w:rPr>
            </w:pPr>
          </w:p>
          <w:p w:rsidR="00526B17" w:rsidRPr="00B93FA8" w:rsidRDefault="00526B17" w:rsidP="000515A4">
            <w:pPr>
              <w:pStyle w:val="Footer"/>
              <w:jc w:val="center"/>
              <w:rPr>
                <w:sz w:val="26"/>
                <w:szCs w:val="28"/>
                <w:lang w:val="vi-VN" w:eastAsia="en-US"/>
              </w:rPr>
            </w:pPr>
          </w:p>
          <w:p w:rsidR="00526B17" w:rsidRPr="00B93FA8" w:rsidRDefault="00526B17" w:rsidP="000515A4">
            <w:pPr>
              <w:pStyle w:val="Footer"/>
              <w:jc w:val="center"/>
              <w:rPr>
                <w:sz w:val="26"/>
                <w:szCs w:val="28"/>
                <w:lang w:val="vi-VN" w:eastAsia="en-US"/>
              </w:rPr>
            </w:pPr>
          </w:p>
          <w:p w:rsidR="00526B17" w:rsidRPr="00B93FA8" w:rsidRDefault="00526B17" w:rsidP="000515A4">
            <w:pPr>
              <w:pStyle w:val="Footer"/>
              <w:jc w:val="center"/>
              <w:rPr>
                <w:lang w:val="vi-VN" w:eastAsia="en-US"/>
              </w:rPr>
            </w:pPr>
          </w:p>
        </w:tc>
      </w:tr>
    </w:tbl>
    <w:p w:rsidR="0001180C" w:rsidRDefault="0001180C" w:rsidP="00526B17">
      <w:pPr>
        <w:sectPr w:rsidR="0001180C" w:rsidSect="001556B3">
          <w:headerReference w:type="even" r:id="rId11"/>
          <w:footerReference w:type="default" r:id="rId12"/>
          <w:pgSz w:w="11907" w:h="16840" w:code="9"/>
          <w:pgMar w:top="1134" w:right="1134" w:bottom="1134" w:left="1418" w:header="720" w:footer="720" w:gutter="0"/>
          <w:cols w:space="720"/>
          <w:titlePg/>
          <w:docGrid w:linePitch="360"/>
        </w:sectPr>
      </w:pPr>
    </w:p>
    <w:p w:rsidR="0001180C" w:rsidRPr="00842D0E" w:rsidRDefault="0001180C" w:rsidP="00703510">
      <w:pPr>
        <w:jc w:val="center"/>
        <w:rPr>
          <w:b/>
        </w:rPr>
      </w:pPr>
      <w:r w:rsidRPr="00842D0E">
        <w:rPr>
          <w:b/>
        </w:rPr>
        <w:lastRenderedPageBreak/>
        <w:t>Phụ lục 1</w:t>
      </w:r>
    </w:p>
    <w:p w:rsidR="0001180C" w:rsidRPr="00AD34F2" w:rsidRDefault="0001180C" w:rsidP="00824CD4">
      <w:pPr>
        <w:shd w:val="clear" w:color="auto" w:fill="FFFFFF"/>
        <w:spacing w:before="60" w:after="60" w:line="288" w:lineRule="auto"/>
        <w:jc w:val="center"/>
        <w:rPr>
          <w:color w:val="000000"/>
        </w:rPr>
      </w:pPr>
      <w:r w:rsidRPr="00CA4822">
        <w:rPr>
          <w:b/>
        </w:rPr>
        <w:t>DANH MỤC BIỂU MẪU CHẾ ĐỘ BÁO CÁO THỐNG KÊ NGÀNH KHOA HỌC VÀ CÔNG NGHỆ</w:t>
      </w:r>
      <w:r w:rsidRPr="00CA4822">
        <w:rPr>
          <w:b/>
        </w:rPr>
        <w:br/>
      </w:r>
      <w:r w:rsidRPr="00F21E3E">
        <w:rPr>
          <w:i/>
        </w:rPr>
        <w:t>(</w:t>
      </w:r>
      <w:r w:rsidRPr="00F21E3E">
        <w:rPr>
          <w:i/>
          <w:iCs/>
          <w:color w:val="000000"/>
        </w:rPr>
        <w:t>Ban hành kèm theo Thông tư số</w:t>
      </w:r>
      <w:r>
        <w:rPr>
          <w:i/>
          <w:iCs/>
          <w:color w:val="000000"/>
        </w:rPr>
        <w:t xml:space="preserve"> 15</w:t>
      </w:r>
      <w:r w:rsidRPr="00F21E3E">
        <w:rPr>
          <w:i/>
          <w:iCs/>
          <w:color w:val="000000"/>
        </w:rPr>
        <w:t>/2018/TT-BKHCN ngày</w:t>
      </w:r>
      <w:r>
        <w:rPr>
          <w:i/>
          <w:iCs/>
          <w:color w:val="000000"/>
        </w:rPr>
        <w:t xml:space="preserve"> 15</w:t>
      </w:r>
      <w:r w:rsidRPr="00F21E3E">
        <w:rPr>
          <w:i/>
          <w:iCs/>
          <w:color w:val="000000"/>
        </w:rPr>
        <w:t xml:space="preserve"> tháng</w:t>
      </w:r>
      <w:r>
        <w:rPr>
          <w:i/>
          <w:iCs/>
          <w:color w:val="000000"/>
        </w:rPr>
        <w:t xml:space="preserve"> 11</w:t>
      </w:r>
      <w:r w:rsidRPr="00F21E3E">
        <w:rPr>
          <w:i/>
          <w:iCs/>
          <w:color w:val="000000"/>
        </w:rPr>
        <w:t xml:space="preserve"> năm 2018 của Bộ trưởng Bộ Khoa học và Công nghệ)</w:t>
      </w:r>
    </w:p>
    <w:tbl>
      <w:tblPr>
        <w:tblW w:w="4728" w:type="pct"/>
        <w:tblInd w:w="431" w:type="dxa"/>
        <w:tblCellMar>
          <w:left w:w="0" w:type="dxa"/>
          <w:right w:w="0" w:type="dxa"/>
        </w:tblCellMar>
        <w:tblLook w:val="0000" w:firstRow="0" w:lastRow="0" w:firstColumn="0" w:lastColumn="0" w:noHBand="0" w:noVBand="0"/>
      </w:tblPr>
      <w:tblGrid>
        <w:gridCol w:w="553"/>
        <w:gridCol w:w="1469"/>
        <w:gridCol w:w="1076"/>
        <w:gridCol w:w="3775"/>
        <w:gridCol w:w="881"/>
        <w:gridCol w:w="1102"/>
      </w:tblGrid>
      <w:tr w:rsidR="0001180C" w:rsidRPr="00F867D8" w:rsidTr="00F83C00">
        <w:tc>
          <w:tcPr>
            <w:tcW w:w="361" w:type="pct"/>
            <w:tcBorders>
              <w:top w:val="single" w:sz="4" w:space="0" w:color="auto"/>
              <w:left w:val="single" w:sz="4" w:space="0" w:color="auto"/>
              <w:bottom w:val="nil"/>
              <w:right w:val="nil"/>
            </w:tcBorders>
            <w:shd w:val="clear" w:color="auto" w:fill="auto"/>
            <w:vAlign w:val="center"/>
          </w:tcPr>
          <w:p w:rsidR="0001180C" w:rsidRPr="009F1800" w:rsidRDefault="0001180C" w:rsidP="00F83C00">
            <w:pPr>
              <w:spacing w:before="40" w:after="40" w:line="264" w:lineRule="auto"/>
              <w:jc w:val="center"/>
              <w:rPr>
                <w:b/>
                <w:sz w:val="26"/>
                <w:szCs w:val="26"/>
              </w:rPr>
            </w:pPr>
            <w:r w:rsidRPr="009F1800">
              <w:rPr>
                <w:b/>
                <w:sz w:val="26"/>
                <w:szCs w:val="26"/>
              </w:rPr>
              <w:t>TT</w:t>
            </w:r>
          </w:p>
        </w:tc>
        <w:tc>
          <w:tcPr>
            <w:tcW w:w="670"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38" w:right="165"/>
              <w:jc w:val="center"/>
              <w:rPr>
                <w:b/>
                <w:sz w:val="26"/>
                <w:szCs w:val="26"/>
              </w:rPr>
            </w:pPr>
            <w:r w:rsidRPr="00F867D8">
              <w:rPr>
                <w:b/>
                <w:sz w:val="26"/>
                <w:szCs w:val="26"/>
              </w:rPr>
              <w:t>Ký hiệu biểu</w:t>
            </w:r>
          </w:p>
        </w:tc>
        <w:tc>
          <w:tcPr>
            <w:tcW w:w="647"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19" w:right="138"/>
              <w:jc w:val="center"/>
              <w:rPr>
                <w:b/>
                <w:sz w:val="26"/>
                <w:szCs w:val="26"/>
              </w:rPr>
            </w:pPr>
            <w:r w:rsidRPr="00F867D8">
              <w:rPr>
                <w:b/>
                <w:sz w:val="26"/>
                <w:szCs w:val="26"/>
              </w:rPr>
              <w:t>Tên biểu</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b/>
                <w:sz w:val="26"/>
                <w:szCs w:val="26"/>
              </w:rPr>
            </w:pPr>
            <w:r w:rsidRPr="00F867D8">
              <w:rPr>
                <w:b/>
                <w:sz w:val="26"/>
                <w:szCs w:val="26"/>
              </w:rPr>
              <w:t>Đơn vị báo cáo</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b/>
                <w:sz w:val="26"/>
                <w:szCs w:val="26"/>
              </w:rPr>
            </w:pPr>
            <w:r w:rsidRPr="00F867D8">
              <w:rPr>
                <w:b/>
                <w:sz w:val="26"/>
                <w:szCs w:val="26"/>
              </w:rPr>
              <w:t>Kỳ báo cáo</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b/>
                <w:sz w:val="26"/>
                <w:szCs w:val="26"/>
              </w:rPr>
            </w:pPr>
            <w:r w:rsidRPr="00F867D8">
              <w:rPr>
                <w:b/>
                <w:sz w:val="26"/>
                <w:szCs w:val="26"/>
              </w:rPr>
              <w:t>Ngày nhận báo cáo</w:t>
            </w:r>
          </w:p>
        </w:tc>
      </w:tr>
      <w:tr w:rsidR="0001180C" w:rsidRPr="00F867D8" w:rsidTr="00F83C00">
        <w:trPr>
          <w:trHeight w:val="1787"/>
        </w:trPr>
        <w:tc>
          <w:tcPr>
            <w:tcW w:w="361" w:type="pct"/>
            <w:tcBorders>
              <w:top w:val="single" w:sz="4" w:space="0" w:color="auto"/>
              <w:left w:val="single" w:sz="4" w:space="0" w:color="auto"/>
              <w:bottom w:val="nil"/>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01/KHCN-TC</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Số tổ chức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r w:rsidRPr="00F867D8" w:rsidDel="00562960">
              <w:rPr>
                <w:sz w:val="26"/>
                <w:szCs w:val="26"/>
              </w:rPr>
              <w:t xml:space="preserve"> </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0" w:right="216"/>
              <w:rPr>
                <w:sz w:val="26"/>
                <w:szCs w:val="26"/>
              </w:rPr>
            </w:pPr>
            <w:r w:rsidRPr="00F867D8">
              <w:rPr>
                <w:sz w:val="26"/>
                <w:szCs w:val="26"/>
              </w:rPr>
              <w:t xml:space="preserve">- </w:t>
            </w:r>
            <w:r w:rsidRPr="00F867D8">
              <w:rPr>
                <w:rFonts w:eastAsia="Calibri"/>
                <w:color w:val="000000"/>
                <w:sz w:val="26"/>
                <w:szCs w:val="26"/>
              </w:rPr>
              <w:t xml:space="preserve">Văn phòng đăng ký hoạt động KH&amp;CN; Vụ Tổ chức cán bộ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rPr>
          <w:trHeight w:val="1436"/>
        </w:trPr>
        <w:tc>
          <w:tcPr>
            <w:tcW w:w="361" w:type="pct"/>
            <w:tcBorders>
              <w:top w:val="single" w:sz="4" w:space="0" w:color="auto"/>
              <w:left w:val="single" w:sz="4" w:space="0" w:color="auto"/>
              <w:bottom w:val="nil"/>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02/KHCN-NL</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Số người trong các tổ chức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sidRPr="00F21E3E">
              <w:rPr>
                <w:sz w:val="26"/>
                <w:szCs w:val="26"/>
              </w:rPr>
              <w:t xml:space="preserve">Cơ quan, đơn vị thuộc các Bộ, cơ quan ngang Bộ, cơ quan thuộc Chính phủ, Tòa án nhân dân tối cao, Viện kiểm sát nhân dân tối cao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Vụ</w:t>
            </w:r>
            <w:r w:rsidRPr="00F867D8">
              <w:rPr>
                <w:rFonts w:eastAsia="Calibri"/>
                <w:color w:val="000000"/>
                <w:sz w:val="26"/>
                <w:szCs w:val="26"/>
              </w:rPr>
              <w:t xml:space="preserve"> Tổ chức cán bộ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rPr>
          <w:trHeight w:val="350"/>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03/KHCN-CP</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Chi cho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lastRenderedPageBreak/>
              <w:t>- Vụ</w:t>
            </w:r>
            <w:r w:rsidRPr="00F867D8">
              <w:rPr>
                <w:rFonts w:eastAsia="Calibri"/>
                <w:color w:val="000000"/>
                <w:sz w:val="26"/>
                <w:szCs w:val="26"/>
              </w:rPr>
              <w:t xml:space="preserve"> Kế hoạch -Tài chính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lastRenderedPageBreak/>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04/KHCN-NV</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Nhiệm vụ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sidRPr="00F21E3E">
              <w:rPr>
                <w:sz w:val="26"/>
                <w:szCs w:val="26"/>
              </w:rPr>
              <w:t xml:space="preserve">Cơ quan, đơn vị thuộc các Bộ, cơ quan ngang Bộ, cơ quan thuộc Chính phủ, Tòa án nhân dân tối cao, Viện kiểm sát nhân dân tối cao được giao nhiệm vụ thống kê </w:t>
            </w:r>
            <w:r>
              <w:rPr>
                <w:sz w:val="26"/>
                <w:szCs w:val="26"/>
              </w:rPr>
              <w:t>KH&amp;CN</w:t>
            </w:r>
            <w:r w:rsidRPr="00C3244E" w:rsidDel="00562960">
              <w:rPr>
                <w:sz w:val="26"/>
                <w:szCs w:val="26"/>
              </w:rPr>
              <w:t xml:space="preserve"> </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xml:space="preserve">- Các đơn vị quản lý kinh phí của các chương trình, đề án KH&amp;CN quốc gia; Quỹ Đổi mới công nghệ quốc gia; Quỹ Phát triển KH&amp;CN quốc gia (Bộ KH&amp;CN); </w:t>
            </w:r>
            <w:r w:rsidRPr="00F867D8">
              <w:rPr>
                <w:iCs/>
                <w:sz w:val="26"/>
                <w:szCs w:val="26"/>
              </w:rPr>
              <w:t xml:space="preserve">Đơn vị quản lý nhiệm vụ KH&amp;CN cấp Bộ do Bộ KH&amp;CN </w:t>
            </w:r>
            <w:r>
              <w:rPr>
                <w:iCs/>
                <w:sz w:val="26"/>
                <w:szCs w:val="26"/>
              </w:rPr>
              <w:t xml:space="preserve">phân cấp </w:t>
            </w:r>
            <w:r w:rsidRPr="00F867D8">
              <w:rPr>
                <w:iCs/>
                <w:sz w:val="26"/>
                <w:szCs w:val="26"/>
              </w:rPr>
              <w:t>quản lý</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nil"/>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05/KHCN-HTQT</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 xml:space="preserve">Hợp tác quốc tế </w:t>
            </w:r>
            <w:r>
              <w:rPr>
                <w:sz w:val="26"/>
                <w:szCs w:val="26"/>
              </w:rPr>
              <w:t>về</w:t>
            </w:r>
            <w:r w:rsidRPr="00F867D8">
              <w:rPr>
                <w:sz w:val="26"/>
                <w:szCs w:val="26"/>
              </w:rPr>
              <w:t xml:space="preserve">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Vụ Hợp tác quốc tế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06/KHCN-CG</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Chuyển giao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36" w:right="216"/>
              <w:rPr>
                <w:sz w:val="26"/>
                <w:szCs w:val="26"/>
              </w:rPr>
            </w:pPr>
            <w:r w:rsidRPr="00F867D8">
              <w:rPr>
                <w:sz w:val="26"/>
                <w:szCs w:val="26"/>
              </w:rPr>
              <w:t>- Vụ</w:t>
            </w:r>
            <w:r w:rsidRPr="00F867D8">
              <w:rPr>
                <w:rFonts w:eastAsia="Calibri"/>
                <w:color w:val="000000"/>
                <w:sz w:val="26"/>
                <w:szCs w:val="26"/>
              </w:rPr>
              <w:t xml:space="preserve"> </w:t>
            </w:r>
            <w:r w:rsidRPr="00F867D8">
              <w:rPr>
                <w:sz w:val="26"/>
                <w:szCs w:val="26"/>
              </w:rPr>
              <w:t xml:space="preserve">Đánh giá, Thẩm định và Giám định công nghệ; Cục Ứng dụng và Phát triển công nghệ; Cục Phát triển thị trường và doanh nghiệp </w:t>
            </w:r>
            <w:r w:rsidRPr="00F867D8">
              <w:rPr>
                <w:sz w:val="26"/>
                <w:szCs w:val="26"/>
              </w:rPr>
              <w:lastRenderedPageBreak/>
              <w:t>KH&amp;CN</w:t>
            </w:r>
            <w:r w:rsidRPr="00F867D8">
              <w:rPr>
                <w:rFonts w:eastAsia="Calibri"/>
                <w:color w:val="000000"/>
                <w:sz w:val="26"/>
                <w:szCs w:val="26"/>
              </w:rPr>
              <w:t xml:space="preserve"> </w:t>
            </w:r>
            <w:r w:rsidRPr="00F867D8">
              <w:rPr>
                <w:sz w:val="26"/>
                <w:szCs w:val="26"/>
              </w:rPr>
              <w:t>(Bộ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lastRenderedPageBreak/>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07/KHCN-DN</w:t>
            </w:r>
          </w:p>
        </w:tc>
        <w:tc>
          <w:tcPr>
            <w:tcW w:w="647"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Doanh nghiệp và thị trường khoa học và công nghệ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Các Cục: Phát triển thị trường và doanh nghiệp KH&amp;CN; Ứng dụng và Phát triển công nghệ; Thông tin KHCN quốc gia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08/KHCN-SHTT</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Sở hữu trí tuệ</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Cục Sở hữu trí tuệ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09/KHCN-TĐC</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Tiêu chuẩn đo lường chất lượng</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Tổng cục Tiêu chuẩn đo lường và chất lượng; Văn phòng công nhận chất lượng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r w:rsidR="0001180C" w:rsidRPr="00F867D8" w:rsidTr="00F83C00">
        <w:tc>
          <w:tcPr>
            <w:tcW w:w="361"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37426D">
            <w:pPr>
              <w:numPr>
                <w:ilvl w:val="0"/>
                <w:numId w:val="2"/>
              </w:numPr>
              <w:snapToGrid/>
              <w:spacing w:before="40" w:after="40" w:line="264" w:lineRule="auto"/>
              <w:ind w:left="426"/>
              <w:jc w:val="center"/>
              <w:rPr>
                <w:sz w:val="26"/>
                <w:szCs w:val="26"/>
              </w:rPr>
            </w:pPr>
          </w:p>
        </w:tc>
        <w:tc>
          <w:tcPr>
            <w:tcW w:w="670"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38" w:right="165"/>
              <w:jc w:val="center"/>
              <w:rPr>
                <w:sz w:val="26"/>
                <w:szCs w:val="26"/>
              </w:rPr>
            </w:pPr>
            <w:r w:rsidRPr="00F867D8">
              <w:rPr>
                <w:sz w:val="26"/>
                <w:szCs w:val="26"/>
              </w:rPr>
              <w:t>10/KHCN-NLAT</w:t>
            </w:r>
          </w:p>
        </w:tc>
        <w:tc>
          <w:tcPr>
            <w:tcW w:w="647" w:type="pct"/>
            <w:tcBorders>
              <w:top w:val="single" w:sz="4" w:space="0" w:color="auto"/>
              <w:left w:val="single" w:sz="4" w:space="0" w:color="auto"/>
              <w:bottom w:val="single" w:sz="4" w:space="0" w:color="auto"/>
              <w:right w:val="nil"/>
            </w:tcBorders>
            <w:shd w:val="clear" w:color="auto" w:fill="auto"/>
            <w:vAlign w:val="center"/>
          </w:tcPr>
          <w:p w:rsidR="0001180C" w:rsidRPr="00F867D8" w:rsidRDefault="0001180C" w:rsidP="00F83C00">
            <w:pPr>
              <w:spacing w:before="40" w:after="40" w:line="264" w:lineRule="auto"/>
              <w:ind w:left="119" w:right="138"/>
              <w:rPr>
                <w:sz w:val="26"/>
                <w:szCs w:val="26"/>
              </w:rPr>
            </w:pPr>
            <w:r w:rsidRPr="00F867D8">
              <w:rPr>
                <w:sz w:val="26"/>
                <w:szCs w:val="26"/>
              </w:rPr>
              <w:t>Năng lượng nguyên tử, An toàn bức xạ và hạt nhân</w:t>
            </w:r>
          </w:p>
        </w:tc>
        <w:tc>
          <w:tcPr>
            <w:tcW w:w="2188"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16"/>
              <w:rPr>
                <w:sz w:val="26"/>
                <w:szCs w:val="26"/>
              </w:rPr>
            </w:pPr>
            <w:r w:rsidRPr="00F867D8">
              <w:rPr>
                <w:sz w:val="26"/>
                <w:szCs w:val="26"/>
              </w:rPr>
              <w:t xml:space="preserve">- </w:t>
            </w:r>
            <w:r>
              <w:rPr>
                <w:sz w:val="26"/>
                <w:szCs w:val="26"/>
              </w:rPr>
              <w:t>C</w:t>
            </w:r>
            <w:r w:rsidRPr="00F21E3E">
              <w:rPr>
                <w:sz w:val="26"/>
                <w:szCs w:val="26"/>
              </w:rPr>
              <w:t>ơ quan, đơn vị thuộc các Bộ, cơ quan ngang Bộ, cơ quan thuộc Chính phủ</w:t>
            </w:r>
            <w:r w:rsidRPr="00C3244E">
              <w:rPr>
                <w:sz w:val="26"/>
                <w:szCs w:val="26"/>
              </w:rPr>
              <w:t>, Tòa án nhân dân tối cao, Viện kiểm sát nhân dân tối cao</w:t>
            </w:r>
            <w:r w:rsidRPr="00F21E3E">
              <w:rPr>
                <w:sz w:val="26"/>
                <w:szCs w:val="26"/>
              </w:rPr>
              <w:t xml:space="preserve"> được giao nhiệm vụ thống kê </w:t>
            </w:r>
            <w:r>
              <w:rPr>
                <w:sz w:val="26"/>
                <w:szCs w:val="26"/>
              </w:rPr>
              <w:t>KH&amp;CN</w:t>
            </w:r>
          </w:p>
          <w:p w:rsidR="0001180C" w:rsidRPr="00F867D8" w:rsidRDefault="0001180C" w:rsidP="00F83C00">
            <w:pPr>
              <w:spacing w:before="40" w:after="40" w:line="264" w:lineRule="auto"/>
              <w:ind w:left="145" w:right="216"/>
              <w:rPr>
                <w:sz w:val="26"/>
                <w:szCs w:val="26"/>
              </w:rPr>
            </w:pPr>
            <w:r w:rsidRPr="00F867D8">
              <w:rPr>
                <w:sz w:val="26"/>
                <w:szCs w:val="26"/>
              </w:rPr>
              <w:t>- Sở KH&amp;CN các tỉnh, TP trực thuộc Trung ương</w:t>
            </w:r>
          </w:p>
          <w:p w:rsidR="0001180C" w:rsidRPr="00F867D8" w:rsidRDefault="0001180C" w:rsidP="00F83C00">
            <w:pPr>
              <w:spacing w:before="40" w:after="40" w:line="264" w:lineRule="auto"/>
              <w:ind w:left="145" w:right="216"/>
              <w:rPr>
                <w:sz w:val="26"/>
                <w:szCs w:val="26"/>
              </w:rPr>
            </w:pPr>
            <w:r w:rsidRPr="00F867D8">
              <w:rPr>
                <w:sz w:val="26"/>
                <w:szCs w:val="26"/>
              </w:rPr>
              <w:t xml:space="preserve">- Cục Năng lượng </w:t>
            </w:r>
            <w:r w:rsidRPr="00F867D8">
              <w:rPr>
                <w:sz w:val="26"/>
                <w:szCs w:val="26"/>
              </w:rPr>
              <w:lastRenderedPageBreak/>
              <w:t>nguyên tử; Cục An toàn bức xạ và hạt nhân (Bộ KH&amp;CN)</w:t>
            </w:r>
          </w:p>
        </w:tc>
        <w:tc>
          <w:tcPr>
            <w:tcW w:w="464" w:type="pct"/>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lastRenderedPageBreak/>
              <w:t>Năm</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01180C" w:rsidRPr="00F867D8" w:rsidRDefault="0001180C" w:rsidP="00F83C00">
            <w:pPr>
              <w:spacing w:before="40" w:after="40" w:line="264" w:lineRule="auto"/>
              <w:ind w:left="145" w:right="220"/>
              <w:jc w:val="center"/>
              <w:rPr>
                <w:sz w:val="26"/>
                <w:szCs w:val="26"/>
              </w:rPr>
            </w:pPr>
            <w:r w:rsidRPr="00F867D8">
              <w:rPr>
                <w:sz w:val="26"/>
                <w:szCs w:val="26"/>
              </w:rPr>
              <w:t>Ngày 15/</w:t>
            </w:r>
            <w:r>
              <w:rPr>
                <w:sz w:val="26"/>
                <w:szCs w:val="26"/>
              </w:rPr>
              <w:t>0</w:t>
            </w:r>
            <w:r w:rsidRPr="00F867D8">
              <w:rPr>
                <w:sz w:val="26"/>
                <w:szCs w:val="26"/>
              </w:rPr>
              <w:t>2 năm sau</w:t>
            </w:r>
          </w:p>
        </w:tc>
      </w:tr>
    </w:tbl>
    <w:p w:rsidR="0001180C" w:rsidRPr="00F867D8" w:rsidRDefault="0001180C" w:rsidP="00824CD4">
      <w:pPr>
        <w:rPr>
          <w:b/>
        </w:rPr>
        <w:sectPr w:rsidR="0001180C" w:rsidRPr="00F867D8" w:rsidSect="006031A3">
          <w:footerReference w:type="even" r:id="rId13"/>
          <w:footerReference w:type="default" r:id="rId14"/>
          <w:footerReference w:type="first" r:id="rId15"/>
          <w:pgSz w:w="11907" w:h="16840" w:orient="portrait" w:code="9"/>
          <w:pgMar w:top="1134" w:right="1134" w:bottom="1134" w:left="1418" w:header="720" w:footer="720" w:gutter="0"/>
          <w:pgNumType w:start="0"/>
          <w:cols w:space="720"/>
          <w:titlePg/>
          <w:docGrid w:linePitch="381"/>
          <w:sectPrChange w:id="0" w:author="Administrator" w:date="2025-04-15T08:13:00Z">
            <w:sectPr w:rsidR="0001180C" w:rsidRPr="00F867D8" w:rsidSect="006031A3">
              <w:pgSz w:w="16834" w:h="12096" w:orient="landscape"/>
              <w:pgMar w:top="1418" w:right="1134" w:bottom="1134" w:left="1134" w:header="720" w:footer="720" w:gutter="0"/>
              <w:pgNumType w:start="1"/>
              <w:titlePg w:val="0"/>
              <w:docGrid w:linePitch="360"/>
            </w:sectPr>
          </w:sectPrChange>
        </w:sectPr>
      </w:pPr>
    </w:p>
    <w:p w:rsidR="0001180C" w:rsidRPr="00F867D8" w:rsidRDefault="0001180C" w:rsidP="00824CD4">
      <w:pPr>
        <w:jc w:val="center"/>
        <w:rPr>
          <w:b/>
        </w:rPr>
      </w:pPr>
      <w:r w:rsidRPr="00F867D8">
        <w:rPr>
          <w:b/>
        </w:rPr>
        <w:lastRenderedPageBreak/>
        <w:t>Phụ lục 2</w:t>
      </w:r>
    </w:p>
    <w:p w:rsidR="0001180C" w:rsidRPr="00F867D8" w:rsidRDefault="0001180C" w:rsidP="00824CD4">
      <w:pPr>
        <w:jc w:val="center"/>
      </w:pPr>
      <w:r w:rsidRPr="00F867D8">
        <w:rPr>
          <w:b/>
        </w:rPr>
        <w:t>BIỂU MẪU VÀ HƯỚNG DẪN ĐIỀN BIỂU MẪU BÁO CÁO THỐNG KÊ NGÀNH KHOA HỌC VÀ CÔNG NGHỆ</w:t>
      </w:r>
    </w:p>
    <w:p w:rsidR="0001180C" w:rsidRPr="00F867D8" w:rsidRDefault="0001180C" w:rsidP="00824CD4">
      <w:pPr>
        <w:shd w:val="clear" w:color="auto" w:fill="FFFFFF"/>
        <w:spacing w:before="60" w:after="60" w:line="288" w:lineRule="auto"/>
        <w:jc w:val="center"/>
        <w:rPr>
          <w:color w:val="000000"/>
          <w:szCs w:val="18"/>
        </w:rPr>
      </w:pPr>
      <w:r w:rsidRPr="00F867D8">
        <w:rPr>
          <w:i/>
          <w:iCs/>
          <w:color w:val="000000"/>
          <w:szCs w:val="18"/>
        </w:rPr>
        <w:t xml:space="preserve">(Ban hành kèm theo </w:t>
      </w:r>
      <w:r w:rsidRPr="00F21E3E">
        <w:rPr>
          <w:i/>
          <w:iCs/>
          <w:color w:val="000000"/>
        </w:rPr>
        <w:t>Thông tư số</w:t>
      </w:r>
      <w:r>
        <w:rPr>
          <w:i/>
          <w:iCs/>
          <w:color w:val="000000"/>
        </w:rPr>
        <w:t xml:space="preserve"> 15</w:t>
      </w:r>
      <w:r w:rsidRPr="00F21E3E">
        <w:rPr>
          <w:i/>
          <w:iCs/>
          <w:color w:val="000000"/>
        </w:rPr>
        <w:t>/2018/TT-BKHCN ngày</w:t>
      </w:r>
      <w:r>
        <w:rPr>
          <w:i/>
          <w:iCs/>
          <w:color w:val="000000"/>
        </w:rPr>
        <w:t xml:space="preserve"> 15</w:t>
      </w:r>
      <w:r w:rsidRPr="00F21E3E">
        <w:rPr>
          <w:i/>
          <w:iCs/>
          <w:color w:val="000000"/>
        </w:rPr>
        <w:t xml:space="preserve"> tháng</w:t>
      </w:r>
      <w:r>
        <w:rPr>
          <w:i/>
          <w:iCs/>
          <w:color w:val="000000"/>
        </w:rPr>
        <w:t xml:space="preserve"> 11</w:t>
      </w:r>
      <w:r w:rsidRPr="00F21E3E">
        <w:rPr>
          <w:i/>
          <w:iCs/>
          <w:color w:val="000000"/>
        </w:rPr>
        <w:t xml:space="preserve"> năm 2018</w:t>
      </w:r>
      <w:r>
        <w:rPr>
          <w:i/>
          <w:iCs/>
          <w:color w:val="000000"/>
        </w:rPr>
        <w:t xml:space="preserve"> </w:t>
      </w:r>
      <w:r w:rsidRPr="00F867D8">
        <w:rPr>
          <w:i/>
          <w:iCs/>
          <w:color w:val="000000"/>
          <w:szCs w:val="18"/>
        </w:rPr>
        <w:t>của Bộ trưởng Bộ Khoa học và Công nghệ)</w:t>
      </w:r>
    </w:p>
    <w:p w:rsidR="0001180C" w:rsidRPr="00F867D8" w:rsidRDefault="0001180C" w:rsidP="00824CD4">
      <w:pPr>
        <w:jc w:val="right"/>
      </w:pPr>
    </w:p>
    <w:tbl>
      <w:tblPr>
        <w:tblW w:w="13608" w:type="dxa"/>
        <w:tblInd w:w="675" w:type="dxa"/>
        <w:tblLook w:val="04A0" w:firstRow="1" w:lastRow="0" w:firstColumn="1" w:lastColumn="0" w:noHBand="0" w:noVBand="1"/>
      </w:tblPr>
      <w:tblGrid>
        <w:gridCol w:w="4253"/>
        <w:gridCol w:w="5812"/>
        <w:gridCol w:w="3543"/>
      </w:tblGrid>
      <w:tr w:rsidR="0001180C" w:rsidRPr="00F867D8" w:rsidTr="00F83C00">
        <w:tc>
          <w:tcPr>
            <w:tcW w:w="4253" w:type="dxa"/>
            <w:shd w:val="clear" w:color="auto" w:fill="auto"/>
          </w:tcPr>
          <w:p w:rsidR="0001180C" w:rsidRPr="00F867D8" w:rsidRDefault="0001180C" w:rsidP="00F83C00">
            <w:pPr>
              <w:outlineLvl w:val="1"/>
              <w:rPr>
                <w:b/>
                <w:bCs/>
              </w:rPr>
            </w:pPr>
            <w:r w:rsidRPr="00F867D8">
              <w:rPr>
                <w:b/>
                <w:szCs w:val="26"/>
              </w:rPr>
              <w:t>Biểu 01/KHCN-TC</w:t>
            </w:r>
          </w:p>
          <w:p w:rsidR="0001180C" w:rsidRPr="005811E1"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F83C00">
            <w:r w:rsidRPr="00F867D8">
              <w:t>Ngày nhận báo cáo: Ngày 15/02 năm sau</w:t>
            </w:r>
          </w:p>
        </w:tc>
        <w:tc>
          <w:tcPr>
            <w:tcW w:w="5812" w:type="dxa"/>
            <w:shd w:val="clear" w:color="auto" w:fill="auto"/>
          </w:tcPr>
          <w:p w:rsidR="0001180C" w:rsidRPr="008565A5" w:rsidRDefault="0001180C" w:rsidP="00F83C00">
            <w:pPr>
              <w:jc w:val="center"/>
              <w:rPr>
                <w:sz w:val="26"/>
                <w:szCs w:val="26"/>
              </w:rPr>
            </w:pPr>
            <w:r w:rsidRPr="008565A5">
              <w:rPr>
                <w:b/>
                <w:sz w:val="26"/>
                <w:szCs w:val="26"/>
              </w:rPr>
              <w:t>SỐ TỔ CHỨC KHOA HỌC VÀ CÔNG NGHỆ</w:t>
            </w:r>
          </w:p>
          <w:p w:rsidR="0001180C" w:rsidRPr="00F867D8" w:rsidRDefault="0001180C" w:rsidP="00F83C00">
            <w:pPr>
              <w:jc w:val="center"/>
            </w:pPr>
            <w:r w:rsidRPr="00F867D8">
              <w:rPr>
                <w:sz w:val="26"/>
                <w:szCs w:val="26"/>
              </w:rPr>
              <w:t>(Có đến ngày 31/12 năm........)</w:t>
            </w:r>
          </w:p>
          <w:p w:rsidR="0001180C" w:rsidRPr="00F867D8" w:rsidRDefault="0001180C" w:rsidP="00F83C00">
            <w:pPr>
              <w:tabs>
                <w:tab w:val="left" w:pos="2350"/>
              </w:tabs>
            </w:pPr>
          </w:p>
        </w:tc>
        <w:tc>
          <w:tcPr>
            <w:tcW w:w="3543"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C3244E">
              <w:t>Cục Thông tin KH&amp;CN quốc gia</w:t>
            </w:r>
          </w:p>
        </w:tc>
      </w:tr>
    </w:tbl>
    <w:p w:rsidR="0001180C" w:rsidRPr="00F867D8" w:rsidRDefault="0001180C" w:rsidP="00824CD4">
      <w:pPr>
        <w:tabs>
          <w:tab w:val="left" w:leader="dot" w:pos="10206"/>
          <w:tab w:val="left" w:leader="dot" w:pos="12474"/>
        </w:tabs>
        <w:ind w:left="10080"/>
        <w:jc w:val="center"/>
        <w:rPr>
          <w:i/>
          <w:szCs w:val="16"/>
        </w:rPr>
      </w:pPr>
      <w:r w:rsidRPr="00F867D8">
        <w:rPr>
          <w:i/>
          <w:szCs w:val="16"/>
        </w:rPr>
        <w:t>Đơn vị tính: Tổ chức</w:t>
      </w:r>
    </w:p>
    <w:tbl>
      <w:tblPr>
        <w:tblW w:w="1421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18"/>
        <w:gridCol w:w="2225"/>
        <w:gridCol w:w="850"/>
        <w:gridCol w:w="1103"/>
        <w:gridCol w:w="31"/>
        <w:gridCol w:w="1418"/>
        <w:gridCol w:w="1418"/>
        <w:gridCol w:w="1303"/>
        <w:gridCol w:w="1701"/>
        <w:gridCol w:w="210"/>
      </w:tblGrid>
      <w:tr w:rsidR="0001180C" w:rsidRPr="00F867D8" w:rsidTr="00F83C00">
        <w:trPr>
          <w:gridBefore w:val="1"/>
          <w:gridAfter w:val="1"/>
          <w:wBefore w:w="534" w:type="dxa"/>
          <w:wAfter w:w="210" w:type="dxa"/>
          <w:trHeight w:val="294"/>
        </w:trPr>
        <w:tc>
          <w:tcPr>
            <w:tcW w:w="5643" w:type="dxa"/>
            <w:gridSpan w:val="2"/>
            <w:vMerge w:val="restart"/>
          </w:tcPr>
          <w:p w:rsidR="0001180C" w:rsidRPr="00F867D8" w:rsidRDefault="0001180C" w:rsidP="00F83C00">
            <w:pPr>
              <w:spacing w:before="40" w:after="40"/>
            </w:pPr>
          </w:p>
        </w:tc>
        <w:tc>
          <w:tcPr>
            <w:tcW w:w="850" w:type="dxa"/>
            <w:vMerge w:val="restart"/>
            <w:vAlign w:val="center"/>
          </w:tcPr>
          <w:p w:rsidR="0001180C" w:rsidRPr="00F867D8" w:rsidRDefault="0001180C" w:rsidP="00F83C00">
            <w:pPr>
              <w:spacing w:before="40" w:after="40"/>
              <w:jc w:val="center"/>
            </w:pPr>
            <w:r w:rsidRPr="00F867D8">
              <w:t>Mã số</w:t>
            </w:r>
          </w:p>
        </w:tc>
        <w:tc>
          <w:tcPr>
            <w:tcW w:w="1134" w:type="dxa"/>
            <w:gridSpan w:val="2"/>
            <w:vMerge w:val="restart"/>
            <w:vAlign w:val="center"/>
          </w:tcPr>
          <w:p w:rsidR="0001180C" w:rsidRPr="00F867D8" w:rsidRDefault="0001180C" w:rsidP="00F83C00">
            <w:pPr>
              <w:spacing w:before="40" w:after="40"/>
              <w:jc w:val="center"/>
            </w:pPr>
            <w:r w:rsidRPr="00F867D8">
              <w:t>Tổng số</w:t>
            </w:r>
          </w:p>
        </w:tc>
        <w:tc>
          <w:tcPr>
            <w:tcW w:w="5840" w:type="dxa"/>
            <w:gridSpan w:val="4"/>
          </w:tcPr>
          <w:p w:rsidR="0001180C" w:rsidRPr="00F867D8" w:rsidRDefault="0001180C" w:rsidP="00F83C00">
            <w:pPr>
              <w:spacing w:before="40" w:after="40"/>
              <w:jc w:val="center"/>
            </w:pPr>
            <w:r w:rsidRPr="00F867D8">
              <w:t>Chia theo loại hình kinh tế</w:t>
            </w:r>
          </w:p>
        </w:tc>
      </w:tr>
      <w:tr w:rsidR="0001180C" w:rsidRPr="00F867D8" w:rsidTr="00F83C00">
        <w:trPr>
          <w:gridBefore w:val="1"/>
          <w:gridAfter w:val="1"/>
          <w:wBefore w:w="534" w:type="dxa"/>
          <w:wAfter w:w="210" w:type="dxa"/>
          <w:trHeight w:val="390"/>
        </w:trPr>
        <w:tc>
          <w:tcPr>
            <w:tcW w:w="5643" w:type="dxa"/>
            <w:gridSpan w:val="2"/>
            <w:vMerge/>
          </w:tcPr>
          <w:p w:rsidR="0001180C" w:rsidRPr="00F867D8" w:rsidRDefault="0001180C" w:rsidP="00F83C00">
            <w:pPr>
              <w:spacing w:before="40" w:after="40"/>
            </w:pPr>
          </w:p>
        </w:tc>
        <w:tc>
          <w:tcPr>
            <w:tcW w:w="850" w:type="dxa"/>
            <w:vMerge/>
          </w:tcPr>
          <w:p w:rsidR="0001180C" w:rsidRPr="00F867D8" w:rsidRDefault="0001180C" w:rsidP="00F83C00">
            <w:pPr>
              <w:spacing w:before="40" w:after="40"/>
              <w:jc w:val="center"/>
            </w:pPr>
          </w:p>
        </w:tc>
        <w:tc>
          <w:tcPr>
            <w:tcW w:w="1134" w:type="dxa"/>
            <w:gridSpan w:val="2"/>
            <w:vMerge/>
          </w:tcPr>
          <w:p w:rsidR="0001180C" w:rsidRPr="00F867D8" w:rsidRDefault="0001180C" w:rsidP="00F83C00">
            <w:pPr>
              <w:spacing w:before="40" w:after="40"/>
              <w:jc w:val="center"/>
            </w:pPr>
          </w:p>
        </w:tc>
        <w:tc>
          <w:tcPr>
            <w:tcW w:w="2836" w:type="dxa"/>
            <w:gridSpan w:val="2"/>
            <w:vAlign w:val="center"/>
          </w:tcPr>
          <w:p w:rsidR="0001180C" w:rsidRPr="00F867D8" w:rsidRDefault="0001180C" w:rsidP="00F83C00">
            <w:pPr>
              <w:spacing w:before="40" w:after="40"/>
              <w:jc w:val="center"/>
            </w:pPr>
            <w:r w:rsidRPr="00F867D8">
              <w:t>Nhà nước</w:t>
            </w:r>
          </w:p>
        </w:tc>
        <w:tc>
          <w:tcPr>
            <w:tcW w:w="1303" w:type="dxa"/>
            <w:vMerge w:val="restart"/>
            <w:vAlign w:val="center"/>
          </w:tcPr>
          <w:p w:rsidR="0001180C" w:rsidRPr="00F867D8" w:rsidRDefault="0001180C" w:rsidP="00F83C00">
            <w:pPr>
              <w:spacing w:before="40" w:after="40"/>
              <w:jc w:val="center"/>
            </w:pPr>
            <w:r w:rsidRPr="00F867D8">
              <w:t>Ngoài nhà nước</w:t>
            </w:r>
          </w:p>
        </w:tc>
        <w:tc>
          <w:tcPr>
            <w:tcW w:w="1701" w:type="dxa"/>
            <w:vMerge w:val="restart"/>
            <w:vAlign w:val="center"/>
          </w:tcPr>
          <w:p w:rsidR="0001180C" w:rsidRPr="00F867D8" w:rsidRDefault="0001180C" w:rsidP="00F83C00">
            <w:pPr>
              <w:spacing w:before="40" w:after="40"/>
              <w:jc w:val="center"/>
            </w:pPr>
            <w:r w:rsidRPr="00F867D8">
              <w:t>Có vốn đầu tư nước ngoài</w:t>
            </w:r>
          </w:p>
        </w:tc>
      </w:tr>
      <w:tr w:rsidR="0001180C" w:rsidRPr="00F867D8" w:rsidTr="00F83C00">
        <w:trPr>
          <w:gridBefore w:val="1"/>
          <w:gridAfter w:val="1"/>
          <w:wBefore w:w="534" w:type="dxa"/>
          <w:wAfter w:w="210" w:type="dxa"/>
          <w:trHeight w:val="444"/>
        </w:trPr>
        <w:tc>
          <w:tcPr>
            <w:tcW w:w="5643" w:type="dxa"/>
            <w:gridSpan w:val="2"/>
            <w:vMerge/>
          </w:tcPr>
          <w:p w:rsidR="0001180C" w:rsidRPr="00F867D8" w:rsidRDefault="0001180C" w:rsidP="00F83C00">
            <w:pPr>
              <w:spacing w:before="40" w:after="40"/>
            </w:pPr>
          </w:p>
        </w:tc>
        <w:tc>
          <w:tcPr>
            <w:tcW w:w="850" w:type="dxa"/>
            <w:vMerge/>
          </w:tcPr>
          <w:p w:rsidR="0001180C" w:rsidRPr="00F867D8" w:rsidRDefault="0001180C" w:rsidP="00F83C00">
            <w:pPr>
              <w:spacing w:before="40" w:after="40"/>
              <w:jc w:val="center"/>
            </w:pPr>
          </w:p>
        </w:tc>
        <w:tc>
          <w:tcPr>
            <w:tcW w:w="1134" w:type="dxa"/>
            <w:gridSpan w:val="2"/>
            <w:vMerge/>
          </w:tcPr>
          <w:p w:rsidR="0001180C" w:rsidRPr="00F867D8" w:rsidRDefault="0001180C" w:rsidP="00F83C00">
            <w:pPr>
              <w:spacing w:before="40" w:after="40"/>
              <w:jc w:val="center"/>
            </w:pPr>
          </w:p>
        </w:tc>
        <w:tc>
          <w:tcPr>
            <w:tcW w:w="1418" w:type="dxa"/>
            <w:vAlign w:val="center"/>
          </w:tcPr>
          <w:p w:rsidR="0001180C" w:rsidRPr="00F867D8" w:rsidRDefault="0001180C" w:rsidP="00F83C00">
            <w:pPr>
              <w:spacing w:before="40" w:after="40"/>
              <w:jc w:val="center"/>
            </w:pPr>
            <w:r w:rsidRPr="00F867D8">
              <w:t>Trung ương</w:t>
            </w:r>
          </w:p>
        </w:tc>
        <w:tc>
          <w:tcPr>
            <w:tcW w:w="1418" w:type="dxa"/>
            <w:vAlign w:val="center"/>
          </w:tcPr>
          <w:p w:rsidR="0001180C" w:rsidRPr="00F867D8" w:rsidRDefault="0001180C" w:rsidP="00F83C00">
            <w:pPr>
              <w:spacing w:before="40" w:after="40"/>
              <w:jc w:val="center"/>
            </w:pPr>
            <w:r w:rsidRPr="00F867D8">
              <w:t>Địa phương</w:t>
            </w:r>
          </w:p>
        </w:tc>
        <w:tc>
          <w:tcPr>
            <w:tcW w:w="1303" w:type="dxa"/>
            <w:vMerge/>
            <w:vAlign w:val="center"/>
          </w:tcPr>
          <w:p w:rsidR="0001180C" w:rsidRPr="00F867D8" w:rsidRDefault="0001180C" w:rsidP="00F83C00">
            <w:pPr>
              <w:spacing w:before="40" w:after="40"/>
              <w:jc w:val="center"/>
            </w:pPr>
          </w:p>
        </w:tc>
        <w:tc>
          <w:tcPr>
            <w:tcW w:w="1701" w:type="dxa"/>
            <w:vMerge/>
            <w:vAlign w:val="center"/>
          </w:tcPr>
          <w:p w:rsidR="0001180C" w:rsidRPr="00F867D8" w:rsidRDefault="0001180C" w:rsidP="00F83C00">
            <w:pPr>
              <w:spacing w:before="40" w:after="40"/>
              <w:jc w:val="center"/>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jc w:val="center"/>
            </w:pPr>
            <w:r w:rsidRPr="00F867D8">
              <w:t>A</w:t>
            </w:r>
          </w:p>
        </w:tc>
        <w:tc>
          <w:tcPr>
            <w:tcW w:w="850" w:type="dxa"/>
          </w:tcPr>
          <w:p w:rsidR="0001180C" w:rsidRPr="00F867D8" w:rsidRDefault="0001180C" w:rsidP="00F83C00">
            <w:pPr>
              <w:spacing w:before="40" w:after="40"/>
              <w:jc w:val="center"/>
            </w:pPr>
            <w:r w:rsidRPr="00F867D8">
              <w:t>B</w:t>
            </w:r>
          </w:p>
        </w:tc>
        <w:tc>
          <w:tcPr>
            <w:tcW w:w="1134" w:type="dxa"/>
            <w:gridSpan w:val="2"/>
          </w:tcPr>
          <w:p w:rsidR="0001180C" w:rsidRPr="00F867D8" w:rsidRDefault="0001180C" w:rsidP="00F83C00">
            <w:pPr>
              <w:spacing w:before="40" w:after="40"/>
              <w:jc w:val="center"/>
            </w:pPr>
            <w:r w:rsidRPr="00F867D8">
              <w:t>1</w:t>
            </w:r>
          </w:p>
        </w:tc>
        <w:tc>
          <w:tcPr>
            <w:tcW w:w="1418" w:type="dxa"/>
          </w:tcPr>
          <w:p w:rsidR="0001180C" w:rsidRPr="00F867D8" w:rsidRDefault="0001180C" w:rsidP="00F83C00">
            <w:pPr>
              <w:spacing w:before="40" w:after="40"/>
              <w:jc w:val="center"/>
            </w:pPr>
            <w:r w:rsidRPr="00F867D8">
              <w:t>2</w:t>
            </w:r>
          </w:p>
        </w:tc>
        <w:tc>
          <w:tcPr>
            <w:tcW w:w="1418" w:type="dxa"/>
          </w:tcPr>
          <w:p w:rsidR="0001180C" w:rsidRPr="00F867D8" w:rsidRDefault="0001180C" w:rsidP="00F83C00">
            <w:pPr>
              <w:spacing w:before="40" w:after="40"/>
              <w:jc w:val="center"/>
            </w:pPr>
            <w:r w:rsidRPr="00F867D8">
              <w:t>3</w:t>
            </w:r>
          </w:p>
        </w:tc>
        <w:tc>
          <w:tcPr>
            <w:tcW w:w="1303" w:type="dxa"/>
          </w:tcPr>
          <w:p w:rsidR="0001180C" w:rsidRPr="00F867D8" w:rsidRDefault="0001180C" w:rsidP="00F83C00">
            <w:pPr>
              <w:spacing w:before="40" w:after="40"/>
              <w:jc w:val="center"/>
            </w:pPr>
            <w:r w:rsidRPr="00F867D8">
              <w:t>4</w:t>
            </w:r>
          </w:p>
        </w:tc>
        <w:tc>
          <w:tcPr>
            <w:tcW w:w="1701" w:type="dxa"/>
          </w:tcPr>
          <w:p w:rsidR="0001180C" w:rsidRPr="00F867D8" w:rsidRDefault="0001180C" w:rsidP="00F83C00">
            <w:pPr>
              <w:spacing w:before="40" w:after="40"/>
              <w:jc w:val="center"/>
            </w:pPr>
            <w:r w:rsidRPr="00F867D8">
              <w:t>5</w:t>
            </w: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spacing w:before="40" w:after="40"/>
              <w:rPr>
                <w:b/>
              </w:rPr>
            </w:pPr>
            <w:r w:rsidRPr="00F867D8">
              <w:rPr>
                <w:b/>
              </w:rPr>
              <w:t xml:space="preserve">1. Tổng số </w:t>
            </w:r>
          </w:p>
          <w:p w:rsidR="0001180C" w:rsidRPr="00F867D8" w:rsidRDefault="0001180C" w:rsidP="00F83C00">
            <w:pPr>
              <w:spacing w:before="40" w:after="40"/>
              <w:rPr>
                <w:i/>
              </w:rPr>
            </w:pPr>
            <w:r w:rsidRPr="00F867D8">
              <w:rPr>
                <w:i/>
              </w:rPr>
              <w:lastRenderedPageBreak/>
              <w:t>trong đó:</w:t>
            </w:r>
          </w:p>
        </w:tc>
        <w:tc>
          <w:tcPr>
            <w:tcW w:w="850" w:type="dxa"/>
            <w:vAlign w:val="center"/>
          </w:tcPr>
          <w:p w:rsidR="0001180C" w:rsidRPr="00F867D8" w:rsidRDefault="0001180C" w:rsidP="00F83C00">
            <w:pPr>
              <w:spacing w:before="40" w:after="40"/>
              <w:jc w:val="center"/>
            </w:pPr>
            <w:r w:rsidRPr="00F867D8">
              <w:lastRenderedPageBreak/>
              <w:t>0</w:t>
            </w:r>
            <w:r w:rsidRPr="00F867D8">
              <w:lastRenderedPageBreak/>
              <w:t>1</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spacing w:before="40" w:after="40"/>
              <w:rPr>
                <w:b/>
                <w:i/>
              </w:rPr>
            </w:pPr>
            <w:r w:rsidRPr="00F867D8">
              <w:rPr>
                <w:b/>
                <w:i/>
              </w:rPr>
              <w:t xml:space="preserve">1.1. Chia theo thẩm quyền thành lập </w:t>
            </w:r>
          </w:p>
        </w:tc>
        <w:tc>
          <w:tcPr>
            <w:tcW w:w="850" w:type="dxa"/>
            <w:vAlign w:val="center"/>
          </w:tcPr>
          <w:p w:rsidR="0001180C" w:rsidRPr="00F867D8" w:rsidRDefault="0001180C" w:rsidP="00F83C00">
            <w:pPr>
              <w:spacing w:before="40" w:after="40"/>
              <w:jc w:val="center"/>
              <w:rPr>
                <w:i/>
              </w:rPr>
            </w:pPr>
          </w:p>
        </w:tc>
        <w:tc>
          <w:tcPr>
            <w:tcW w:w="1134" w:type="dxa"/>
            <w:gridSpan w:val="2"/>
          </w:tcPr>
          <w:p w:rsidR="0001180C" w:rsidRPr="00F867D8" w:rsidRDefault="0001180C" w:rsidP="00F83C00">
            <w:pPr>
              <w:spacing w:before="40" w:after="40"/>
              <w:rPr>
                <w:i/>
              </w:rPr>
            </w:pPr>
          </w:p>
        </w:tc>
        <w:tc>
          <w:tcPr>
            <w:tcW w:w="1418" w:type="dxa"/>
          </w:tcPr>
          <w:p w:rsidR="0001180C" w:rsidRPr="00F867D8" w:rsidRDefault="0001180C" w:rsidP="00F83C00">
            <w:pPr>
              <w:spacing w:before="40" w:after="40"/>
              <w:rPr>
                <w:i/>
              </w:rPr>
            </w:pPr>
          </w:p>
        </w:tc>
        <w:tc>
          <w:tcPr>
            <w:tcW w:w="1418" w:type="dxa"/>
          </w:tcPr>
          <w:p w:rsidR="0001180C" w:rsidRPr="00F867D8" w:rsidRDefault="0001180C" w:rsidP="00F83C00">
            <w:pPr>
              <w:spacing w:before="40" w:after="40"/>
              <w:rPr>
                <w:i/>
              </w:rPr>
            </w:pPr>
          </w:p>
        </w:tc>
        <w:tc>
          <w:tcPr>
            <w:tcW w:w="1303" w:type="dxa"/>
          </w:tcPr>
          <w:p w:rsidR="0001180C" w:rsidRPr="00F867D8" w:rsidRDefault="0001180C" w:rsidP="00F83C00">
            <w:pPr>
              <w:spacing w:before="40" w:after="40"/>
              <w:rPr>
                <w:i/>
              </w:rPr>
            </w:pPr>
          </w:p>
        </w:tc>
        <w:tc>
          <w:tcPr>
            <w:tcW w:w="1701" w:type="dxa"/>
          </w:tcPr>
          <w:p w:rsidR="0001180C" w:rsidRPr="00F867D8" w:rsidRDefault="0001180C" w:rsidP="00F83C00">
            <w:pPr>
              <w:spacing w:before="40" w:after="40"/>
              <w:rPr>
                <w:i/>
              </w:rPr>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Quốc hội, Ủy ban thường vụ Quốc hội</w:t>
            </w:r>
          </w:p>
        </w:tc>
        <w:tc>
          <w:tcPr>
            <w:tcW w:w="850" w:type="dxa"/>
            <w:vAlign w:val="center"/>
          </w:tcPr>
          <w:p w:rsidR="0001180C" w:rsidRPr="00F867D8" w:rsidRDefault="0001180C" w:rsidP="00F83C00">
            <w:pPr>
              <w:spacing w:before="40" w:after="40"/>
              <w:jc w:val="center"/>
            </w:pPr>
            <w:r w:rsidRPr="00F867D8">
              <w:t>02</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xml:space="preserve">-  Chính phủ </w:t>
            </w:r>
          </w:p>
        </w:tc>
        <w:tc>
          <w:tcPr>
            <w:tcW w:w="850" w:type="dxa"/>
            <w:vAlign w:val="center"/>
          </w:tcPr>
          <w:p w:rsidR="0001180C" w:rsidRPr="00F867D8" w:rsidRDefault="0001180C" w:rsidP="00F83C00">
            <w:pPr>
              <w:spacing w:before="40" w:after="40"/>
              <w:jc w:val="center"/>
            </w:pPr>
            <w:r w:rsidRPr="00F867D8">
              <w:t>03</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Tòa án nhân dân tối cao</w:t>
            </w:r>
          </w:p>
        </w:tc>
        <w:tc>
          <w:tcPr>
            <w:tcW w:w="850" w:type="dxa"/>
            <w:vAlign w:val="center"/>
          </w:tcPr>
          <w:p w:rsidR="0001180C" w:rsidRPr="00F867D8" w:rsidRDefault="0001180C" w:rsidP="00F83C00">
            <w:pPr>
              <w:spacing w:before="40" w:after="40"/>
              <w:jc w:val="center"/>
            </w:pPr>
            <w:r w:rsidRPr="00F867D8">
              <w:t>04</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Viện Kiểm sát nhân dân tối cao</w:t>
            </w:r>
          </w:p>
        </w:tc>
        <w:tc>
          <w:tcPr>
            <w:tcW w:w="850" w:type="dxa"/>
            <w:vAlign w:val="center"/>
          </w:tcPr>
          <w:p w:rsidR="0001180C" w:rsidRPr="00F867D8" w:rsidRDefault="0001180C" w:rsidP="00F83C00">
            <w:pPr>
              <w:spacing w:before="40" w:after="40"/>
              <w:jc w:val="center"/>
            </w:pPr>
            <w:r w:rsidRPr="00F867D8">
              <w:t>05</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xml:space="preserve">-  Thủ tướng Chính phủ </w:t>
            </w:r>
          </w:p>
        </w:tc>
        <w:tc>
          <w:tcPr>
            <w:tcW w:w="850" w:type="dxa"/>
            <w:vAlign w:val="center"/>
          </w:tcPr>
          <w:p w:rsidR="0001180C" w:rsidRPr="00F867D8" w:rsidRDefault="0001180C" w:rsidP="00F83C00">
            <w:pPr>
              <w:spacing w:before="40" w:after="40"/>
              <w:jc w:val="center"/>
            </w:pPr>
            <w:r w:rsidRPr="00F867D8">
              <w:t>06</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rPr>
                <w:b/>
              </w:rPr>
            </w:pPr>
            <w:r w:rsidRPr="00F867D8">
              <w:t>-  Bộ trưởng, Thủ trưởng cơ quan ngang Bộ, cơ quan thuộc Chính phủ</w:t>
            </w:r>
            <w:r w:rsidRPr="00F867D8" w:rsidDel="00FF7A59">
              <w:t xml:space="preserve"> </w:t>
            </w:r>
            <w:r w:rsidRPr="00F867D8">
              <w:t xml:space="preserve"> </w:t>
            </w:r>
          </w:p>
        </w:tc>
        <w:tc>
          <w:tcPr>
            <w:tcW w:w="850" w:type="dxa"/>
            <w:vAlign w:val="center"/>
          </w:tcPr>
          <w:p w:rsidR="0001180C" w:rsidRPr="00F867D8" w:rsidRDefault="0001180C" w:rsidP="00F83C00">
            <w:pPr>
              <w:spacing w:before="40" w:after="40"/>
              <w:jc w:val="center"/>
            </w:pPr>
            <w:r w:rsidRPr="00F867D8">
              <w:t>07</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pPr>
            <w:r w:rsidRPr="00F867D8">
              <w:t>-  Ủy ban nhân dân tỉnh, thành phố trực thuộc Trung ương</w:t>
            </w:r>
            <w:r w:rsidRPr="00F867D8" w:rsidDel="00FF7A59">
              <w:t xml:space="preserve"> </w:t>
            </w:r>
            <w:r w:rsidRPr="00F867D8">
              <w:t xml:space="preserve"> </w:t>
            </w:r>
          </w:p>
        </w:tc>
        <w:tc>
          <w:tcPr>
            <w:tcW w:w="850" w:type="dxa"/>
            <w:vAlign w:val="center"/>
          </w:tcPr>
          <w:p w:rsidR="0001180C" w:rsidRPr="00F867D8" w:rsidRDefault="0001180C" w:rsidP="00F83C00">
            <w:pPr>
              <w:spacing w:before="40" w:after="40"/>
              <w:jc w:val="center"/>
            </w:pPr>
            <w:r w:rsidRPr="00F867D8">
              <w:t>08</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pPr>
            <w:r w:rsidRPr="00F867D8">
              <w:t>-  Tổ chức chính trị, tổ chức chính trị-xã hội, tổ chức xã hội, tổ chức xã hội-nghề nghiệp</w:t>
            </w:r>
          </w:p>
        </w:tc>
        <w:tc>
          <w:tcPr>
            <w:tcW w:w="850" w:type="dxa"/>
            <w:vAlign w:val="center"/>
          </w:tcPr>
          <w:p w:rsidR="0001180C" w:rsidRPr="00F867D8" w:rsidRDefault="0001180C" w:rsidP="00F83C00">
            <w:pPr>
              <w:spacing w:before="40" w:after="40"/>
              <w:jc w:val="center"/>
            </w:pPr>
            <w:r w:rsidRPr="00F867D8">
              <w:t>09</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tcPr>
          <w:p w:rsidR="0001180C" w:rsidRPr="00F867D8" w:rsidRDefault="0001180C" w:rsidP="00F83C00">
            <w:pPr>
              <w:spacing w:before="40" w:after="40"/>
            </w:pPr>
            <w:r w:rsidRPr="00F867D8">
              <w:t>-  Doanh nghiệp, tổ chức khác, cá nhân</w:t>
            </w:r>
          </w:p>
        </w:tc>
        <w:tc>
          <w:tcPr>
            <w:tcW w:w="850" w:type="dxa"/>
            <w:vAlign w:val="center"/>
          </w:tcPr>
          <w:p w:rsidR="0001180C" w:rsidRPr="00F867D8" w:rsidRDefault="0001180C" w:rsidP="00F83C00">
            <w:pPr>
              <w:spacing w:before="40" w:after="40"/>
              <w:jc w:val="center"/>
            </w:pPr>
            <w:r w:rsidRPr="00F867D8">
              <w:t>10</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spacing w:before="40" w:after="40"/>
              <w:rPr>
                <w:b/>
                <w:i/>
              </w:rPr>
            </w:pPr>
            <w:r w:rsidRPr="00F867D8">
              <w:rPr>
                <w:b/>
                <w:i/>
              </w:rPr>
              <w:t>1.2. Chia theo loại hình tổ chức</w:t>
            </w:r>
          </w:p>
        </w:tc>
        <w:tc>
          <w:tcPr>
            <w:tcW w:w="850" w:type="dxa"/>
            <w:vAlign w:val="center"/>
          </w:tcPr>
          <w:p w:rsidR="0001180C" w:rsidRPr="00F867D8" w:rsidRDefault="0001180C" w:rsidP="00F83C00">
            <w:pPr>
              <w:spacing w:before="40" w:after="40"/>
              <w:jc w:val="center"/>
              <w:rPr>
                <w:b/>
                <w:i/>
              </w:rPr>
            </w:pPr>
          </w:p>
        </w:tc>
        <w:tc>
          <w:tcPr>
            <w:tcW w:w="1134" w:type="dxa"/>
            <w:gridSpan w:val="2"/>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303" w:type="dxa"/>
          </w:tcPr>
          <w:p w:rsidR="0001180C" w:rsidRPr="00F867D8" w:rsidRDefault="0001180C" w:rsidP="00F83C00">
            <w:pPr>
              <w:spacing w:before="40" w:after="40"/>
              <w:rPr>
                <w:b/>
                <w:i/>
              </w:rPr>
            </w:pPr>
          </w:p>
        </w:tc>
        <w:tc>
          <w:tcPr>
            <w:tcW w:w="1701" w:type="dxa"/>
          </w:tcPr>
          <w:p w:rsidR="0001180C" w:rsidRPr="00F867D8" w:rsidRDefault="0001180C" w:rsidP="00F83C00">
            <w:pPr>
              <w:spacing w:before="40" w:after="40"/>
              <w:rPr>
                <w:b/>
                <w:i/>
              </w:rPr>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tabs>
                <w:tab w:val="left" w:pos="210"/>
              </w:tabs>
              <w:spacing w:before="40" w:after="40"/>
            </w:pPr>
            <w:r w:rsidRPr="00F867D8">
              <w:t xml:space="preserve">-  Tổ chức nghiên cứu khoa học và phát </w:t>
            </w:r>
            <w:r w:rsidRPr="00F867D8">
              <w:lastRenderedPageBreak/>
              <w:t>triển công nghệ</w:t>
            </w:r>
          </w:p>
        </w:tc>
        <w:tc>
          <w:tcPr>
            <w:tcW w:w="850" w:type="dxa"/>
            <w:vAlign w:val="center"/>
          </w:tcPr>
          <w:p w:rsidR="0001180C" w:rsidRPr="00F867D8" w:rsidRDefault="0001180C" w:rsidP="00F83C00">
            <w:pPr>
              <w:spacing w:before="40" w:after="40"/>
              <w:jc w:val="center"/>
            </w:pPr>
            <w:r w:rsidRPr="00F867D8">
              <w:lastRenderedPageBreak/>
              <w:t>1</w:t>
            </w:r>
            <w:r w:rsidRPr="00F867D8">
              <w:lastRenderedPageBreak/>
              <w:t>1</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tabs>
                <w:tab w:val="left" w:pos="210"/>
              </w:tabs>
              <w:spacing w:before="40" w:after="40"/>
            </w:pPr>
            <w:r w:rsidRPr="00F867D8">
              <w:t>-  Cơ sở giáo dục đại học, cao đẳng:</w:t>
            </w:r>
          </w:p>
        </w:tc>
        <w:tc>
          <w:tcPr>
            <w:tcW w:w="850" w:type="dxa"/>
            <w:vAlign w:val="center"/>
          </w:tcPr>
          <w:p w:rsidR="0001180C" w:rsidRPr="00F867D8" w:rsidRDefault="0001180C" w:rsidP="00F83C00">
            <w:pPr>
              <w:spacing w:before="40" w:after="40"/>
              <w:jc w:val="center"/>
            </w:pPr>
            <w:r w:rsidRPr="00F867D8">
              <w:t>12</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5"/>
              </w:numPr>
              <w:tabs>
                <w:tab w:val="left" w:pos="210"/>
                <w:tab w:val="left" w:pos="495"/>
              </w:tabs>
              <w:snapToGrid/>
              <w:spacing w:before="40" w:after="40"/>
              <w:ind w:left="0" w:firstLine="0"/>
            </w:pPr>
            <w:r w:rsidRPr="00F867D8">
              <w:t>Trường đại học</w:t>
            </w:r>
          </w:p>
        </w:tc>
        <w:tc>
          <w:tcPr>
            <w:tcW w:w="850" w:type="dxa"/>
            <w:vAlign w:val="center"/>
          </w:tcPr>
          <w:p w:rsidR="0001180C" w:rsidRPr="00F867D8" w:rsidRDefault="0001180C" w:rsidP="00F83C00">
            <w:pPr>
              <w:spacing w:before="40" w:after="40"/>
              <w:jc w:val="center"/>
            </w:pPr>
            <w:r w:rsidRPr="00F867D8">
              <w:t>13</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5"/>
              </w:numPr>
              <w:tabs>
                <w:tab w:val="left" w:pos="210"/>
                <w:tab w:val="left" w:pos="495"/>
              </w:tabs>
              <w:snapToGrid/>
              <w:spacing w:before="40" w:after="40"/>
              <w:ind w:left="0" w:firstLine="0"/>
            </w:pPr>
            <w:r w:rsidRPr="00F867D8">
              <w:t>Học viện</w:t>
            </w:r>
          </w:p>
        </w:tc>
        <w:tc>
          <w:tcPr>
            <w:tcW w:w="850" w:type="dxa"/>
            <w:vAlign w:val="center"/>
          </w:tcPr>
          <w:p w:rsidR="0001180C" w:rsidRPr="00F867D8" w:rsidRDefault="0001180C" w:rsidP="00F83C00">
            <w:pPr>
              <w:spacing w:before="40" w:after="40"/>
              <w:jc w:val="center"/>
            </w:pPr>
            <w:r w:rsidRPr="00F867D8">
              <w:t>14</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5"/>
              </w:numPr>
              <w:tabs>
                <w:tab w:val="left" w:pos="210"/>
                <w:tab w:val="left" w:pos="495"/>
              </w:tabs>
              <w:snapToGrid/>
              <w:spacing w:before="40" w:after="40"/>
              <w:ind w:left="0" w:firstLine="0"/>
            </w:pPr>
            <w:r w:rsidRPr="00F867D8">
              <w:t xml:space="preserve">Đại học </w:t>
            </w:r>
            <w:r w:rsidRPr="000E4733">
              <w:t>quốc gia</w:t>
            </w:r>
            <w:r>
              <w:t>, đ</w:t>
            </w:r>
            <w:r w:rsidRPr="000E4733">
              <w:t>ại học</w:t>
            </w:r>
            <w:r w:rsidRPr="00F867D8">
              <w:t xml:space="preserve"> vùng</w:t>
            </w:r>
          </w:p>
        </w:tc>
        <w:tc>
          <w:tcPr>
            <w:tcW w:w="850" w:type="dxa"/>
            <w:vAlign w:val="center"/>
          </w:tcPr>
          <w:p w:rsidR="0001180C" w:rsidRPr="00F867D8" w:rsidRDefault="0001180C" w:rsidP="00F83C00">
            <w:pPr>
              <w:spacing w:before="40" w:after="40"/>
              <w:jc w:val="center"/>
            </w:pPr>
            <w:r w:rsidRPr="00F867D8">
              <w:t>15</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5"/>
              </w:numPr>
              <w:tabs>
                <w:tab w:val="left" w:pos="210"/>
                <w:tab w:val="left" w:pos="495"/>
              </w:tabs>
              <w:snapToGrid/>
              <w:spacing w:before="40" w:after="40"/>
              <w:ind w:left="0" w:firstLine="0"/>
            </w:pPr>
            <w:r w:rsidRPr="00F867D8">
              <w:t>Viện nghiên cứu khoa học được phép đào tạo trình độ tiến sĩ</w:t>
            </w:r>
          </w:p>
        </w:tc>
        <w:tc>
          <w:tcPr>
            <w:tcW w:w="850" w:type="dxa"/>
            <w:vAlign w:val="center"/>
          </w:tcPr>
          <w:p w:rsidR="0001180C" w:rsidRPr="00F867D8" w:rsidRDefault="0001180C" w:rsidP="00F83C00">
            <w:pPr>
              <w:spacing w:before="40" w:after="40"/>
              <w:jc w:val="center"/>
            </w:pPr>
            <w:r w:rsidRPr="00F867D8">
              <w:t>16</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5"/>
              </w:numPr>
              <w:tabs>
                <w:tab w:val="left" w:pos="210"/>
                <w:tab w:val="left" w:pos="495"/>
              </w:tabs>
              <w:snapToGrid/>
              <w:spacing w:before="40" w:after="40"/>
              <w:ind w:left="0" w:firstLine="0"/>
            </w:pPr>
            <w:r>
              <w:t>Trường c</w:t>
            </w:r>
            <w:r w:rsidRPr="00F867D8">
              <w:t>ao đẳng</w:t>
            </w:r>
          </w:p>
        </w:tc>
        <w:tc>
          <w:tcPr>
            <w:tcW w:w="850" w:type="dxa"/>
            <w:vAlign w:val="center"/>
          </w:tcPr>
          <w:p w:rsidR="0001180C" w:rsidRPr="00F867D8" w:rsidRDefault="0001180C" w:rsidP="00F83C00">
            <w:pPr>
              <w:spacing w:before="40" w:after="40"/>
              <w:jc w:val="center"/>
            </w:pPr>
            <w:r w:rsidRPr="00F867D8">
              <w:t>17</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spacing w:before="40" w:after="40"/>
            </w:pPr>
            <w:r w:rsidRPr="00F867D8">
              <w:t>- Tổ chức dịch vụ KH&amp;CN:</w:t>
            </w:r>
          </w:p>
        </w:tc>
        <w:tc>
          <w:tcPr>
            <w:tcW w:w="850" w:type="dxa"/>
            <w:vAlign w:val="center"/>
          </w:tcPr>
          <w:p w:rsidR="0001180C" w:rsidRPr="00F867D8" w:rsidRDefault="0001180C" w:rsidP="00F83C00">
            <w:pPr>
              <w:spacing w:before="40" w:after="40"/>
              <w:jc w:val="center"/>
              <w:rPr>
                <w:b/>
                <w:i/>
              </w:rPr>
            </w:pPr>
            <w:r w:rsidRPr="00F867D8">
              <w:t>18</w:t>
            </w:r>
          </w:p>
        </w:tc>
        <w:tc>
          <w:tcPr>
            <w:tcW w:w="1134" w:type="dxa"/>
            <w:gridSpan w:val="2"/>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303" w:type="dxa"/>
          </w:tcPr>
          <w:p w:rsidR="0001180C" w:rsidRPr="00F867D8" w:rsidRDefault="0001180C" w:rsidP="00F83C00">
            <w:pPr>
              <w:spacing w:before="40" w:after="40"/>
              <w:rPr>
                <w:b/>
                <w:i/>
              </w:rPr>
            </w:pPr>
          </w:p>
        </w:tc>
        <w:tc>
          <w:tcPr>
            <w:tcW w:w="1701" w:type="dxa"/>
          </w:tcPr>
          <w:p w:rsidR="0001180C" w:rsidRPr="00F867D8" w:rsidRDefault="0001180C" w:rsidP="00F83C00">
            <w:pPr>
              <w:spacing w:before="40" w:after="40"/>
              <w:rPr>
                <w:b/>
                <w:i/>
              </w:rPr>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thông tin, thư viện</w:t>
            </w:r>
          </w:p>
        </w:tc>
        <w:tc>
          <w:tcPr>
            <w:tcW w:w="850" w:type="dxa"/>
            <w:vAlign w:val="center"/>
          </w:tcPr>
          <w:p w:rsidR="0001180C" w:rsidRPr="00F867D8" w:rsidRDefault="0001180C" w:rsidP="00F83C00">
            <w:pPr>
              <w:spacing w:before="40" w:after="40"/>
              <w:jc w:val="center"/>
            </w:pPr>
            <w:r w:rsidRPr="00F867D8">
              <w:t>19</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bảo tàng KH&amp;CN</w:t>
            </w:r>
          </w:p>
        </w:tc>
        <w:tc>
          <w:tcPr>
            <w:tcW w:w="850" w:type="dxa"/>
            <w:vAlign w:val="center"/>
          </w:tcPr>
          <w:p w:rsidR="0001180C" w:rsidRPr="00F867D8" w:rsidRDefault="0001180C" w:rsidP="00F83C00">
            <w:pPr>
              <w:spacing w:before="40" w:after="40"/>
              <w:jc w:val="center"/>
            </w:pPr>
            <w:r w:rsidRPr="00F867D8">
              <w:t>20</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dịch thuật, biên tập, xuất bản KH&amp;CN</w:t>
            </w:r>
          </w:p>
        </w:tc>
        <w:tc>
          <w:tcPr>
            <w:tcW w:w="850" w:type="dxa"/>
            <w:vAlign w:val="center"/>
          </w:tcPr>
          <w:p w:rsidR="0001180C" w:rsidRPr="00F867D8" w:rsidRDefault="0001180C" w:rsidP="00F83C00">
            <w:pPr>
              <w:spacing w:before="40" w:after="40"/>
              <w:jc w:val="center"/>
            </w:pPr>
            <w:r w:rsidRPr="00F867D8">
              <w:t>21</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 xml:space="preserve">DV điều tra cơ bản định kỳ, thường </w:t>
            </w:r>
            <w:r w:rsidRPr="00F867D8">
              <w:lastRenderedPageBreak/>
              <w:t>xuyên</w:t>
            </w:r>
          </w:p>
        </w:tc>
        <w:tc>
          <w:tcPr>
            <w:tcW w:w="850" w:type="dxa"/>
            <w:vAlign w:val="center"/>
          </w:tcPr>
          <w:p w:rsidR="0001180C" w:rsidRPr="00F867D8" w:rsidRDefault="0001180C" w:rsidP="00F83C00">
            <w:pPr>
              <w:spacing w:before="40" w:after="40"/>
              <w:jc w:val="center"/>
            </w:pPr>
            <w:r w:rsidRPr="00F867D8">
              <w:lastRenderedPageBreak/>
              <w:t>2</w:t>
            </w:r>
            <w:r w:rsidRPr="00F867D8">
              <w:lastRenderedPageBreak/>
              <w:t>2</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thống kê, điều tra xã hội</w:t>
            </w:r>
          </w:p>
        </w:tc>
        <w:tc>
          <w:tcPr>
            <w:tcW w:w="850" w:type="dxa"/>
            <w:vAlign w:val="center"/>
          </w:tcPr>
          <w:p w:rsidR="0001180C" w:rsidRPr="00F867D8" w:rsidRDefault="0001180C" w:rsidP="00F83C00">
            <w:pPr>
              <w:spacing w:before="40" w:after="40"/>
              <w:jc w:val="center"/>
            </w:pPr>
            <w:r w:rsidRPr="00F867D8">
              <w:t>23</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tiêu chuẩn, quy chuẩn kỹ thuật, đo lường, chất lượng sản phẩm, hàng hóa</w:t>
            </w:r>
          </w:p>
        </w:tc>
        <w:tc>
          <w:tcPr>
            <w:tcW w:w="850" w:type="dxa"/>
            <w:vAlign w:val="center"/>
          </w:tcPr>
          <w:p w:rsidR="0001180C" w:rsidRPr="00F867D8" w:rsidRDefault="0001180C" w:rsidP="00F83C00">
            <w:pPr>
              <w:spacing w:before="40" w:after="40"/>
              <w:jc w:val="center"/>
            </w:pPr>
            <w:r w:rsidRPr="00F867D8">
              <w:t>24</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tư vấn về KH&amp;CN</w:t>
            </w:r>
          </w:p>
        </w:tc>
        <w:tc>
          <w:tcPr>
            <w:tcW w:w="850" w:type="dxa"/>
            <w:vAlign w:val="center"/>
          </w:tcPr>
          <w:p w:rsidR="0001180C" w:rsidRPr="00F867D8" w:rsidRDefault="0001180C" w:rsidP="00F83C00">
            <w:pPr>
              <w:spacing w:before="40" w:after="40"/>
              <w:jc w:val="center"/>
            </w:pPr>
            <w:r w:rsidRPr="00F867D8">
              <w:t>25</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sở hữu trí tuệ</w:t>
            </w:r>
          </w:p>
        </w:tc>
        <w:tc>
          <w:tcPr>
            <w:tcW w:w="850" w:type="dxa"/>
            <w:vAlign w:val="center"/>
          </w:tcPr>
          <w:p w:rsidR="0001180C" w:rsidRPr="00F867D8" w:rsidRDefault="0001180C" w:rsidP="00F83C00">
            <w:pPr>
              <w:spacing w:before="40" w:after="40"/>
              <w:jc w:val="center"/>
            </w:pPr>
            <w:r w:rsidRPr="00F867D8">
              <w:t>26</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năng lượng nguyên tử, an toàn bức xạ hạt nhân</w:t>
            </w:r>
          </w:p>
        </w:tc>
        <w:tc>
          <w:tcPr>
            <w:tcW w:w="850" w:type="dxa"/>
            <w:vAlign w:val="center"/>
          </w:tcPr>
          <w:p w:rsidR="0001180C" w:rsidRPr="00F867D8" w:rsidRDefault="0001180C" w:rsidP="00F83C00">
            <w:pPr>
              <w:spacing w:before="40" w:after="40"/>
              <w:jc w:val="center"/>
            </w:pPr>
            <w:r w:rsidRPr="00F867D8">
              <w:t>27</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chuyển giao công nghệ</w:t>
            </w:r>
          </w:p>
        </w:tc>
        <w:tc>
          <w:tcPr>
            <w:tcW w:w="850" w:type="dxa"/>
            <w:vAlign w:val="center"/>
          </w:tcPr>
          <w:p w:rsidR="0001180C" w:rsidRPr="00F867D8" w:rsidRDefault="0001180C" w:rsidP="00F83C00">
            <w:pPr>
              <w:spacing w:before="40" w:after="40"/>
              <w:jc w:val="center"/>
            </w:pPr>
            <w:r w:rsidRPr="00F867D8">
              <w:t>28</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4"/>
              </w:numPr>
              <w:tabs>
                <w:tab w:val="left" w:pos="142"/>
              </w:tabs>
              <w:snapToGrid/>
              <w:spacing w:before="40" w:after="40"/>
              <w:ind w:left="0" w:firstLine="0"/>
            </w:pPr>
            <w:r w:rsidRPr="00F867D8">
              <w:t>DV KH&amp;CN khác</w:t>
            </w:r>
          </w:p>
        </w:tc>
        <w:tc>
          <w:tcPr>
            <w:tcW w:w="850" w:type="dxa"/>
            <w:vAlign w:val="center"/>
          </w:tcPr>
          <w:p w:rsidR="0001180C" w:rsidRPr="00F867D8" w:rsidRDefault="0001180C" w:rsidP="00F83C00">
            <w:pPr>
              <w:spacing w:before="40" w:after="40"/>
              <w:jc w:val="center"/>
            </w:pPr>
            <w:r w:rsidRPr="00F867D8">
              <w:t>29</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F83C00">
            <w:pPr>
              <w:spacing w:before="40" w:after="40"/>
              <w:rPr>
                <w:b/>
                <w:i/>
              </w:rPr>
            </w:pPr>
            <w:r w:rsidRPr="00F867D8">
              <w:rPr>
                <w:b/>
                <w:i/>
              </w:rPr>
              <w:t>1.3. Lĩnh vực khoa học và công nghệ</w:t>
            </w:r>
          </w:p>
        </w:tc>
        <w:tc>
          <w:tcPr>
            <w:tcW w:w="850" w:type="dxa"/>
            <w:vAlign w:val="center"/>
          </w:tcPr>
          <w:p w:rsidR="0001180C" w:rsidRPr="00F867D8" w:rsidRDefault="0001180C" w:rsidP="00F83C00">
            <w:pPr>
              <w:spacing w:before="40" w:after="40"/>
              <w:ind w:left="142"/>
              <w:jc w:val="center"/>
              <w:rPr>
                <w:i/>
              </w:rPr>
            </w:pPr>
          </w:p>
        </w:tc>
        <w:tc>
          <w:tcPr>
            <w:tcW w:w="1134" w:type="dxa"/>
            <w:gridSpan w:val="2"/>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418" w:type="dxa"/>
          </w:tcPr>
          <w:p w:rsidR="0001180C" w:rsidRPr="00F867D8" w:rsidRDefault="0001180C" w:rsidP="00F83C00">
            <w:pPr>
              <w:spacing w:before="40" w:after="40"/>
              <w:rPr>
                <w:b/>
                <w:i/>
              </w:rPr>
            </w:pPr>
          </w:p>
        </w:tc>
        <w:tc>
          <w:tcPr>
            <w:tcW w:w="1303" w:type="dxa"/>
          </w:tcPr>
          <w:p w:rsidR="0001180C" w:rsidRPr="00F867D8" w:rsidRDefault="0001180C" w:rsidP="00F83C00">
            <w:pPr>
              <w:spacing w:before="40" w:after="40"/>
              <w:rPr>
                <w:b/>
                <w:i/>
              </w:rPr>
            </w:pPr>
          </w:p>
        </w:tc>
        <w:tc>
          <w:tcPr>
            <w:tcW w:w="1701" w:type="dxa"/>
          </w:tcPr>
          <w:p w:rsidR="0001180C" w:rsidRPr="00F867D8" w:rsidRDefault="0001180C" w:rsidP="00F83C00">
            <w:pPr>
              <w:spacing w:before="40" w:after="40"/>
              <w:rPr>
                <w:b/>
                <w:i/>
              </w:rPr>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t>Khoa học tự nhiên</w:t>
            </w:r>
          </w:p>
        </w:tc>
        <w:tc>
          <w:tcPr>
            <w:tcW w:w="850" w:type="dxa"/>
            <w:vAlign w:val="center"/>
          </w:tcPr>
          <w:p w:rsidR="0001180C" w:rsidRPr="00F867D8" w:rsidRDefault="0001180C" w:rsidP="00F83C00">
            <w:pPr>
              <w:spacing w:before="40" w:after="40"/>
              <w:ind w:left="33"/>
              <w:jc w:val="center"/>
            </w:pPr>
            <w:r w:rsidRPr="00F867D8">
              <w:t>30</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t>Khoa học kỹ thuật và công nghệ</w:t>
            </w:r>
          </w:p>
        </w:tc>
        <w:tc>
          <w:tcPr>
            <w:tcW w:w="850" w:type="dxa"/>
            <w:vAlign w:val="center"/>
          </w:tcPr>
          <w:p w:rsidR="0001180C" w:rsidRPr="00F867D8" w:rsidRDefault="0001180C" w:rsidP="00F83C00">
            <w:pPr>
              <w:spacing w:before="40" w:after="40"/>
              <w:ind w:left="33"/>
              <w:jc w:val="center"/>
            </w:pPr>
            <w:r w:rsidRPr="00F867D8">
              <w:t>31</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t>Khoa học y, dược</w:t>
            </w:r>
          </w:p>
        </w:tc>
        <w:tc>
          <w:tcPr>
            <w:tcW w:w="850" w:type="dxa"/>
            <w:vAlign w:val="center"/>
          </w:tcPr>
          <w:p w:rsidR="0001180C" w:rsidRPr="00F867D8" w:rsidRDefault="0001180C" w:rsidP="00F83C00">
            <w:pPr>
              <w:spacing w:before="40" w:after="40"/>
              <w:ind w:left="33"/>
              <w:jc w:val="center"/>
            </w:pPr>
            <w:r w:rsidRPr="00F867D8">
              <w:t>32</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lastRenderedPageBreak/>
              <w:t>Khoa học nông nghiệp</w:t>
            </w:r>
          </w:p>
        </w:tc>
        <w:tc>
          <w:tcPr>
            <w:tcW w:w="850" w:type="dxa"/>
            <w:vAlign w:val="center"/>
          </w:tcPr>
          <w:p w:rsidR="0001180C" w:rsidRPr="00F867D8" w:rsidRDefault="0001180C" w:rsidP="00F83C00">
            <w:pPr>
              <w:spacing w:before="40" w:after="40"/>
              <w:ind w:left="33"/>
              <w:jc w:val="center"/>
            </w:pPr>
            <w:r w:rsidRPr="00F867D8">
              <w:t>33</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t>Khoa học xã hội</w:t>
            </w:r>
          </w:p>
        </w:tc>
        <w:tc>
          <w:tcPr>
            <w:tcW w:w="850" w:type="dxa"/>
            <w:vAlign w:val="center"/>
          </w:tcPr>
          <w:p w:rsidR="0001180C" w:rsidRPr="00F867D8" w:rsidRDefault="0001180C" w:rsidP="00F83C00">
            <w:pPr>
              <w:spacing w:before="40" w:after="40"/>
              <w:ind w:left="33"/>
              <w:jc w:val="center"/>
            </w:pPr>
            <w:r w:rsidRPr="00F867D8">
              <w:t>34</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rPr>
          <w:gridBefore w:val="1"/>
          <w:gridAfter w:val="1"/>
          <w:wBefore w:w="534" w:type="dxa"/>
          <w:wAfter w:w="210" w:type="dxa"/>
        </w:trPr>
        <w:tc>
          <w:tcPr>
            <w:tcW w:w="5643" w:type="dxa"/>
            <w:gridSpan w:val="2"/>
            <w:vAlign w:val="center"/>
          </w:tcPr>
          <w:p w:rsidR="0001180C" w:rsidRPr="00F867D8" w:rsidRDefault="0001180C" w:rsidP="0037426D">
            <w:pPr>
              <w:numPr>
                <w:ilvl w:val="0"/>
                <w:numId w:val="3"/>
              </w:numPr>
              <w:tabs>
                <w:tab w:val="left" w:pos="142"/>
              </w:tabs>
              <w:snapToGrid/>
              <w:spacing w:before="40" w:after="40"/>
              <w:ind w:left="0" w:firstLine="0"/>
            </w:pPr>
            <w:r w:rsidRPr="00F867D8">
              <w:t>Khoa học nhân văn</w:t>
            </w:r>
          </w:p>
        </w:tc>
        <w:tc>
          <w:tcPr>
            <w:tcW w:w="850" w:type="dxa"/>
            <w:vAlign w:val="center"/>
          </w:tcPr>
          <w:p w:rsidR="0001180C" w:rsidRPr="00F867D8" w:rsidRDefault="0001180C" w:rsidP="00F83C00">
            <w:pPr>
              <w:spacing w:before="40" w:after="40"/>
              <w:ind w:left="33"/>
              <w:jc w:val="center"/>
            </w:pPr>
            <w:r w:rsidRPr="00F867D8">
              <w:t>35</w:t>
            </w:r>
          </w:p>
        </w:tc>
        <w:tc>
          <w:tcPr>
            <w:tcW w:w="1134" w:type="dxa"/>
            <w:gridSpan w:val="2"/>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418" w:type="dxa"/>
          </w:tcPr>
          <w:p w:rsidR="0001180C" w:rsidRPr="00F867D8" w:rsidRDefault="0001180C" w:rsidP="00F83C00">
            <w:pPr>
              <w:spacing w:before="40" w:after="40"/>
            </w:pPr>
          </w:p>
        </w:tc>
        <w:tc>
          <w:tcPr>
            <w:tcW w:w="1303" w:type="dxa"/>
          </w:tcPr>
          <w:p w:rsidR="0001180C" w:rsidRPr="00F867D8" w:rsidRDefault="0001180C" w:rsidP="00F83C00">
            <w:pPr>
              <w:spacing w:before="40" w:after="40"/>
            </w:pPr>
          </w:p>
        </w:tc>
        <w:tc>
          <w:tcPr>
            <w:tcW w:w="1701" w:type="dxa"/>
          </w:tcPr>
          <w:p w:rsidR="0001180C" w:rsidRPr="00F867D8" w:rsidRDefault="0001180C" w:rsidP="00F83C00">
            <w:pPr>
              <w:spacing w:before="40" w:after="40"/>
            </w:pPr>
          </w:p>
        </w:tc>
      </w:tr>
      <w:tr w:rsidR="0001180C" w:rsidRPr="00F867D8" w:rsidTr="00F83C0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952" w:type="dxa"/>
            <w:gridSpan w:val="2"/>
          </w:tcPr>
          <w:p w:rsidR="0001180C" w:rsidRPr="00F867D8" w:rsidRDefault="0001180C" w:rsidP="00F83C00">
            <w:pPr>
              <w:spacing w:before="40" w:after="40"/>
              <w:ind w:left="-90"/>
              <w:jc w:val="center"/>
              <w:rPr>
                <w:b/>
              </w:rPr>
            </w:pPr>
            <w:r w:rsidRPr="00F867D8">
              <w:rPr>
                <w:b/>
              </w:rPr>
              <w:t>Người lập biểu</w:t>
            </w:r>
          </w:p>
          <w:p w:rsidR="0001180C" w:rsidRPr="00F867D8" w:rsidRDefault="0001180C" w:rsidP="00F83C00">
            <w:pPr>
              <w:spacing w:before="40" w:after="40"/>
              <w:ind w:left="-90"/>
              <w:jc w:val="center"/>
              <w:rPr>
                <w:i/>
              </w:rPr>
            </w:pPr>
            <w:r w:rsidRPr="00F867D8">
              <w:rPr>
                <w:i/>
              </w:rPr>
              <w:t>(ký, ghi rõ họ tên)</w:t>
            </w:r>
          </w:p>
        </w:tc>
        <w:tc>
          <w:tcPr>
            <w:tcW w:w="4178" w:type="dxa"/>
            <w:gridSpan w:val="3"/>
          </w:tcPr>
          <w:p w:rsidR="0001180C" w:rsidRPr="00F867D8" w:rsidRDefault="0001180C" w:rsidP="00F83C00">
            <w:pPr>
              <w:spacing w:before="40" w:after="40"/>
              <w:ind w:left="-90"/>
              <w:jc w:val="center"/>
              <w:rPr>
                <w:b/>
              </w:rPr>
            </w:pPr>
            <w:r w:rsidRPr="00F867D8">
              <w:rPr>
                <w:b/>
              </w:rPr>
              <w:t>Người kiểm tra biểu</w:t>
            </w:r>
          </w:p>
          <w:p w:rsidR="0001180C" w:rsidRPr="00F867D8" w:rsidRDefault="0001180C" w:rsidP="00F83C00">
            <w:pPr>
              <w:spacing w:before="40" w:after="40"/>
              <w:ind w:left="605"/>
              <w:rPr>
                <w:b/>
              </w:rPr>
            </w:pPr>
            <w:r w:rsidRPr="00F867D8">
              <w:rPr>
                <w:i/>
              </w:rPr>
              <w:t xml:space="preserve">        (ký, ghi rõ họ tên)</w:t>
            </w:r>
          </w:p>
        </w:tc>
        <w:tc>
          <w:tcPr>
            <w:tcW w:w="6081" w:type="dxa"/>
            <w:gridSpan w:val="6"/>
          </w:tcPr>
          <w:p w:rsidR="0001180C" w:rsidRPr="00F867D8" w:rsidRDefault="0001180C" w:rsidP="00F83C00">
            <w:pPr>
              <w:spacing w:before="40" w:after="40"/>
              <w:jc w:val="center"/>
              <w:rPr>
                <w:i/>
              </w:rPr>
            </w:pPr>
            <w:r w:rsidRPr="00F867D8">
              <w:rPr>
                <w:i/>
              </w:rPr>
              <w:t>.........., ngày.........tháng.......năm.....</w:t>
            </w:r>
          </w:p>
          <w:p w:rsidR="0001180C" w:rsidRPr="00F867D8" w:rsidRDefault="0001180C" w:rsidP="00F83C00">
            <w:pPr>
              <w:spacing w:before="40" w:after="40"/>
              <w:jc w:val="center"/>
              <w:rPr>
                <w:b/>
              </w:rPr>
            </w:pPr>
            <w:r w:rsidRPr="00F867D8">
              <w:rPr>
                <w:b/>
              </w:rPr>
              <w:t>Thủ trưởng đơn vị</w:t>
            </w:r>
          </w:p>
          <w:p w:rsidR="0001180C" w:rsidRPr="00F867D8" w:rsidRDefault="0001180C" w:rsidP="00F83C00">
            <w:pPr>
              <w:spacing w:before="40" w:after="40"/>
              <w:jc w:val="center"/>
              <w:rPr>
                <w:i/>
              </w:rPr>
            </w:pPr>
            <w:r w:rsidRPr="00F867D8">
              <w:rPr>
                <w:i/>
              </w:rPr>
              <w:t>(Ký, ghi rõ họ tên và đóng dấu)</w:t>
            </w:r>
          </w:p>
          <w:p w:rsidR="0001180C" w:rsidRPr="00F867D8" w:rsidRDefault="0001180C" w:rsidP="00F83C00">
            <w:pPr>
              <w:spacing w:before="40" w:after="40"/>
            </w:pPr>
          </w:p>
        </w:tc>
      </w:tr>
    </w:tbl>
    <w:p w:rsidR="0001180C" w:rsidRPr="00F867D8" w:rsidRDefault="0001180C" w:rsidP="00824CD4">
      <w:pPr>
        <w:sectPr w:rsidR="0001180C" w:rsidRPr="00F867D8" w:rsidSect="00F867D8">
          <w:pgSz w:w="16840" w:h="11907" w:orient="landscape" w:code="9"/>
          <w:pgMar w:top="1872" w:right="1152" w:bottom="1008" w:left="1152" w:header="706" w:footer="706" w:gutter="0"/>
          <w:cols w:space="708"/>
          <w:titlePg/>
          <w:docGrid w:linePitch="360"/>
        </w:sectPr>
      </w:pPr>
    </w:p>
    <w:p w:rsidR="0001180C" w:rsidRPr="00F867D8" w:rsidRDefault="0001180C" w:rsidP="00824CD4">
      <w:pPr>
        <w:spacing w:before="60" w:after="60" w:line="288" w:lineRule="auto"/>
        <w:jc w:val="center"/>
        <w:rPr>
          <w:b/>
        </w:rPr>
      </w:pPr>
      <w:r w:rsidRPr="00F867D8">
        <w:rPr>
          <w:b/>
        </w:rPr>
        <w:lastRenderedPageBreak/>
        <w:t>HƯỚNG DẪN ĐIỀN BIỂU 01/KHCN-TC</w:t>
      </w:r>
    </w:p>
    <w:p w:rsidR="0001180C" w:rsidRPr="00F867D8" w:rsidRDefault="0001180C" w:rsidP="00824CD4">
      <w:pPr>
        <w:spacing w:before="60" w:after="60" w:line="288" w:lineRule="auto"/>
        <w:jc w:val="center"/>
        <w:rPr>
          <w:b/>
        </w:rPr>
      </w:pPr>
      <w:r w:rsidRPr="00F867D8">
        <w:rPr>
          <w:b/>
        </w:rPr>
        <w:t>SỐ TỔ CHỨC KHOA HỌC VÀ CÔNG NGHỆ</w:t>
      </w:r>
    </w:p>
    <w:p w:rsidR="0001180C" w:rsidRPr="00F867D8" w:rsidRDefault="0001180C" w:rsidP="00824CD4">
      <w:pPr>
        <w:spacing w:before="60" w:after="60" w:line="288" w:lineRule="auto"/>
        <w:jc w:val="center"/>
        <w:rPr>
          <w:b/>
        </w:rPr>
      </w:pPr>
    </w:p>
    <w:p w:rsidR="0001180C" w:rsidRPr="00F867D8" w:rsidRDefault="0001180C" w:rsidP="00824CD4">
      <w:pPr>
        <w:spacing w:before="60" w:after="60" w:line="288" w:lineRule="auto"/>
        <w:rPr>
          <w:b/>
        </w:rPr>
      </w:pPr>
      <w:r w:rsidRPr="00F867D8">
        <w:rPr>
          <w:b/>
        </w:rPr>
        <w:t>1. Khái niệm, phương pháp tính</w:t>
      </w:r>
    </w:p>
    <w:p w:rsidR="0001180C" w:rsidRPr="00F867D8" w:rsidRDefault="0001180C" w:rsidP="00824CD4">
      <w:pPr>
        <w:spacing w:before="60" w:after="60" w:line="288" w:lineRule="auto"/>
      </w:pPr>
      <w:r w:rsidRPr="00F867D8">
        <w:t>Tổ chức khoa học và công nghệ (KH&amp;CN) là tổ chức có chức năng chủ yếu là nghiên cứu khoa học, nghiên cứu triển khai và phát triển công nghệ, hoạt động dịch vụ KH&amp;CN, được thành lập và đăng ký hoạt động theo quy định của pháp luật.</w:t>
      </w:r>
    </w:p>
    <w:p w:rsidR="0001180C" w:rsidRPr="00F867D8" w:rsidRDefault="0001180C" w:rsidP="00824CD4">
      <w:pPr>
        <w:spacing w:before="60" w:after="60" w:line="288" w:lineRule="auto"/>
      </w:pPr>
      <w:r w:rsidRPr="00F867D8">
        <w:t>Phương pháp tính: Tổng số tổ chức KH&amp;CN có tại thời điểm báo cáo.</w:t>
      </w:r>
    </w:p>
    <w:p w:rsidR="0001180C" w:rsidRPr="00F867D8" w:rsidRDefault="0001180C" w:rsidP="00824CD4">
      <w:pPr>
        <w:spacing w:before="60" w:after="60" w:line="288" w:lineRule="auto"/>
        <w:rPr>
          <w:b/>
          <w:i/>
        </w:rPr>
      </w:pPr>
      <w:r w:rsidRPr="00F867D8">
        <w:rPr>
          <w:b/>
          <w:i/>
        </w:rPr>
        <w:t>1.1. Thẩm quyền thành lập</w:t>
      </w:r>
    </w:p>
    <w:p w:rsidR="0001180C" w:rsidRPr="00F867D8" w:rsidRDefault="0001180C" w:rsidP="00824CD4">
      <w:pPr>
        <w:spacing w:before="60" w:after="60" w:line="288" w:lineRule="auto"/>
      </w:pPr>
      <w:r w:rsidRPr="00F867D8">
        <w:t>a) Quốc hội, Ủy ban thường vụ Quốc hội thành lập tổ chức KH&amp;CN thuộc Quốc hội, Ủy ban thường vụ Quốc hội;</w:t>
      </w:r>
    </w:p>
    <w:p w:rsidR="0001180C" w:rsidRPr="00F867D8" w:rsidRDefault="0001180C" w:rsidP="00824CD4">
      <w:pPr>
        <w:spacing w:before="60" w:after="60" w:line="288" w:lineRule="auto"/>
      </w:pPr>
      <w:r w:rsidRPr="00F867D8">
        <w:t>b) Chính phủ thành lập tổ chức KH&amp;CN thuộc Chính phủ;</w:t>
      </w:r>
    </w:p>
    <w:p w:rsidR="0001180C" w:rsidRPr="00F867D8" w:rsidRDefault="0001180C" w:rsidP="00824CD4">
      <w:pPr>
        <w:spacing w:before="60" w:after="60" w:line="288" w:lineRule="auto"/>
      </w:pPr>
      <w:r w:rsidRPr="00F867D8">
        <w:t>c) Toà án nhân dân tối cao thành lập tổ chức KH&amp;CN thuộc Tòa án nhân dân tối cao;</w:t>
      </w:r>
    </w:p>
    <w:p w:rsidR="0001180C" w:rsidRPr="00F867D8" w:rsidRDefault="0001180C" w:rsidP="00824CD4">
      <w:pPr>
        <w:spacing w:before="60" w:after="60" w:line="288" w:lineRule="auto"/>
      </w:pPr>
      <w:r w:rsidRPr="00F867D8">
        <w:t>d) Viện Kiểm sát nhân dân tối cao thành lập tổ chức KH&amp;CN thuộc Viện Kiểm sát nhân dân tối cao;</w:t>
      </w:r>
    </w:p>
    <w:p w:rsidR="0001180C" w:rsidRPr="00F867D8" w:rsidRDefault="0001180C" w:rsidP="00824CD4">
      <w:pPr>
        <w:spacing w:before="60" w:after="60" w:line="288" w:lineRule="auto"/>
      </w:pPr>
      <w:r w:rsidRPr="00F867D8">
        <w:t xml:space="preserve">đ) Thủ tướng Chính phủ thành lập hoặc ủy quyền cho Bộ trưởng, Thủ trưởng cơ quan ngang bộ, cơ quan thuộc Chính phủ thành lập tổ chức KH&amp;CN thuộc bộ, cơ quan ngang bộ, cơ quan thuộc Chính phủ; </w:t>
      </w:r>
    </w:p>
    <w:p w:rsidR="0001180C" w:rsidRPr="00F867D8" w:rsidRDefault="0001180C" w:rsidP="00824CD4">
      <w:pPr>
        <w:spacing w:before="60" w:after="60" w:line="288" w:lineRule="auto"/>
      </w:pPr>
      <w:r w:rsidRPr="00F867D8">
        <w:t>e) Bộ trưởng, Thủ trưởng cơ quan ngang bộ, cơ quan thuộc Chính phủ thành lập tổ chức KH&amp;CN thuộc bộ, cơ quan ngang bộ, cơ quan thuộc Chính phủ, trừ trường hợp quy định tại điểm đ khoản này;</w:t>
      </w:r>
    </w:p>
    <w:p w:rsidR="0001180C" w:rsidRPr="00F867D8" w:rsidRDefault="0001180C" w:rsidP="00824CD4">
      <w:pPr>
        <w:spacing w:before="60" w:after="60" w:line="288" w:lineRule="auto"/>
      </w:pPr>
      <w:r w:rsidRPr="00F867D8">
        <w:t>g) Ủy ban nhân dân cấp tỉnh thành lập tổ chức KH&amp;CN của địa phương theo thẩm quyền;</w:t>
      </w:r>
    </w:p>
    <w:p w:rsidR="0001180C" w:rsidRPr="00F867D8" w:rsidRDefault="0001180C" w:rsidP="00824CD4">
      <w:pPr>
        <w:spacing w:before="60" w:after="60" w:line="288" w:lineRule="auto"/>
      </w:pPr>
      <w:r w:rsidRPr="00F867D8">
        <w:t>h) Tổ chức chính trị, tổ chức chính trị - xã hội, tổ chức xã hội, tổ chức xã hội - nghề nghiệp thành lập tổ chức KH&amp;CN theo quy định của pháp luật và điều lệ;</w:t>
      </w:r>
    </w:p>
    <w:p w:rsidR="0001180C" w:rsidRPr="00F867D8" w:rsidRDefault="0001180C" w:rsidP="00824CD4">
      <w:pPr>
        <w:spacing w:before="60" w:after="60" w:line="288" w:lineRule="auto"/>
      </w:pPr>
      <w:r w:rsidRPr="00F867D8">
        <w:t xml:space="preserve">i) Doanh nghiệp, tổ chức khác, cá nhân thành lập tổ chức KH&amp;CN của mình. </w:t>
      </w:r>
    </w:p>
    <w:p w:rsidR="0001180C" w:rsidRPr="00F867D8" w:rsidRDefault="0001180C" w:rsidP="00824CD4">
      <w:pPr>
        <w:spacing w:before="60" w:after="60" w:line="288" w:lineRule="auto"/>
        <w:rPr>
          <w:b/>
          <w:i/>
        </w:rPr>
      </w:pPr>
      <w:r w:rsidRPr="00F867D8">
        <w:rPr>
          <w:b/>
          <w:i/>
        </w:rPr>
        <w:t xml:space="preserve">1.2. Loại hình tổ chức </w:t>
      </w:r>
    </w:p>
    <w:p w:rsidR="0001180C" w:rsidRPr="00F867D8" w:rsidRDefault="0001180C" w:rsidP="00824CD4">
      <w:pPr>
        <w:tabs>
          <w:tab w:val="left" w:pos="1080"/>
        </w:tabs>
        <w:spacing w:before="60" w:after="60" w:line="276" w:lineRule="auto"/>
      </w:pPr>
      <w:r w:rsidRPr="00F867D8">
        <w:rPr>
          <w:i/>
        </w:rPr>
        <w:t>- Tổ chức nghiên cứu khoa học và phát triển công nghệ:</w:t>
      </w:r>
      <w:r w:rsidRPr="00F867D8">
        <w:t xml:space="preserve"> Tổ chức nghiên cứu khoa học, tổ chức nghiên cứu khoa học và phát triển công nghệ được tổ chức dưới hình thức viện hàn lâm, viện, trung tâm, phòng thí nghiệm, trạm </w:t>
      </w:r>
      <w:r w:rsidRPr="00F867D8">
        <w:lastRenderedPageBreak/>
        <w:t>nghiên cứu, trạm quan trắc, trạm thử nghiệm và hình thức khác do Bộ trưởng Bộ KH&amp;CN quy định;</w:t>
      </w:r>
    </w:p>
    <w:p w:rsidR="0001180C" w:rsidRPr="00F867D8" w:rsidRDefault="0001180C" w:rsidP="00824CD4">
      <w:pPr>
        <w:tabs>
          <w:tab w:val="left" w:pos="1080"/>
        </w:tabs>
        <w:spacing w:before="60" w:after="60" w:line="276" w:lineRule="auto"/>
      </w:pPr>
      <w:r w:rsidRPr="00F867D8">
        <w:rPr>
          <w:i/>
        </w:rPr>
        <w:t>- Cơ sở giáo dục đại học, cao đẳng</w:t>
      </w:r>
      <w:r w:rsidRPr="00F867D8">
        <w:rPr>
          <w:rFonts w:ascii="Arial" w:hAnsi="Arial" w:cs="Arial"/>
        </w:rPr>
        <w:t xml:space="preserve"> </w:t>
      </w:r>
      <w:r w:rsidRPr="00F867D8">
        <w:t>được tổ chức theo quy định của Luật giáo dục đại học bao gồm: Trường đại học, học viện; đại học quốc gia</w:t>
      </w:r>
      <w:r>
        <w:t>,</w:t>
      </w:r>
      <w:r w:rsidRPr="00C87D04">
        <w:t xml:space="preserve"> </w:t>
      </w:r>
      <w:r w:rsidRPr="00F867D8">
        <w:t>đại học vùng; viện nghiên cứu khoa học được phép đào tạo trình độ tiến sĩ</w:t>
      </w:r>
      <w:r>
        <w:t>;</w:t>
      </w:r>
      <w:r w:rsidRPr="00F867D8">
        <w:t xml:space="preserve"> Trường cao đẳng được tổ chức theo Luật giáo dục nghề nghiệp;</w:t>
      </w:r>
    </w:p>
    <w:p w:rsidR="0001180C" w:rsidRPr="008565A5" w:rsidRDefault="0001180C" w:rsidP="00824CD4">
      <w:pPr>
        <w:spacing w:before="60" w:after="60" w:line="276" w:lineRule="auto"/>
        <w:rPr>
          <w:lang w:val="nl-NL"/>
        </w:rPr>
      </w:pPr>
      <w:r w:rsidRPr="00F867D8">
        <w:rPr>
          <w:i/>
        </w:rPr>
        <w:t>- Tổ chức dịch vụ KH&amp;CN</w:t>
      </w:r>
      <w:r>
        <w:rPr>
          <w:i/>
        </w:rPr>
        <w:t xml:space="preserve"> </w:t>
      </w:r>
      <w:r w:rsidRPr="00F867D8">
        <w:rPr>
          <w:lang w:val="nl-NL"/>
        </w:rPr>
        <w:t>được tổ chức dưới hình thức trung tâm, văn phòng, phòng thử nghiệm và hình thức khác do Bộ trưởng Bộ KH&amp;CN quy định. Đây</w:t>
      </w:r>
      <w:r w:rsidRPr="00F867D8">
        <w:rPr>
          <w:lang w:val="sv-SE"/>
        </w:rPr>
        <w:t xml:space="preserve"> l</w:t>
      </w:r>
      <w:r w:rsidRPr="008565A5">
        <w:rPr>
          <w:lang w:val="nl-NL"/>
        </w:rPr>
        <w:t xml:space="preserve">à những đơn vị có nhiệm vụ tiến hành các </w:t>
      </w:r>
      <w:r w:rsidRPr="00F867D8">
        <w:rPr>
          <w:lang w:val="nl-NL"/>
        </w:rPr>
        <w:t>hoạt động phục vụ, hỗ trợ kỹ thuật cho việc nghiên cứu khoa học và phát triển công nghệ; hoạt động liên quan đến sở hữu trí tuệ, chuyển giao công nghệ, tiêu chuẩn, quy chuẩn kỹ thuật, đo lường, chất lượng sản phẩm, hàng hóa, an toàn bức xạ, hạt nhân và năng lượng nguyên tử; dịch vụ về thông tin, tư vấn, đào tạo, bồi dưỡng, phổ biến, ứng dụng thành tựu KH&amp;CN trong các lĩnh vực kinh tế - xã hội</w:t>
      </w:r>
      <w:r w:rsidRPr="008565A5">
        <w:rPr>
          <w:lang w:val="nl-NL"/>
        </w:rPr>
        <w:t xml:space="preserve">. Tổ chức dịch vụ KH&amp;CN được quy định Quyết định số 12/2008/QĐ-BKHCN ngày 4/9/2008 của Bộ KH&amp;CN về việc ban hành một số bảng phân loại thống kê KH&amp;CN (Quyết định 12/2008/QĐ-BKHCN), bao gồm: </w:t>
      </w:r>
      <w:r w:rsidRPr="008565A5">
        <w:rPr>
          <w:i/>
          <w:lang w:val="nl-NL"/>
        </w:rPr>
        <w:t>“DV thông tin, thư viện”, “DV bảo tàng KH&amp;CN”, “DV dịch thuật, biên tập, xuất bản cho KH&amp;CN”, “DV điều tra cơ bản định kỳ, thường xuyên”, “DV thống kê, điều tra xã hội”, “DV tiêu chuẩn, quy chuẩn kỹ thuật, đo lường, chất lượng sản phẩm, hàng hóa”, “DV tư vấn về KH&amp;CN”, “DV sở hữu trí tuệ”, “DV năng lượng nguyên tử, an toàn bức xạ hạt nhân”, “DV chuyển giao công nghệ” và “DV KH&amp;CN khác”</w:t>
      </w:r>
      <w:r w:rsidRPr="008565A5">
        <w:rPr>
          <w:lang w:val="nl-NL"/>
        </w:rPr>
        <w:t xml:space="preserve">. </w:t>
      </w:r>
    </w:p>
    <w:p w:rsidR="0001180C" w:rsidRPr="008565A5" w:rsidRDefault="0001180C" w:rsidP="00824CD4">
      <w:pPr>
        <w:tabs>
          <w:tab w:val="left" w:pos="1080"/>
        </w:tabs>
        <w:spacing w:before="60" w:after="60" w:line="276" w:lineRule="auto"/>
        <w:rPr>
          <w:b/>
          <w:i/>
          <w:lang w:val="nl-NL"/>
        </w:rPr>
      </w:pPr>
      <w:r w:rsidRPr="008565A5">
        <w:rPr>
          <w:b/>
          <w:i/>
          <w:lang w:val="nl-NL"/>
        </w:rPr>
        <w:t>1.3. Lĩnh vực KH&amp;CN chính</w:t>
      </w:r>
    </w:p>
    <w:p w:rsidR="0001180C" w:rsidRPr="008565A5" w:rsidRDefault="0001180C" w:rsidP="00824CD4">
      <w:pPr>
        <w:spacing w:before="60" w:after="60" w:line="276" w:lineRule="auto"/>
        <w:rPr>
          <w:lang w:val="nl-NL"/>
        </w:rPr>
      </w:pPr>
      <w:r w:rsidRPr="008565A5">
        <w:rPr>
          <w:b/>
          <w:lang w:val="nl-NL"/>
        </w:rPr>
        <w:t>Lĩnh vực nghiên cứu</w:t>
      </w:r>
      <w:r w:rsidRPr="008565A5">
        <w:rPr>
          <w:lang w:val="nl-NL"/>
        </w:rPr>
        <w:t>: Tính số tổ chức KH&amp;CN chia theo lĩnh vực nghiên cứu. Tính đến cấp 1 của Bảng phân loại lĩnh vực nghiên cứu KH&amp;CN ban hành kèm theo Quyết định 12/2008/QĐ-BKHCN</w:t>
      </w:r>
      <w:r w:rsidRPr="008565A5" w:rsidDel="001A1F27">
        <w:rPr>
          <w:lang w:val="nl-NL"/>
        </w:rPr>
        <w:t xml:space="preserve"> </w:t>
      </w:r>
      <w:r w:rsidRPr="008565A5">
        <w:rPr>
          <w:lang w:val="nl-NL"/>
        </w:rPr>
        <w:t>như sau:</w:t>
      </w:r>
    </w:p>
    <w:p w:rsidR="0001180C" w:rsidRPr="008565A5" w:rsidRDefault="0001180C" w:rsidP="00824CD4">
      <w:pPr>
        <w:tabs>
          <w:tab w:val="left" w:pos="1080"/>
        </w:tabs>
        <w:spacing w:before="60" w:after="60" w:line="276" w:lineRule="auto"/>
        <w:rPr>
          <w:lang w:val="nl-NL"/>
        </w:rPr>
      </w:pPr>
      <w:r w:rsidRPr="008565A5">
        <w:rPr>
          <w:lang w:val="nl-NL"/>
        </w:rPr>
        <w:t>- Khoa học tự nhiên;</w:t>
      </w:r>
    </w:p>
    <w:p w:rsidR="0001180C" w:rsidRPr="008565A5" w:rsidRDefault="0001180C" w:rsidP="00824CD4">
      <w:pPr>
        <w:tabs>
          <w:tab w:val="left" w:pos="1080"/>
        </w:tabs>
        <w:spacing w:before="60" w:after="60" w:line="276" w:lineRule="auto"/>
        <w:rPr>
          <w:lang w:val="nl-NL"/>
        </w:rPr>
      </w:pPr>
      <w:r w:rsidRPr="008565A5">
        <w:rPr>
          <w:lang w:val="nl-NL"/>
        </w:rPr>
        <w:t>- Khoa học kỹ thuật và công nghệ;</w:t>
      </w:r>
    </w:p>
    <w:p w:rsidR="0001180C" w:rsidRPr="008565A5" w:rsidRDefault="0001180C" w:rsidP="00824CD4">
      <w:pPr>
        <w:tabs>
          <w:tab w:val="left" w:pos="1080"/>
        </w:tabs>
        <w:spacing w:before="60" w:after="60" w:line="276" w:lineRule="auto"/>
        <w:rPr>
          <w:lang w:val="nl-NL"/>
        </w:rPr>
      </w:pPr>
      <w:r w:rsidRPr="008565A5">
        <w:rPr>
          <w:lang w:val="nl-NL"/>
        </w:rPr>
        <w:t>- Khoa học y, dược;</w:t>
      </w:r>
    </w:p>
    <w:p w:rsidR="0001180C" w:rsidRPr="008565A5" w:rsidRDefault="0001180C" w:rsidP="00824CD4">
      <w:pPr>
        <w:tabs>
          <w:tab w:val="left" w:pos="1080"/>
        </w:tabs>
        <w:spacing w:before="60" w:after="60" w:line="276" w:lineRule="auto"/>
        <w:rPr>
          <w:lang w:val="nl-NL"/>
        </w:rPr>
      </w:pPr>
      <w:r w:rsidRPr="008565A5">
        <w:rPr>
          <w:lang w:val="nl-NL"/>
        </w:rPr>
        <w:t>- Khoa học nông nghiệp;</w:t>
      </w:r>
    </w:p>
    <w:p w:rsidR="0001180C" w:rsidRPr="008565A5" w:rsidRDefault="0001180C" w:rsidP="00824CD4">
      <w:pPr>
        <w:tabs>
          <w:tab w:val="left" w:pos="1080"/>
        </w:tabs>
        <w:spacing w:before="60" w:after="60" w:line="276" w:lineRule="auto"/>
        <w:rPr>
          <w:lang w:val="nl-NL"/>
        </w:rPr>
      </w:pPr>
      <w:r w:rsidRPr="008565A5">
        <w:rPr>
          <w:lang w:val="nl-NL"/>
        </w:rPr>
        <w:t>- Khoa học xã hội;</w:t>
      </w:r>
    </w:p>
    <w:p w:rsidR="0001180C" w:rsidRPr="008565A5" w:rsidRDefault="0001180C" w:rsidP="00824CD4">
      <w:pPr>
        <w:tabs>
          <w:tab w:val="left" w:pos="1080"/>
        </w:tabs>
        <w:spacing w:before="60" w:after="60" w:line="276" w:lineRule="auto"/>
        <w:rPr>
          <w:lang w:val="nl-NL"/>
        </w:rPr>
      </w:pPr>
      <w:r w:rsidRPr="008565A5">
        <w:rPr>
          <w:lang w:val="nl-NL"/>
        </w:rPr>
        <w:t>- Khoa học nhân văn.</w:t>
      </w:r>
    </w:p>
    <w:p w:rsidR="0001180C" w:rsidRPr="008565A5" w:rsidRDefault="0001180C" w:rsidP="00824CD4">
      <w:pPr>
        <w:tabs>
          <w:tab w:val="left" w:pos="1080"/>
        </w:tabs>
        <w:spacing w:before="60" w:after="60" w:line="276" w:lineRule="auto"/>
        <w:rPr>
          <w:lang w:val="nl-NL"/>
        </w:rPr>
      </w:pPr>
      <w:r w:rsidRPr="008565A5">
        <w:rPr>
          <w:lang w:val="nl-NL"/>
        </w:rPr>
        <w:t>Trường hợp tổ chức thực hiện nghiên cứu trong nhiều lĩnh vực thì chỉ lấy chức năng chính theo nhiệm vụ được giao.</w:t>
      </w:r>
    </w:p>
    <w:p w:rsidR="0001180C" w:rsidRPr="008565A5" w:rsidRDefault="0001180C" w:rsidP="00824CD4">
      <w:pPr>
        <w:tabs>
          <w:tab w:val="left" w:pos="1080"/>
        </w:tabs>
        <w:spacing w:before="60" w:after="60" w:line="288" w:lineRule="auto"/>
        <w:rPr>
          <w:b/>
          <w:i/>
          <w:lang w:val="nl-NL"/>
        </w:rPr>
      </w:pPr>
      <w:r w:rsidRPr="008565A5">
        <w:rPr>
          <w:b/>
          <w:i/>
          <w:lang w:val="nl-NL"/>
        </w:rPr>
        <w:t>1.4. Loại hình kinh tế</w:t>
      </w:r>
    </w:p>
    <w:p w:rsidR="0001180C" w:rsidRPr="008565A5" w:rsidRDefault="0001180C" w:rsidP="00824CD4">
      <w:pPr>
        <w:spacing w:before="60" w:after="60" w:line="288" w:lineRule="auto"/>
        <w:rPr>
          <w:lang w:val="nl-NL"/>
        </w:rPr>
      </w:pPr>
      <w:r w:rsidRPr="008565A5">
        <w:rPr>
          <w:lang w:val="nl-NL"/>
        </w:rPr>
        <w:t>Chia theo 3 loại hình kinh tế:</w:t>
      </w:r>
    </w:p>
    <w:p w:rsidR="0001180C" w:rsidRPr="008565A5" w:rsidRDefault="0001180C" w:rsidP="00824CD4">
      <w:pPr>
        <w:spacing w:before="60" w:after="60" w:line="288" w:lineRule="auto"/>
        <w:rPr>
          <w:lang w:val="nl-NL"/>
        </w:rPr>
      </w:pPr>
      <w:r w:rsidRPr="008565A5">
        <w:rPr>
          <w:lang w:val="nl-NL"/>
        </w:rPr>
        <w:lastRenderedPageBreak/>
        <w:t>- Nhà nước (Trung ương và địa phương);</w:t>
      </w:r>
    </w:p>
    <w:p w:rsidR="0001180C" w:rsidRPr="008565A5" w:rsidRDefault="0001180C" w:rsidP="00824CD4">
      <w:pPr>
        <w:spacing w:before="60" w:after="60" w:line="288" w:lineRule="auto"/>
        <w:rPr>
          <w:lang w:val="nl-NL"/>
        </w:rPr>
      </w:pPr>
      <w:r w:rsidRPr="008565A5">
        <w:rPr>
          <w:lang w:val="nl-NL"/>
        </w:rPr>
        <w:t>- Ngoài nhà nước;</w:t>
      </w:r>
    </w:p>
    <w:p w:rsidR="0001180C" w:rsidRPr="008565A5" w:rsidRDefault="0001180C" w:rsidP="00824CD4">
      <w:pPr>
        <w:spacing w:before="60" w:after="60" w:line="288" w:lineRule="auto"/>
        <w:rPr>
          <w:lang w:val="nl-NL"/>
        </w:rPr>
      </w:pPr>
      <w:r w:rsidRPr="008565A5">
        <w:rPr>
          <w:lang w:val="nl-NL"/>
        </w:rPr>
        <w:t>- Có vốn đầu tư nước ngoài.</w:t>
      </w:r>
    </w:p>
    <w:p w:rsidR="0001180C" w:rsidRPr="008565A5" w:rsidRDefault="0001180C" w:rsidP="00824CD4">
      <w:pPr>
        <w:spacing w:before="60" w:after="60" w:line="288" w:lineRule="auto"/>
        <w:rPr>
          <w:b/>
          <w:lang w:val="nl-NL"/>
        </w:rPr>
      </w:pPr>
      <w:r w:rsidRPr="008565A5">
        <w:rPr>
          <w:b/>
          <w:lang w:val="nl-NL"/>
        </w:rPr>
        <w:t>2. Cách ghi biểu</w:t>
      </w:r>
    </w:p>
    <w:p w:rsidR="0001180C" w:rsidRPr="008565A5" w:rsidRDefault="0001180C" w:rsidP="00824CD4">
      <w:pPr>
        <w:tabs>
          <w:tab w:val="left" w:pos="1080"/>
        </w:tabs>
        <w:spacing w:before="60" w:after="60" w:line="288" w:lineRule="auto"/>
        <w:rPr>
          <w:lang w:val="nl-NL"/>
        </w:rPr>
      </w:pPr>
      <w:r w:rsidRPr="008565A5">
        <w:rPr>
          <w:lang w:val="nl-NL"/>
        </w:rPr>
        <w:t>- Cột 1: Tổng số tổ chức KH&amp;CN, tương ứng với các dòng ở cột A;</w:t>
      </w:r>
    </w:p>
    <w:p w:rsidR="0001180C" w:rsidRPr="008565A5" w:rsidRDefault="0001180C" w:rsidP="00824CD4">
      <w:pPr>
        <w:tabs>
          <w:tab w:val="left" w:pos="1080"/>
        </w:tabs>
        <w:spacing w:before="60" w:after="60" w:line="288" w:lineRule="auto"/>
        <w:rPr>
          <w:lang w:val="nl-NL"/>
        </w:rPr>
      </w:pPr>
      <w:r w:rsidRPr="008565A5">
        <w:rPr>
          <w:lang w:val="nl-NL"/>
        </w:rPr>
        <w:t>- Cột 2-5: Tổng số tổ chức hoạt động KH&amp;CN theo loại hình kinh tế tương ứng với các dòng ở cột A.</w:t>
      </w:r>
    </w:p>
    <w:p w:rsidR="0001180C" w:rsidRPr="008565A5" w:rsidRDefault="0001180C" w:rsidP="00824CD4">
      <w:pPr>
        <w:spacing w:before="60" w:after="60" w:line="288" w:lineRule="auto"/>
        <w:rPr>
          <w:b/>
          <w:lang w:val="nl-NL"/>
        </w:rPr>
      </w:pPr>
      <w:r w:rsidRPr="008565A5">
        <w:rPr>
          <w:b/>
          <w:lang w:val="nl-NL"/>
        </w:rPr>
        <w:t xml:space="preserve">3. Nguồn số liệu </w:t>
      </w:r>
    </w:p>
    <w:p w:rsidR="0001180C" w:rsidRPr="008565A5" w:rsidRDefault="0001180C" w:rsidP="00824CD4">
      <w:pPr>
        <w:spacing w:before="60" w:after="60" w:line="288" w:lineRule="auto"/>
        <w:rPr>
          <w:color w:val="000000"/>
          <w:lang w:val="nl-NL"/>
        </w:rPr>
      </w:pPr>
      <w:r w:rsidRPr="008565A5">
        <w:rPr>
          <w:color w:val="000000"/>
          <w:lang w:val="nl-NL"/>
        </w:rPr>
        <w:t xml:space="preserve">Hồ sơ quản lý của </w:t>
      </w:r>
      <w:r w:rsidRPr="008565A5">
        <w:rPr>
          <w:rFonts w:eastAsia="Calibri"/>
          <w:color w:val="000000"/>
          <w:lang w:val="nl-NL"/>
        </w:rPr>
        <w:t>Văn phòng đăng ký hoạt động KH&amp;CN;</w:t>
      </w:r>
      <w:r w:rsidRPr="008565A5">
        <w:rPr>
          <w:color w:val="000000"/>
          <w:lang w:val="nl-NL"/>
        </w:rPr>
        <w:t xml:space="preserve"> Vụ </w:t>
      </w:r>
      <w:r w:rsidRPr="008565A5">
        <w:rPr>
          <w:rFonts w:eastAsia="Calibri"/>
          <w:color w:val="000000"/>
          <w:lang w:val="nl-NL"/>
        </w:rPr>
        <w:t xml:space="preserve">Tổ chức cán bộ </w:t>
      </w:r>
      <w:r w:rsidRPr="008565A5">
        <w:rPr>
          <w:lang w:val="nl-NL"/>
        </w:rPr>
        <w:t>(Bộ KH&amp;CN).</w:t>
      </w:r>
    </w:p>
    <w:p w:rsidR="0001180C" w:rsidRPr="008565A5" w:rsidRDefault="0001180C" w:rsidP="00824CD4">
      <w:pPr>
        <w:spacing w:before="60" w:after="60" w:line="288" w:lineRule="auto"/>
        <w:rPr>
          <w:color w:val="000000"/>
          <w:lang w:val="nl-NL"/>
        </w:rPr>
      </w:pPr>
      <w:r w:rsidRPr="008565A5">
        <w:rPr>
          <w:color w:val="000000"/>
          <w:lang w:val="nl-NL"/>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01180C" w:rsidRPr="008565A5" w:rsidRDefault="0001180C" w:rsidP="00824CD4">
      <w:pPr>
        <w:ind w:firstLine="567"/>
        <w:rPr>
          <w:lang w:val="nl-NL"/>
        </w:rPr>
        <w:sectPr w:rsidR="0001180C" w:rsidRPr="008565A5" w:rsidSect="00F83C00">
          <w:pgSz w:w="11907" w:h="16840" w:code="9"/>
          <w:pgMar w:top="1134" w:right="1134" w:bottom="1134" w:left="1701" w:header="709" w:footer="709" w:gutter="0"/>
          <w:cols w:space="708"/>
          <w:titlePg/>
          <w:docGrid w:linePitch="360"/>
        </w:sectPr>
      </w:pPr>
    </w:p>
    <w:p w:rsidR="0001180C" w:rsidRPr="008565A5" w:rsidRDefault="0001180C" w:rsidP="00824CD4">
      <w:pPr>
        <w:rPr>
          <w:lang w:val="nl-NL"/>
        </w:rPr>
      </w:pPr>
    </w:p>
    <w:tbl>
      <w:tblPr>
        <w:tblW w:w="13750" w:type="dxa"/>
        <w:tblInd w:w="675" w:type="dxa"/>
        <w:tblLook w:val="04A0" w:firstRow="1" w:lastRow="0" w:firstColumn="1" w:lastColumn="0" w:noHBand="0" w:noVBand="1"/>
      </w:tblPr>
      <w:tblGrid>
        <w:gridCol w:w="4395"/>
        <w:gridCol w:w="5812"/>
        <w:gridCol w:w="3543"/>
      </w:tblGrid>
      <w:tr w:rsidR="0001180C" w:rsidRPr="00F867D8" w:rsidTr="00F83C00">
        <w:tc>
          <w:tcPr>
            <w:tcW w:w="4395" w:type="dxa"/>
            <w:shd w:val="clear" w:color="auto" w:fill="auto"/>
          </w:tcPr>
          <w:p w:rsidR="0001180C" w:rsidRPr="008565A5" w:rsidRDefault="0001180C" w:rsidP="00F83C00">
            <w:pPr>
              <w:outlineLvl w:val="1"/>
              <w:rPr>
                <w:b/>
                <w:bCs/>
                <w:lang w:val="nl-NL"/>
              </w:rPr>
            </w:pPr>
            <w:r w:rsidRPr="008565A5">
              <w:rPr>
                <w:b/>
                <w:szCs w:val="26"/>
                <w:lang w:val="nl-NL"/>
              </w:rPr>
              <w:t>Biểu 02/KHCN-NL</w:t>
            </w:r>
          </w:p>
          <w:p w:rsidR="0001180C" w:rsidRPr="005811E1" w:rsidRDefault="0001180C" w:rsidP="00F83C00">
            <w:pPr>
              <w:outlineLvl w:val="0"/>
              <w:rPr>
                <w:lang w:val="nl-NL"/>
              </w:rPr>
            </w:pPr>
            <w:r w:rsidRPr="008565A5">
              <w:rPr>
                <w:lang w:val="nl-NL"/>
              </w:rPr>
              <w:t xml:space="preserve">Ban hành kèm theo </w:t>
            </w:r>
            <w:r w:rsidRPr="005811E1">
              <w:rPr>
                <w:iCs/>
                <w:color w:val="000000"/>
              </w:rPr>
              <w:t>Thông tư số 15/2018/TT-BKHCN ngày 15 tháng 11 năm 2018</w:t>
            </w:r>
          </w:p>
          <w:p w:rsidR="0001180C" w:rsidRPr="008565A5" w:rsidRDefault="0001180C" w:rsidP="00F83C00">
            <w:pPr>
              <w:rPr>
                <w:lang w:val="nl-NL"/>
              </w:rPr>
            </w:pPr>
            <w:r w:rsidRPr="008565A5">
              <w:rPr>
                <w:lang w:val="nl-NL"/>
              </w:rPr>
              <w:t>Ngày nhận báo cáo:</w:t>
            </w:r>
          </w:p>
          <w:p w:rsidR="0001180C" w:rsidRPr="008565A5" w:rsidRDefault="0001180C" w:rsidP="00F83C00">
            <w:pPr>
              <w:tabs>
                <w:tab w:val="left" w:pos="2350"/>
              </w:tabs>
              <w:rPr>
                <w:lang w:val="nl-NL"/>
              </w:rPr>
            </w:pPr>
            <w:r w:rsidRPr="008565A5">
              <w:rPr>
                <w:lang w:val="nl-NL"/>
              </w:rPr>
              <w:t>Ngày 15/02 năm sau</w:t>
            </w:r>
          </w:p>
        </w:tc>
        <w:tc>
          <w:tcPr>
            <w:tcW w:w="5812" w:type="dxa"/>
            <w:shd w:val="clear" w:color="auto" w:fill="auto"/>
          </w:tcPr>
          <w:p w:rsidR="0001180C" w:rsidRDefault="0001180C" w:rsidP="00F83C00">
            <w:pPr>
              <w:tabs>
                <w:tab w:val="left" w:pos="2350"/>
              </w:tabs>
              <w:jc w:val="center"/>
              <w:rPr>
                <w:b/>
                <w:sz w:val="26"/>
                <w:szCs w:val="26"/>
                <w:lang w:val="nl-NL"/>
              </w:rPr>
            </w:pPr>
            <w:r w:rsidRPr="008565A5">
              <w:rPr>
                <w:b/>
                <w:sz w:val="26"/>
                <w:szCs w:val="26"/>
                <w:lang w:val="nl-NL"/>
              </w:rPr>
              <w:t>SỐ NGƯỜI TRONG CÁC TỔ CHỨC</w:t>
            </w:r>
          </w:p>
          <w:p w:rsidR="0001180C" w:rsidRPr="008565A5" w:rsidRDefault="0001180C" w:rsidP="00F83C00">
            <w:pPr>
              <w:tabs>
                <w:tab w:val="left" w:pos="2350"/>
              </w:tabs>
              <w:jc w:val="center"/>
              <w:rPr>
                <w:b/>
                <w:sz w:val="26"/>
                <w:szCs w:val="26"/>
                <w:lang w:val="nl-NL"/>
              </w:rPr>
            </w:pPr>
            <w:r w:rsidRPr="008565A5">
              <w:rPr>
                <w:b/>
                <w:sz w:val="26"/>
                <w:szCs w:val="26"/>
                <w:lang w:val="nl-NL"/>
              </w:rPr>
              <w:t>KHOA HỌC VÀ CÔNG NGHỆ</w:t>
            </w:r>
          </w:p>
          <w:p w:rsidR="0001180C" w:rsidRPr="00F867D8" w:rsidRDefault="0001180C" w:rsidP="00F83C00">
            <w:pPr>
              <w:tabs>
                <w:tab w:val="left" w:pos="2350"/>
              </w:tabs>
              <w:jc w:val="center"/>
            </w:pPr>
            <w:r w:rsidRPr="00F867D8">
              <w:t>(Có đến ngày 31/12 năm.....)</w:t>
            </w:r>
          </w:p>
        </w:tc>
        <w:tc>
          <w:tcPr>
            <w:tcW w:w="3543"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C3244E">
              <w:t>Cục Thông tin KH&amp;CN quốc gia</w:t>
            </w:r>
          </w:p>
          <w:p w:rsidR="0001180C" w:rsidRPr="00F867D8" w:rsidRDefault="0001180C" w:rsidP="00F83C00">
            <w:pPr>
              <w:tabs>
                <w:tab w:val="left" w:pos="2350"/>
              </w:tabs>
            </w:pPr>
          </w:p>
        </w:tc>
      </w:tr>
    </w:tbl>
    <w:p w:rsidR="0001180C" w:rsidRPr="00F867D8" w:rsidRDefault="0001180C" w:rsidP="00824CD4">
      <w:pPr>
        <w:ind w:left="11520"/>
        <w:jc w:val="center"/>
        <w:rPr>
          <w:sz w:val="32"/>
        </w:rPr>
      </w:pPr>
      <w:r w:rsidRPr="00F867D8">
        <w:rPr>
          <w:i/>
          <w:szCs w:val="20"/>
        </w:rPr>
        <w:t>Đơn vị tính</w:t>
      </w:r>
      <w:r w:rsidRPr="00F867D8">
        <w:rPr>
          <w:i/>
          <w:szCs w:val="16"/>
        </w:rPr>
        <w:t>: Người</w:t>
      </w:r>
    </w:p>
    <w:tbl>
      <w:tblPr>
        <w:tblW w:w="46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994"/>
        <w:gridCol w:w="1133"/>
        <w:gridCol w:w="993"/>
        <w:gridCol w:w="1133"/>
        <w:gridCol w:w="993"/>
        <w:gridCol w:w="1133"/>
        <w:gridCol w:w="910"/>
        <w:gridCol w:w="1075"/>
        <w:gridCol w:w="990"/>
      </w:tblGrid>
      <w:tr w:rsidR="0001180C" w:rsidRPr="00F867D8" w:rsidTr="00F83C00">
        <w:tc>
          <w:tcPr>
            <w:tcW w:w="1598" w:type="pct"/>
            <w:vMerge w:val="restart"/>
            <w:vAlign w:val="center"/>
          </w:tcPr>
          <w:p w:rsidR="0001180C" w:rsidRPr="00F867D8" w:rsidRDefault="0001180C" w:rsidP="00F83C00">
            <w:pPr>
              <w:spacing w:before="40" w:after="40"/>
            </w:pPr>
          </w:p>
        </w:tc>
        <w:tc>
          <w:tcPr>
            <w:tcW w:w="361" w:type="pct"/>
            <w:vMerge w:val="restart"/>
            <w:vAlign w:val="center"/>
          </w:tcPr>
          <w:p w:rsidR="0001180C" w:rsidRPr="00F867D8" w:rsidRDefault="0001180C" w:rsidP="00F83C00">
            <w:pPr>
              <w:spacing w:before="40" w:after="40"/>
              <w:jc w:val="center"/>
            </w:pPr>
            <w:r w:rsidRPr="00F867D8">
              <w:t>Mã số</w:t>
            </w:r>
          </w:p>
        </w:tc>
        <w:tc>
          <w:tcPr>
            <w:tcW w:w="412" w:type="pct"/>
            <w:vMerge w:val="restart"/>
            <w:shd w:val="clear" w:color="auto" w:fill="auto"/>
            <w:vAlign w:val="center"/>
          </w:tcPr>
          <w:p w:rsidR="0001180C" w:rsidRPr="00F867D8" w:rsidRDefault="0001180C" w:rsidP="00F83C00">
            <w:pPr>
              <w:spacing w:before="40" w:after="40"/>
              <w:jc w:val="center"/>
            </w:pPr>
            <w:r w:rsidRPr="00F867D8">
              <w:t>Tổng số</w:t>
            </w:r>
          </w:p>
        </w:tc>
        <w:tc>
          <w:tcPr>
            <w:tcW w:w="1877" w:type="pct"/>
            <w:gridSpan w:val="5"/>
            <w:vAlign w:val="center"/>
          </w:tcPr>
          <w:p w:rsidR="0001180C" w:rsidRPr="00F867D8" w:rsidRDefault="0001180C" w:rsidP="00F83C00">
            <w:pPr>
              <w:spacing w:before="40" w:after="40"/>
              <w:jc w:val="center"/>
            </w:pPr>
            <w:r w:rsidRPr="00F867D8">
              <w:t>Chia theo trình độ chuyên môn</w:t>
            </w:r>
          </w:p>
        </w:tc>
        <w:tc>
          <w:tcPr>
            <w:tcW w:w="751" w:type="pct"/>
            <w:gridSpan w:val="2"/>
            <w:vAlign w:val="center"/>
          </w:tcPr>
          <w:p w:rsidR="0001180C" w:rsidRPr="00F867D8" w:rsidRDefault="0001180C" w:rsidP="00F83C00">
            <w:pPr>
              <w:spacing w:before="40" w:after="40"/>
              <w:jc w:val="center"/>
            </w:pPr>
            <w:r w:rsidRPr="00F867D8">
              <w:t>Chức danh</w:t>
            </w:r>
          </w:p>
        </w:tc>
      </w:tr>
      <w:tr w:rsidR="0001180C" w:rsidRPr="00F867D8" w:rsidTr="00F83C00">
        <w:tc>
          <w:tcPr>
            <w:tcW w:w="1598" w:type="pct"/>
            <w:vMerge/>
          </w:tcPr>
          <w:p w:rsidR="0001180C" w:rsidRPr="00F867D8" w:rsidRDefault="0001180C" w:rsidP="00F83C00">
            <w:pPr>
              <w:spacing w:before="40" w:after="40"/>
            </w:pPr>
          </w:p>
        </w:tc>
        <w:tc>
          <w:tcPr>
            <w:tcW w:w="361" w:type="pct"/>
            <w:vMerge/>
            <w:vAlign w:val="center"/>
          </w:tcPr>
          <w:p w:rsidR="0001180C" w:rsidRPr="00F867D8" w:rsidRDefault="0001180C" w:rsidP="00F83C00">
            <w:pPr>
              <w:spacing w:before="40" w:after="40"/>
              <w:jc w:val="center"/>
            </w:pPr>
          </w:p>
        </w:tc>
        <w:tc>
          <w:tcPr>
            <w:tcW w:w="412" w:type="pct"/>
            <w:vMerge/>
            <w:shd w:val="clear" w:color="auto" w:fill="auto"/>
            <w:vAlign w:val="center"/>
          </w:tcPr>
          <w:p w:rsidR="0001180C" w:rsidRPr="00F867D8" w:rsidRDefault="0001180C" w:rsidP="00F83C00">
            <w:pPr>
              <w:spacing w:before="40" w:after="40"/>
              <w:jc w:val="center"/>
            </w:pPr>
          </w:p>
        </w:tc>
        <w:tc>
          <w:tcPr>
            <w:tcW w:w="361" w:type="pct"/>
            <w:vAlign w:val="center"/>
          </w:tcPr>
          <w:p w:rsidR="0001180C" w:rsidRPr="00F867D8" w:rsidRDefault="0001180C" w:rsidP="00F83C00">
            <w:pPr>
              <w:spacing w:before="40" w:after="40"/>
              <w:jc w:val="center"/>
            </w:pPr>
            <w:r w:rsidRPr="00F867D8">
              <w:t>Tiến sĩ</w:t>
            </w:r>
          </w:p>
        </w:tc>
        <w:tc>
          <w:tcPr>
            <w:tcW w:w="412" w:type="pct"/>
            <w:shd w:val="clear" w:color="auto" w:fill="auto"/>
            <w:vAlign w:val="center"/>
          </w:tcPr>
          <w:p w:rsidR="0001180C" w:rsidRPr="00F867D8" w:rsidRDefault="0001180C" w:rsidP="00F83C00">
            <w:pPr>
              <w:spacing w:before="40" w:after="40"/>
              <w:jc w:val="center"/>
            </w:pPr>
            <w:r w:rsidRPr="00F867D8">
              <w:t>Thạc sĩ</w:t>
            </w:r>
          </w:p>
        </w:tc>
        <w:tc>
          <w:tcPr>
            <w:tcW w:w="361" w:type="pct"/>
            <w:shd w:val="clear" w:color="auto" w:fill="auto"/>
            <w:vAlign w:val="center"/>
          </w:tcPr>
          <w:p w:rsidR="0001180C" w:rsidRPr="00F867D8" w:rsidRDefault="0001180C" w:rsidP="00F83C00">
            <w:pPr>
              <w:spacing w:before="40" w:after="40"/>
              <w:jc w:val="center"/>
            </w:pPr>
            <w:r w:rsidRPr="00F867D8">
              <w:t>Đại học</w:t>
            </w:r>
          </w:p>
        </w:tc>
        <w:tc>
          <w:tcPr>
            <w:tcW w:w="412" w:type="pct"/>
            <w:shd w:val="clear" w:color="auto" w:fill="auto"/>
            <w:vAlign w:val="center"/>
          </w:tcPr>
          <w:p w:rsidR="0001180C" w:rsidRPr="00F867D8" w:rsidRDefault="0001180C" w:rsidP="00F83C00">
            <w:pPr>
              <w:spacing w:before="40" w:after="40"/>
              <w:jc w:val="center"/>
            </w:pPr>
            <w:r w:rsidRPr="00F867D8">
              <w:t>Cao đẳng</w:t>
            </w:r>
          </w:p>
        </w:tc>
        <w:tc>
          <w:tcPr>
            <w:tcW w:w="331" w:type="pct"/>
            <w:vAlign w:val="center"/>
          </w:tcPr>
          <w:p w:rsidR="0001180C" w:rsidRPr="00F867D8" w:rsidRDefault="0001180C" w:rsidP="00F83C00">
            <w:pPr>
              <w:spacing w:before="40" w:after="40"/>
              <w:jc w:val="center"/>
            </w:pPr>
            <w:r w:rsidRPr="00F867D8">
              <w:t>Khác</w:t>
            </w:r>
          </w:p>
        </w:tc>
        <w:tc>
          <w:tcPr>
            <w:tcW w:w="391" w:type="pct"/>
            <w:vAlign w:val="center"/>
          </w:tcPr>
          <w:p w:rsidR="0001180C" w:rsidRPr="00F867D8" w:rsidRDefault="0001180C" w:rsidP="00F83C00">
            <w:pPr>
              <w:spacing w:before="40" w:after="40"/>
              <w:jc w:val="center"/>
            </w:pPr>
            <w:r w:rsidRPr="00F867D8">
              <w:t>Giáo sư</w:t>
            </w:r>
          </w:p>
        </w:tc>
        <w:tc>
          <w:tcPr>
            <w:tcW w:w="360" w:type="pct"/>
            <w:vAlign w:val="center"/>
          </w:tcPr>
          <w:p w:rsidR="0001180C" w:rsidRPr="00F867D8" w:rsidRDefault="0001180C" w:rsidP="00F83C00">
            <w:pPr>
              <w:spacing w:before="40" w:after="40"/>
              <w:jc w:val="center"/>
            </w:pPr>
            <w:r w:rsidRPr="00F867D8">
              <w:t>Phó Giáo sư</w:t>
            </w:r>
          </w:p>
        </w:tc>
      </w:tr>
      <w:tr w:rsidR="0001180C" w:rsidRPr="00F867D8" w:rsidTr="00F83C00">
        <w:tc>
          <w:tcPr>
            <w:tcW w:w="1598" w:type="pct"/>
            <w:vAlign w:val="center"/>
          </w:tcPr>
          <w:p w:rsidR="0001180C" w:rsidRPr="00F867D8" w:rsidRDefault="0001180C" w:rsidP="00F83C00">
            <w:pPr>
              <w:spacing w:before="40" w:after="40"/>
              <w:jc w:val="center"/>
            </w:pPr>
            <w:r w:rsidRPr="00F867D8">
              <w:t>A</w:t>
            </w:r>
          </w:p>
        </w:tc>
        <w:tc>
          <w:tcPr>
            <w:tcW w:w="361" w:type="pct"/>
            <w:vAlign w:val="center"/>
          </w:tcPr>
          <w:p w:rsidR="0001180C" w:rsidRPr="00F867D8" w:rsidRDefault="0001180C" w:rsidP="00F83C00">
            <w:pPr>
              <w:spacing w:before="40" w:after="40"/>
              <w:jc w:val="center"/>
            </w:pPr>
            <w:r w:rsidRPr="00F867D8">
              <w:t>B</w:t>
            </w:r>
          </w:p>
        </w:tc>
        <w:tc>
          <w:tcPr>
            <w:tcW w:w="412" w:type="pct"/>
            <w:shd w:val="clear" w:color="auto" w:fill="auto"/>
            <w:vAlign w:val="center"/>
          </w:tcPr>
          <w:p w:rsidR="0001180C" w:rsidRPr="00F867D8" w:rsidRDefault="0001180C" w:rsidP="00F83C00">
            <w:pPr>
              <w:spacing w:before="40" w:after="40"/>
              <w:jc w:val="center"/>
            </w:pPr>
            <w:r w:rsidRPr="00F867D8">
              <w:t>1</w:t>
            </w:r>
          </w:p>
        </w:tc>
        <w:tc>
          <w:tcPr>
            <w:tcW w:w="361" w:type="pct"/>
            <w:vAlign w:val="center"/>
          </w:tcPr>
          <w:p w:rsidR="0001180C" w:rsidRPr="00F867D8" w:rsidRDefault="0001180C" w:rsidP="00F83C00">
            <w:pPr>
              <w:spacing w:before="40" w:after="40"/>
              <w:jc w:val="center"/>
            </w:pPr>
            <w:r w:rsidRPr="00F867D8">
              <w:t>2</w:t>
            </w:r>
          </w:p>
        </w:tc>
        <w:tc>
          <w:tcPr>
            <w:tcW w:w="412" w:type="pct"/>
            <w:shd w:val="clear" w:color="auto" w:fill="auto"/>
            <w:vAlign w:val="center"/>
          </w:tcPr>
          <w:p w:rsidR="0001180C" w:rsidRPr="00F867D8" w:rsidRDefault="0001180C" w:rsidP="00F83C00">
            <w:pPr>
              <w:spacing w:before="40" w:after="40"/>
              <w:jc w:val="center"/>
            </w:pPr>
            <w:r w:rsidRPr="00F867D8">
              <w:t>3</w:t>
            </w:r>
          </w:p>
        </w:tc>
        <w:tc>
          <w:tcPr>
            <w:tcW w:w="361" w:type="pct"/>
            <w:shd w:val="clear" w:color="auto" w:fill="auto"/>
            <w:vAlign w:val="center"/>
          </w:tcPr>
          <w:p w:rsidR="0001180C" w:rsidRPr="00F867D8" w:rsidRDefault="0001180C" w:rsidP="00F83C00">
            <w:pPr>
              <w:spacing w:before="40" w:after="40"/>
              <w:jc w:val="center"/>
            </w:pPr>
            <w:r w:rsidRPr="00F867D8">
              <w:t>4</w:t>
            </w:r>
          </w:p>
        </w:tc>
        <w:tc>
          <w:tcPr>
            <w:tcW w:w="412" w:type="pct"/>
            <w:shd w:val="clear" w:color="auto" w:fill="auto"/>
            <w:vAlign w:val="center"/>
          </w:tcPr>
          <w:p w:rsidR="0001180C" w:rsidRPr="00F867D8" w:rsidRDefault="0001180C" w:rsidP="00F83C00">
            <w:pPr>
              <w:spacing w:before="40" w:after="40"/>
              <w:jc w:val="center"/>
            </w:pPr>
            <w:r w:rsidRPr="00F867D8">
              <w:t>5</w:t>
            </w:r>
          </w:p>
        </w:tc>
        <w:tc>
          <w:tcPr>
            <w:tcW w:w="331" w:type="pct"/>
            <w:vAlign w:val="center"/>
          </w:tcPr>
          <w:p w:rsidR="0001180C" w:rsidRPr="00F867D8" w:rsidRDefault="0001180C" w:rsidP="00F83C00">
            <w:pPr>
              <w:spacing w:before="40" w:after="40"/>
              <w:jc w:val="center"/>
            </w:pPr>
            <w:r w:rsidRPr="00F867D8">
              <w:t>6</w:t>
            </w:r>
          </w:p>
        </w:tc>
        <w:tc>
          <w:tcPr>
            <w:tcW w:w="391" w:type="pct"/>
            <w:vAlign w:val="center"/>
          </w:tcPr>
          <w:p w:rsidR="0001180C" w:rsidRPr="00F867D8" w:rsidRDefault="0001180C" w:rsidP="00F83C00">
            <w:pPr>
              <w:spacing w:before="40" w:after="40"/>
              <w:jc w:val="center"/>
            </w:pPr>
            <w:r w:rsidRPr="00F867D8">
              <w:t>7</w:t>
            </w:r>
          </w:p>
        </w:tc>
        <w:tc>
          <w:tcPr>
            <w:tcW w:w="360" w:type="pct"/>
            <w:vAlign w:val="center"/>
          </w:tcPr>
          <w:p w:rsidR="0001180C" w:rsidRPr="00F867D8" w:rsidRDefault="0001180C" w:rsidP="00F83C00">
            <w:pPr>
              <w:spacing w:before="40" w:after="40"/>
              <w:jc w:val="center"/>
            </w:pPr>
            <w:r w:rsidRPr="00F867D8">
              <w:t>8</w:t>
            </w:r>
          </w:p>
        </w:tc>
      </w:tr>
      <w:tr w:rsidR="0001180C" w:rsidRPr="00F867D8" w:rsidTr="00F83C00">
        <w:tc>
          <w:tcPr>
            <w:tcW w:w="1598" w:type="pct"/>
            <w:vAlign w:val="center"/>
          </w:tcPr>
          <w:p w:rsidR="0001180C" w:rsidRPr="00F867D8" w:rsidRDefault="0001180C" w:rsidP="00F83C00">
            <w:pPr>
              <w:spacing w:before="40" w:after="40"/>
              <w:rPr>
                <w:b/>
              </w:rPr>
            </w:pPr>
            <w:r w:rsidRPr="00F867D8">
              <w:rPr>
                <w:b/>
              </w:rPr>
              <w:t>1. Tổng số</w:t>
            </w:r>
          </w:p>
        </w:tc>
        <w:tc>
          <w:tcPr>
            <w:tcW w:w="361" w:type="pct"/>
            <w:vAlign w:val="center"/>
          </w:tcPr>
          <w:p w:rsidR="0001180C" w:rsidRPr="00F867D8" w:rsidRDefault="0001180C" w:rsidP="00F83C00">
            <w:pPr>
              <w:spacing w:before="40" w:after="40"/>
              <w:jc w:val="center"/>
            </w:pPr>
            <w:r w:rsidRPr="00F867D8">
              <w:t>01</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i/>
              </w:rPr>
            </w:pPr>
            <w:r w:rsidRPr="00F867D8">
              <w:rPr>
                <w:i/>
              </w:rPr>
              <w:t>Trong đó: Nữ</w:t>
            </w:r>
          </w:p>
        </w:tc>
        <w:tc>
          <w:tcPr>
            <w:tcW w:w="361" w:type="pct"/>
            <w:vAlign w:val="center"/>
          </w:tcPr>
          <w:p w:rsidR="0001180C" w:rsidRPr="00F867D8" w:rsidRDefault="0001180C" w:rsidP="00F83C00">
            <w:pPr>
              <w:spacing w:before="40" w:after="40"/>
              <w:jc w:val="center"/>
            </w:pPr>
            <w:r w:rsidRPr="00F867D8">
              <w:t>02</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b/>
              </w:rPr>
            </w:pPr>
            <w:r w:rsidRPr="00F867D8">
              <w:rPr>
                <w:b/>
              </w:rPr>
              <w:lastRenderedPageBreak/>
              <w:t>2. Chia theo loại hình tổ chức</w:t>
            </w:r>
          </w:p>
        </w:tc>
        <w:tc>
          <w:tcPr>
            <w:tcW w:w="361" w:type="pct"/>
            <w:vAlign w:val="center"/>
          </w:tcPr>
          <w:p w:rsidR="0001180C" w:rsidRPr="00F867D8" w:rsidRDefault="0001180C" w:rsidP="00F83C00">
            <w:pPr>
              <w:spacing w:before="40" w:after="40"/>
              <w:jc w:val="center"/>
            </w:pP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Tổ chức nghiên cứu khoa học và phát triển công nghệ</w:t>
            </w:r>
          </w:p>
        </w:tc>
        <w:tc>
          <w:tcPr>
            <w:tcW w:w="361" w:type="pct"/>
            <w:vAlign w:val="center"/>
          </w:tcPr>
          <w:p w:rsidR="0001180C" w:rsidRPr="00F867D8" w:rsidRDefault="0001180C" w:rsidP="00F83C00">
            <w:pPr>
              <w:spacing w:before="40" w:after="40"/>
              <w:jc w:val="center"/>
            </w:pPr>
            <w:r w:rsidRPr="00F867D8">
              <w:t>03</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t xml:space="preserve">Trong đó:                      </w:t>
            </w:r>
            <w:r w:rsidRPr="00F867D8">
              <w:t>+ Nữ</w:t>
            </w:r>
          </w:p>
        </w:tc>
        <w:tc>
          <w:tcPr>
            <w:tcW w:w="361" w:type="pct"/>
            <w:vAlign w:val="center"/>
          </w:tcPr>
          <w:p w:rsidR="0001180C" w:rsidRPr="00F867D8" w:rsidRDefault="0001180C" w:rsidP="00F83C00">
            <w:pPr>
              <w:spacing w:before="40" w:after="40"/>
              <w:jc w:val="center"/>
            </w:pPr>
            <w:r w:rsidRPr="00F867D8">
              <w:t>04</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xml:space="preserve">                                      + Dân tộc thiểu số</w:t>
            </w:r>
          </w:p>
        </w:tc>
        <w:tc>
          <w:tcPr>
            <w:tcW w:w="361" w:type="pct"/>
            <w:vAlign w:val="center"/>
          </w:tcPr>
          <w:p w:rsidR="0001180C" w:rsidRPr="00F867D8" w:rsidRDefault="0001180C" w:rsidP="00F83C00">
            <w:pPr>
              <w:spacing w:before="40" w:after="40"/>
              <w:jc w:val="center"/>
            </w:pPr>
            <w:r w:rsidRPr="00F867D8">
              <w:t>05</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Cơ sở giáo dục đại học, cao đẳng</w:t>
            </w:r>
          </w:p>
        </w:tc>
        <w:tc>
          <w:tcPr>
            <w:tcW w:w="361" w:type="pct"/>
            <w:vAlign w:val="center"/>
          </w:tcPr>
          <w:p w:rsidR="0001180C" w:rsidRPr="00F867D8" w:rsidRDefault="0001180C" w:rsidP="00F83C00">
            <w:pPr>
              <w:spacing w:before="40" w:after="40"/>
              <w:jc w:val="center"/>
            </w:pPr>
            <w:r w:rsidRPr="00F867D8">
              <w:t>06</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Trong</w:t>
            </w:r>
            <w:r>
              <w:t xml:space="preserve"> đó:                    </w:t>
            </w:r>
            <w:r w:rsidRPr="00F867D8">
              <w:t xml:space="preserve">  + Nữ</w:t>
            </w:r>
          </w:p>
        </w:tc>
        <w:tc>
          <w:tcPr>
            <w:tcW w:w="361" w:type="pct"/>
            <w:vAlign w:val="center"/>
          </w:tcPr>
          <w:p w:rsidR="0001180C" w:rsidRPr="00F867D8" w:rsidRDefault="0001180C" w:rsidP="00F83C00">
            <w:pPr>
              <w:spacing w:before="40" w:after="40"/>
              <w:jc w:val="center"/>
            </w:pPr>
            <w:r w:rsidRPr="00F867D8">
              <w:t>07</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xml:space="preserve">                                      + Dân tộc thiểu số</w:t>
            </w:r>
          </w:p>
        </w:tc>
        <w:tc>
          <w:tcPr>
            <w:tcW w:w="361" w:type="pct"/>
            <w:vAlign w:val="center"/>
          </w:tcPr>
          <w:p w:rsidR="0001180C" w:rsidRPr="00F867D8" w:rsidRDefault="0001180C" w:rsidP="00F83C00">
            <w:pPr>
              <w:spacing w:before="40" w:after="40"/>
              <w:jc w:val="center"/>
            </w:pPr>
            <w:r w:rsidRPr="00F867D8">
              <w:t>08</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Tổ chức dịch vụ KH&amp;CN</w:t>
            </w:r>
          </w:p>
        </w:tc>
        <w:tc>
          <w:tcPr>
            <w:tcW w:w="361" w:type="pct"/>
            <w:vAlign w:val="center"/>
          </w:tcPr>
          <w:p w:rsidR="0001180C" w:rsidRPr="00F867D8" w:rsidRDefault="0001180C" w:rsidP="00F83C00">
            <w:pPr>
              <w:spacing w:before="40" w:after="40"/>
              <w:jc w:val="center"/>
            </w:pPr>
            <w:r w:rsidRPr="00F867D8">
              <w:t>09</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Trong đó:                      + Nữ</w:t>
            </w:r>
          </w:p>
        </w:tc>
        <w:tc>
          <w:tcPr>
            <w:tcW w:w="361" w:type="pct"/>
            <w:vAlign w:val="center"/>
          </w:tcPr>
          <w:p w:rsidR="0001180C" w:rsidRPr="00F867D8" w:rsidRDefault="0001180C" w:rsidP="00F83C00">
            <w:pPr>
              <w:spacing w:before="40" w:after="40"/>
              <w:jc w:val="center"/>
            </w:pPr>
            <w:r w:rsidRPr="00F867D8">
              <w:t>10</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xml:space="preserve">                                     + Dân tộc thiểu số</w:t>
            </w:r>
          </w:p>
        </w:tc>
        <w:tc>
          <w:tcPr>
            <w:tcW w:w="361" w:type="pct"/>
            <w:vAlign w:val="center"/>
          </w:tcPr>
          <w:p w:rsidR="0001180C" w:rsidRPr="00F867D8" w:rsidRDefault="0001180C" w:rsidP="00F83C00">
            <w:pPr>
              <w:spacing w:before="40" w:after="40"/>
              <w:jc w:val="center"/>
            </w:pPr>
            <w:r w:rsidRPr="00F867D8">
              <w:t>11</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b/>
              </w:rPr>
            </w:pPr>
            <w:r w:rsidRPr="00F867D8">
              <w:rPr>
                <w:b/>
              </w:rPr>
              <w:t>3. Chia theo quốc tịch</w:t>
            </w:r>
          </w:p>
        </w:tc>
        <w:tc>
          <w:tcPr>
            <w:tcW w:w="361" w:type="pct"/>
            <w:vAlign w:val="center"/>
          </w:tcPr>
          <w:p w:rsidR="0001180C" w:rsidRPr="00F867D8" w:rsidRDefault="0001180C" w:rsidP="00F83C00">
            <w:pPr>
              <w:spacing w:before="40" w:after="40"/>
              <w:jc w:val="center"/>
            </w:pP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b/>
                <w:i/>
              </w:rPr>
            </w:pPr>
            <w:r w:rsidRPr="00F867D8">
              <w:t>- Người Việt Nam</w:t>
            </w:r>
          </w:p>
        </w:tc>
        <w:tc>
          <w:tcPr>
            <w:tcW w:w="361" w:type="pct"/>
            <w:vAlign w:val="center"/>
          </w:tcPr>
          <w:p w:rsidR="0001180C" w:rsidRPr="00F867D8" w:rsidRDefault="0001180C" w:rsidP="00F83C00">
            <w:pPr>
              <w:spacing w:before="40" w:after="40"/>
              <w:jc w:val="center"/>
            </w:pPr>
            <w:r w:rsidRPr="00F867D8">
              <w:t>12</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37426D">
            <w:pPr>
              <w:numPr>
                <w:ilvl w:val="0"/>
                <w:numId w:val="4"/>
              </w:numPr>
              <w:snapToGrid/>
              <w:spacing w:before="40" w:after="40"/>
            </w:pPr>
            <w:r w:rsidRPr="00F867D8">
              <w:lastRenderedPageBreak/>
              <w:t>Dân tộc Kinh</w:t>
            </w:r>
          </w:p>
        </w:tc>
        <w:tc>
          <w:tcPr>
            <w:tcW w:w="361" w:type="pct"/>
            <w:vAlign w:val="center"/>
          </w:tcPr>
          <w:p w:rsidR="0001180C" w:rsidRPr="00F867D8" w:rsidRDefault="0001180C" w:rsidP="00F83C00">
            <w:pPr>
              <w:spacing w:before="40" w:after="40"/>
              <w:jc w:val="center"/>
            </w:pPr>
            <w:r w:rsidRPr="00F867D8">
              <w:t>13</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37426D">
            <w:pPr>
              <w:numPr>
                <w:ilvl w:val="0"/>
                <w:numId w:val="4"/>
              </w:numPr>
              <w:snapToGrid/>
              <w:spacing w:before="40" w:after="40"/>
            </w:pPr>
            <w:r w:rsidRPr="00F867D8">
              <w:t>Dân tộc thiểu số</w:t>
            </w:r>
          </w:p>
        </w:tc>
        <w:tc>
          <w:tcPr>
            <w:tcW w:w="361" w:type="pct"/>
            <w:vAlign w:val="center"/>
          </w:tcPr>
          <w:p w:rsidR="0001180C" w:rsidRPr="00F867D8" w:rsidRDefault="0001180C" w:rsidP="00F83C00">
            <w:pPr>
              <w:spacing w:before="40" w:after="40"/>
              <w:jc w:val="center"/>
            </w:pPr>
            <w:r w:rsidRPr="00F867D8">
              <w:t>14</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Người nước ngoài</w:t>
            </w:r>
          </w:p>
        </w:tc>
        <w:tc>
          <w:tcPr>
            <w:tcW w:w="361" w:type="pct"/>
            <w:vAlign w:val="center"/>
          </w:tcPr>
          <w:p w:rsidR="0001180C" w:rsidRPr="00F867D8" w:rsidRDefault="0001180C" w:rsidP="00F83C00">
            <w:pPr>
              <w:spacing w:before="40" w:after="40"/>
              <w:jc w:val="center"/>
            </w:pPr>
            <w:r w:rsidRPr="00F867D8">
              <w:t>15</w:t>
            </w:r>
          </w:p>
        </w:tc>
        <w:tc>
          <w:tcPr>
            <w:tcW w:w="412" w:type="pct"/>
            <w:shd w:val="clear" w:color="auto" w:fill="auto"/>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vAlign w:val="center"/>
          </w:tcPr>
          <w:p w:rsidR="0001180C" w:rsidRPr="00F867D8" w:rsidRDefault="0001180C" w:rsidP="00F83C00">
            <w:pPr>
              <w:spacing w:before="40" w:after="40"/>
            </w:pPr>
          </w:p>
        </w:tc>
        <w:tc>
          <w:tcPr>
            <w:tcW w:w="360" w:type="pct"/>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b/>
              </w:rPr>
            </w:pPr>
            <w:r w:rsidRPr="00F867D8">
              <w:rPr>
                <w:b/>
              </w:rPr>
              <w:t>4. Chia theo lĩnh vực đào tạo</w:t>
            </w:r>
          </w:p>
        </w:tc>
        <w:tc>
          <w:tcPr>
            <w:tcW w:w="361" w:type="pct"/>
            <w:vAlign w:val="center"/>
          </w:tcPr>
          <w:p w:rsidR="0001180C" w:rsidRPr="00F867D8" w:rsidRDefault="0001180C" w:rsidP="00F83C00">
            <w:pPr>
              <w:spacing w:before="40" w:after="40"/>
              <w:jc w:val="center"/>
            </w:pP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tự nhiên</w:t>
            </w:r>
          </w:p>
        </w:tc>
        <w:tc>
          <w:tcPr>
            <w:tcW w:w="361" w:type="pct"/>
            <w:vAlign w:val="center"/>
          </w:tcPr>
          <w:p w:rsidR="0001180C" w:rsidRPr="00F867D8" w:rsidRDefault="0001180C" w:rsidP="00F83C00">
            <w:pPr>
              <w:spacing w:before="40" w:after="40"/>
              <w:jc w:val="center"/>
            </w:pPr>
            <w:r w:rsidRPr="00F867D8">
              <w:t>16</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kỹ thuật và công nghệ</w:t>
            </w:r>
          </w:p>
        </w:tc>
        <w:tc>
          <w:tcPr>
            <w:tcW w:w="361" w:type="pct"/>
            <w:vAlign w:val="center"/>
          </w:tcPr>
          <w:p w:rsidR="0001180C" w:rsidRPr="00F867D8" w:rsidRDefault="0001180C" w:rsidP="00F83C00">
            <w:pPr>
              <w:spacing w:before="40" w:after="40"/>
              <w:jc w:val="center"/>
            </w:pPr>
            <w:r w:rsidRPr="00F867D8">
              <w:t>17</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y, dược</w:t>
            </w:r>
          </w:p>
        </w:tc>
        <w:tc>
          <w:tcPr>
            <w:tcW w:w="361" w:type="pct"/>
            <w:vAlign w:val="center"/>
          </w:tcPr>
          <w:p w:rsidR="0001180C" w:rsidRPr="00F867D8" w:rsidRDefault="0001180C" w:rsidP="00F83C00">
            <w:pPr>
              <w:spacing w:before="40" w:after="40"/>
              <w:jc w:val="center"/>
            </w:pPr>
            <w:r w:rsidRPr="00F867D8">
              <w:t>18</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nông nghiệp</w:t>
            </w:r>
          </w:p>
        </w:tc>
        <w:tc>
          <w:tcPr>
            <w:tcW w:w="361" w:type="pct"/>
            <w:vAlign w:val="center"/>
          </w:tcPr>
          <w:p w:rsidR="0001180C" w:rsidRPr="00F867D8" w:rsidRDefault="0001180C" w:rsidP="00F83C00">
            <w:pPr>
              <w:spacing w:before="40" w:after="40"/>
              <w:jc w:val="center"/>
            </w:pPr>
            <w:r w:rsidRPr="00F867D8">
              <w:t>19</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xã hội</w:t>
            </w:r>
          </w:p>
        </w:tc>
        <w:tc>
          <w:tcPr>
            <w:tcW w:w="361" w:type="pct"/>
            <w:vAlign w:val="center"/>
          </w:tcPr>
          <w:p w:rsidR="0001180C" w:rsidRPr="00F867D8" w:rsidRDefault="0001180C" w:rsidP="00F83C00">
            <w:pPr>
              <w:spacing w:before="40" w:after="40"/>
              <w:jc w:val="center"/>
            </w:pPr>
            <w:r w:rsidRPr="00F867D8">
              <w:t>20</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Khoa học nhân văn</w:t>
            </w:r>
          </w:p>
        </w:tc>
        <w:tc>
          <w:tcPr>
            <w:tcW w:w="361" w:type="pct"/>
            <w:vAlign w:val="center"/>
          </w:tcPr>
          <w:p w:rsidR="0001180C" w:rsidRPr="00F867D8" w:rsidRDefault="0001180C" w:rsidP="00F83C00">
            <w:pPr>
              <w:spacing w:before="40" w:after="40"/>
              <w:jc w:val="center"/>
            </w:pPr>
            <w:r w:rsidRPr="00F867D8">
              <w:t>21</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pPr>
            <w:r w:rsidRPr="00F867D8">
              <w:t>-  Khác</w:t>
            </w:r>
          </w:p>
        </w:tc>
        <w:tc>
          <w:tcPr>
            <w:tcW w:w="361" w:type="pct"/>
            <w:vAlign w:val="center"/>
          </w:tcPr>
          <w:p w:rsidR="0001180C" w:rsidRPr="00F867D8" w:rsidRDefault="0001180C" w:rsidP="00F83C00">
            <w:pPr>
              <w:spacing w:before="40" w:after="40"/>
              <w:jc w:val="center"/>
            </w:pPr>
            <w:r w:rsidRPr="00F867D8">
              <w:t>22</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vAlign w:val="center"/>
          </w:tcPr>
          <w:p w:rsidR="0001180C" w:rsidRPr="00F867D8" w:rsidRDefault="0001180C" w:rsidP="00F83C00">
            <w:pPr>
              <w:spacing w:before="40" w:after="40"/>
              <w:rPr>
                <w:b/>
              </w:rPr>
            </w:pPr>
            <w:r w:rsidRPr="00F867D8">
              <w:rPr>
                <w:b/>
              </w:rPr>
              <w:t>5. Chia theo độ tuổi</w:t>
            </w:r>
          </w:p>
        </w:tc>
        <w:tc>
          <w:tcPr>
            <w:tcW w:w="361" w:type="pct"/>
            <w:vAlign w:val="center"/>
          </w:tcPr>
          <w:p w:rsidR="0001180C" w:rsidRPr="00F867D8" w:rsidRDefault="0001180C" w:rsidP="00F83C00">
            <w:pPr>
              <w:spacing w:before="40" w:after="40"/>
              <w:jc w:val="center"/>
            </w:pPr>
          </w:p>
        </w:tc>
        <w:tc>
          <w:tcPr>
            <w:tcW w:w="412" w:type="pct"/>
            <w:vAlign w:val="center"/>
          </w:tcPr>
          <w:p w:rsidR="0001180C" w:rsidRPr="00F867D8" w:rsidRDefault="0001180C" w:rsidP="00F83C00">
            <w:pPr>
              <w:spacing w:before="40" w:after="40"/>
              <w:rPr>
                <w:b/>
              </w:rPr>
            </w:pPr>
          </w:p>
        </w:tc>
        <w:tc>
          <w:tcPr>
            <w:tcW w:w="361" w:type="pct"/>
          </w:tcPr>
          <w:p w:rsidR="0001180C" w:rsidRPr="00F867D8" w:rsidRDefault="0001180C" w:rsidP="00F83C00">
            <w:pPr>
              <w:spacing w:before="40" w:after="40"/>
              <w:rPr>
                <w:b/>
              </w:rPr>
            </w:pPr>
          </w:p>
        </w:tc>
        <w:tc>
          <w:tcPr>
            <w:tcW w:w="412" w:type="pct"/>
            <w:shd w:val="clear" w:color="auto" w:fill="auto"/>
            <w:vAlign w:val="center"/>
          </w:tcPr>
          <w:p w:rsidR="0001180C" w:rsidRPr="00F867D8" w:rsidRDefault="0001180C" w:rsidP="00F83C00">
            <w:pPr>
              <w:spacing w:before="40" w:after="40"/>
              <w:rPr>
                <w:b/>
              </w:rPr>
            </w:pPr>
          </w:p>
        </w:tc>
        <w:tc>
          <w:tcPr>
            <w:tcW w:w="361" w:type="pct"/>
            <w:shd w:val="clear" w:color="auto" w:fill="auto"/>
            <w:vAlign w:val="center"/>
          </w:tcPr>
          <w:p w:rsidR="0001180C" w:rsidRPr="00F867D8" w:rsidRDefault="0001180C" w:rsidP="00F83C00">
            <w:pPr>
              <w:spacing w:before="40" w:after="40"/>
              <w:rPr>
                <w:b/>
              </w:rPr>
            </w:pPr>
          </w:p>
        </w:tc>
        <w:tc>
          <w:tcPr>
            <w:tcW w:w="412" w:type="pct"/>
            <w:vAlign w:val="center"/>
          </w:tcPr>
          <w:p w:rsidR="0001180C" w:rsidRPr="00F867D8" w:rsidRDefault="0001180C" w:rsidP="00F83C00">
            <w:pPr>
              <w:spacing w:before="40" w:after="40"/>
              <w:rPr>
                <w:b/>
              </w:rPr>
            </w:pPr>
          </w:p>
        </w:tc>
        <w:tc>
          <w:tcPr>
            <w:tcW w:w="331" w:type="pct"/>
            <w:vAlign w:val="center"/>
          </w:tcPr>
          <w:p w:rsidR="0001180C" w:rsidRPr="00F867D8" w:rsidRDefault="0001180C" w:rsidP="00F83C00">
            <w:pPr>
              <w:spacing w:before="40" w:after="40"/>
              <w:rPr>
                <w:b/>
              </w:rPr>
            </w:pPr>
          </w:p>
        </w:tc>
        <w:tc>
          <w:tcPr>
            <w:tcW w:w="391" w:type="pct"/>
            <w:shd w:val="clear" w:color="auto" w:fill="auto"/>
            <w:vAlign w:val="center"/>
          </w:tcPr>
          <w:p w:rsidR="0001180C" w:rsidRPr="00F867D8" w:rsidRDefault="0001180C" w:rsidP="00F83C00">
            <w:pPr>
              <w:spacing w:before="40" w:after="40"/>
              <w:rPr>
                <w:b/>
              </w:rPr>
            </w:pPr>
          </w:p>
        </w:tc>
        <w:tc>
          <w:tcPr>
            <w:tcW w:w="360" w:type="pct"/>
            <w:shd w:val="clear" w:color="auto" w:fill="auto"/>
            <w:vAlign w:val="center"/>
          </w:tcPr>
          <w:p w:rsidR="0001180C" w:rsidRPr="00F867D8" w:rsidRDefault="0001180C" w:rsidP="00F83C00">
            <w:pPr>
              <w:spacing w:before="40" w:after="40"/>
              <w:rPr>
                <w:b/>
              </w:rPr>
            </w:pPr>
          </w:p>
        </w:tc>
      </w:tr>
      <w:tr w:rsidR="0001180C" w:rsidRPr="00F867D8" w:rsidTr="00F83C00">
        <w:tc>
          <w:tcPr>
            <w:tcW w:w="1598" w:type="pct"/>
          </w:tcPr>
          <w:p w:rsidR="0001180C" w:rsidRPr="00F867D8" w:rsidRDefault="0001180C" w:rsidP="00F83C00">
            <w:pPr>
              <w:spacing w:before="40" w:after="40"/>
            </w:pPr>
            <w:r w:rsidRPr="00F867D8">
              <w:lastRenderedPageBreak/>
              <w:t>- Đến 35 tuổi</w:t>
            </w:r>
          </w:p>
        </w:tc>
        <w:tc>
          <w:tcPr>
            <w:tcW w:w="361" w:type="pct"/>
            <w:vAlign w:val="center"/>
          </w:tcPr>
          <w:p w:rsidR="0001180C" w:rsidRPr="00F867D8" w:rsidRDefault="0001180C" w:rsidP="00F83C00">
            <w:pPr>
              <w:spacing w:before="40" w:after="40"/>
              <w:jc w:val="center"/>
            </w:pPr>
            <w:r w:rsidRPr="00F867D8">
              <w:t>23</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tcPr>
          <w:p w:rsidR="0001180C" w:rsidRPr="00F867D8" w:rsidRDefault="0001180C" w:rsidP="00F83C00">
            <w:pPr>
              <w:spacing w:before="40" w:after="40"/>
            </w:pPr>
            <w:r w:rsidRPr="00F867D8">
              <w:t>- Từ 36-55 tuổi</w:t>
            </w:r>
          </w:p>
        </w:tc>
        <w:tc>
          <w:tcPr>
            <w:tcW w:w="361" w:type="pct"/>
            <w:vAlign w:val="center"/>
          </w:tcPr>
          <w:p w:rsidR="0001180C" w:rsidRPr="00F867D8" w:rsidRDefault="0001180C" w:rsidP="00F83C00">
            <w:pPr>
              <w:spacing w:before="40" w:after="40"/>
              <w:jc w:val="center"/>
            </w:pPr>
            <w:r w:rsidRPr="00F867D8">
              <w:t>24</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tcPr>
          <w:p w:rsidR="0001180C" w:rsidRPr="00F867D8" w:rsidRDefault="0001180C" w:rsidP="00F83C00">
            <w:pPr>
              <w:spacing w:before="40" w:after="40"/>
            </w:pPr>
            <w:r w:rsidRPr="00F867D8">
              <w:t>- Từ 56-60 tuổi</w:t>
            </w:r>
          </w:p>
        </w:tc>
        <w:tc>
          <w:tcPr>
            <w:tcW w:w="361" w:type="pct"/>
            <w:vAlign w:val="center"/>
          </w:tcPr>
          <w:p w:rsidR="0001180C" w:rsidRPr="00F867D8" w:rsidRDefault="0001180C" w:rsidP="00F83C00">
            <w:pPr>
              <w:spacing w:before="40" w:after="40"/>
              <w:jc w:val="center"/>
            </w:pPr>
            <w:r w:rsidRPr="00F867D8">
              <w:t>25</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tcPr>
          <w:p w:rsidR="0001180C" w:rsidRPr="00F867D8" w:rsidRDefault="0001180C" w:rsidP="00F83C00">
            <w:pPr>
              <w:spacing w:before="40" w:after="40"/>
            </w:pPr>
            <w:r w:rsidRPr="00F867D8">
              <w:t>- Từ 61-65 tuổi</w:t>
            </w:r>
          </w:p>
        </w:tc>
        <w:tc>
          <w:tcPr>
            <w:tcW w:w="361" w:type="pct"/>
            <w:vAlign w:val="center"/>
          </w:tcPr>
          <w:p w:rsidR="0001180C" w:rsidRPr="00F867D8" w:rsidRDefault="0001180C" w:rsidP="00F83C00">
            <w:pPr>
              <w:spacing w:before="40" w:after="40"/>
              <w:jc w:val="center"/>
            </w:pPr>
            <w:r w:rsidRPr="00F867D8">
              <w:t>26</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r w:rsidR="0001180C" w:rsidRPr="00F867D8" w:rsidTr="00F83C00">
        <w:tc>
          <w:tcPr>
            <w:tcW w:w="1598" w:type="pct"/>
          </w:tcPr>
          <w:p w:rsidR="0001180C" w:rsidRPr="00F867D8" w:rsidRDefault="0001180C" w:rsidP="00F83C00">
            <w:pPr>
              <w:spacing w:before="40" w:after="40"/>
            </w:pPr>
            <w:r w:rsidRPr="00F867D8">
              <w:t>- Trên 65 tuổi</w:t>
            </w:r>
          </w:p>
        </w:tc>
        <w:tc>
          <w:tcPr>
            <w:tcW w:w="361" w:type="pct"/>
            <w:vAlign w:val="center"/>
          </w:tcPr>
          <w:p w:rsidR="0001180C" w:rsidRPr="00F867D8" w:rsidRDefault="0001180C" w:rsidP="00F83C00">
            <w:pPr>
              <w:spacing w:before="40" w:after="40"/>
              <w:jc w:val="center"/>
            </w:pPr>
            <w:r w:rsidRPr="00F867D8">
              <w:t>27</w:t>
            </w:r>
          </w:p>
        </w:tc>
        <w:tc>
          <w:tcPr>
            <w:tcW w:w="412" w:type="pct"/>
            <w:vAlign w:val="center"/>
          </w:tcPr>
          <w:p w:rsidR="0001180C" w:rsidRPr="00F867D8" w:rsidRDefault="0001180C" w:rsidP="00F83C00">
            <w:pPr>
              <w:spacing w:before="40" w:after="40"/>
            </w:pPr>
          </w:p>
        </w:tc>
        <w:tc>
          <w:tcPr>
            <w:tcW w:w="361" w:type="pct"/>
          </w:tcPr>
          <w:p w:rsidR="0001180C" w:rsidRPr="00F867D8" w:rsidRDefault="0001180C" w:rsidP="00F83C00">
            <w:pPr>
              <w:spacing w:before="40" w:after="40"/>
            </w:pPr>
          </w:p>
        </w:tc>
        <w:tc>
          <w:tcPr>
            <w:tcW w:w="412" w:type="pct"/>
            <w:shd w:val="clear" w:color="auto" w:fill="auto"/>
            <w:vAlign w:val="center"/>
          </w:tcPr>
          <w:p w:rsidR="0001180C" w:rsidRPr="00F867D8" w:rsidRDefault="0001180C" w:rsidP="00F83C00">
            <w:pPr>
              <w:spacing w:before="40" w:after="40"/>
            </w:pPr>
          </w:p>
        </w:tc>
        <w:tc>
          <w:tcPr>
            <w:tcW w:w="361" w:type="pct"/>
            <w:shd w:val="clear" w:color="auto" w:fill="auto"/>
            <w:vAlign w:val="center"/>
          </w:tcPr>
          <w:p w:rsidR="0001180C" w:rsidRPr="00F867D8" w:rsidRDefault="0001180C" w:rsidP="00F83C00">
            <w:pPr>
              <w:spacing w:before="40" w:after="40"/>
            </w:pPr>
          </w:p>
        </w:tc>
        <w:tc>
          <w:tcPr>
            <w:tcW w:w="412" w:type="pct"/>
            <w:vAlign w:val="center"/>
          </w:tcPr>
          <w:p w:rsidR="0001180C" w:rsidRPr="00F867D8" w:rsidRDefault="0001180C" w:rsidP="00F83C00">
            <w:pPr>
              <w:spacing w:before="40" w:after="40"/>
            </w:pPr>
          </w:p>
        </w:tc>
        <w:tc>
          <w:tcPr>
            <w:tcW w:w="331" w:type="pct"/>
            <w:vAlign w:val="center"/>
          </w:tcPr>
          <w:p w:rsidR="0001180C" w:rsidRPr="00F867D8" w:rsidRDefault="0001180C" w:rsidP="00F83C00">
            <w:pPr>
              <w:spacing w:before="40" w:after="40"/>
            </w:pPr>
          </w:p>
        </w:tc>
        <w:tc>
          <w:tcPr>
            <w:tcW w:w="391" w:type="pct"/>
            <w:shd w:val="clear" w:color="auto" w:fill="auto"/>
            <w:vAlign w:val="center"/>
          </w:tcPr>
          <w:p w:rsidR="0001180C" w:rsidRPr="00F867D8" w:rsidRDefault="0001180C" w:rsidP="00F83C00">
            <w:pPr>
              <w:spacing w:before="40" w:after="40"/>
            </w:pPr>
          </w:p>
        </w:tc>
        <w:tc>
          <w:tcPr>
            <w:tcW w:w="360" w:type="pct"/>
            <w:shd w:val="clear" w:color="auto" w:fill="auto"/>
            <w:vAlign w:val="center"/>
          </w:tcPr>
          <w:p w:rsidR="0001180C" w:rsidRPr="00F867D8" w:rsidRDefault="0001180C" w:rsidP="00F83C00">
            <w:pPr>
              <w:spacing w:before="40" w:after="40"/>
            </w:pPr>
          </w:p>
        </w:tc>
      </w:tr>
    </w:tbl>
    <w:p w:rsidR="0001180C" w:rsidRPr="00F867D8" w:rsidRDefault="0001180C" w:rsidP="00824CD4">
      <w:pPr>
        <w:ind w:left="-90"/>
      </w:pPr>
    </w:p>
    <w:tbl>
      <w:tblPr>
        <w:tblW w:w="14083" w:type="dxa"/>
        <w:jc w:val="center"/>
        <w:tblLayout w:type="fixed"/>
        <w:tblLook w:val="01E0" w:firstRow="1" w:lastRow="1" w:firstColumn="1" w:lastColumn="1" w:noHBand="0" w:noVBand="0"/>
      </w:tblPr>
      <w:tblGrid>
        <w:gridCol w:w="3952"/>
        <w:gridCol w:w="4050"/>
        <w:gridCol w:w="6081"/>
      </w:tblGrid>
      <w:tr w:rsidR="0001180C" w:rsidRPr="00F867D8" w:rsidTr="00F83C00">
        <w:trPr>
          <w:jc w:val="center"/>
        </w:trPr>
        <w:tc>
          <w:tcPr>
            <w:tcW w:w="3952" w:type="dxa"/>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4050" w:type="dxa"/>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6081" w:type="dxa"/>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rPr>
                <w:i/>
              </w:rPr>
            </w:pPr>
            <w:r w:rsidRPr="00F867D8">
              <w:rPr>
                <w:i/>
              </w:rPr>
              <w:t>(Ký, ghi rõ họ tên và đóng dấu)</w:t>
            </w:r>
          </w:p>
          <w:p w:rsidR="0001180C" w:rsidRPr="00F867D8" w:rsidRDefault="0001180C" w:rsidP="00F83C00"/>
        </w:tc>
      </w:tr>
    </w:tbl>
    <w:p w:rsidR="0001180C" w:rsidRPr="00F867D8" w:rsidRDefault="0001180C" w:rsidP="00824CD4"/>
    <w:p w:rsidR="0001180C" w:rsidRPr="00F867D8" w:rsidRDefault="0001180C" w:rsidP="00824CD4">
      <w:pPr>
        <w:jc w:val="right"/>
        <w:outlineLvl w:val="0"/>
        <w:sectPr w:rsidR="0001180C" w:rsidRPr="00F867D8" w:rsidSect="00F867D8">
          <w:pgSz w:w="16840" w:h="11907" w:orient="landscape" w:code="9"/>
          <w:pgMar w:top="1728" w:right="1152" w:bottom="1008" w:left="1152" w:header="706" w:footer="706" w:gutter="0"/>
          <w:cols w:space="708"/>
          <w:titlePg/>
          <w:docGrid w:linePitch="360"/>
        </w:sectPr>
      </w:pPr>
    </w:p>
    <w:p w:rsidR="0001180C" w:rsidRPr="00F867D8" w:rsidRDefault="0001180C" w:rsidP="00824CD4">
      <w:pPr>
        <w:spacing w:before="60" w:after="60" w:line="288" w:lineRule="auto"/>
        <w:jc w:val="center"/>
        <w:rPr>
          <w:b/>
        </w:rPr>
      </w:pPr>
      <w:r w:rsidRPr="00F867D8">
        <w:rPr>
          <w:b/>
        </w:rPr>
        <w:lastRenderedPageBreak/>
        <w:t>HƯỚNG DẪN ĐIỀN BIỂU 02/KHCN-NL</w:t>
      </w:r>
    </w:p>
    <w:p w:rsidR="0001180C" w:rsidRPr="00F867D8" w:rsidRDefault="0001180C" w:rsidP="00824CD4">
      <w:pPr>
        <w:spacing w:before="60" w:after="60" w:line="288" w:lineRule="auto"/>
        <w:jc w:val="center"/>
        <w:rPr>
          <w:b/>
        </w:rPr>
      </w:pPr>
      <w:r w:rsidRPr="00F867D8">
        <w:rPr>
          <w:b/>
        </w:rPr>
        <w:t>SỐ NGƯỜI TRONG CÁC TỔ CHỨC KHOA HỌC VÀ CÔNG NGHỆ</w:t>
      </w:r>
    </w:p>
    <w:p w:rsidR="0001180C" w:rsidRPr="00F867D8" w:rsidRDefault="0001180C" w:rsidP="00824CD4">
      <w:pPr>
        <w:spacing w:before="60" w:after="60" w:line="288" w:lineRule="auto"/>
        <w:rPr>
          <w:b/>
          <w:sz w:val="10"/>
        </w:rPr>
      </w:pPr>
    </w:p>
    <w:p w:rsidR="0001180C" w:rsidRPr="00AD34F2" w:rsidRDefault="0001180C" w:rsidP="00824CD4">
      <w:pPr>
        <w:spacing w:before="60" w:after="60" w:line="264" w:lineRule="auto"/>
        <w:rPr>
          <w:b/>
          <w:lang w:val="pt-BR"/>
        </w:rPr>
      </w:pPr>
      <w:r w:rsidRPr="00AD34F2">
        <w:rPr>
          <w:b/>
          <w:lang w:val="pt-BR"/>
        </w:rPr>
        <w:t>1. Khái niệm, phương pháp tính</w:t>
      </w:r>
    </w:p>
    <w:p w:rsidR="0001180C" w:rsidRPr="00F867D8" w:rsidRDefault="0001180C" w:rsidP="00824CD4">
      <w:pPr>
        <w:spacing w:before="60" w:after="60" w:line="264" w:lineRule="auto"/>
        <w:rPr>
          <w:lang w:val="pt-BR"/>
        </w:rPr>
      </w:pPr>
      <w:r w:rsidRPr="006B2BD7">
        <w:rPr>
          <w:i/>
          <w:lang w:val="pt-BR"/>
        </w:rPr>
        <w:t xml:space="preserve">Số người trong các tổ chức KH&amp;CN </w:t>
      </w:r>
      <w:r w:rsidRPr="00F867D8">
        <w:rPr>
          <w:lang w:val="pt-BR"/>
        </w:rPr>
        <w:t>là những lao động được tổ chức KH&amp;CN quản lý, sử dụng và trả lương, bao gồm cả lao động được tuyển dụng chính thức và lao động hợp đồng từ 01 năm trở lên.</w:t>
      </w:r>
    </w:p>
    <w:p w:rsidR="0001180C" w:rsidRPr="00F867D8" w:rsidRDefault="0001180C" w:rsidP="00824CD4">
      <w:pPr>
        <w:spacing w:before="60" w:after="60" w:line="264" w:lineRule="auto"/>
        <w:rPr>
          <w:lang w:val="pt-BR"/>
        </w:rPr>
      </w:pPr>
      <w:r w:rsidRPr="00F867D8">
        <w:rPr>
          <w:lang w:val="pt-BR"/>
        </w:rPr>
        <w:t>Phương pháp tính: Tổng số người trong các tổ chức KH&amp;CN tại thời điểm báo cáo.</w:t>
      </w:r>
    </w:p>
    <w:p w:rsidR="0001180C" w:rsidRPr="00F867D8" w:rsidRDefault="0001180C" w:rsidP="00824CD4">
      <w:pPr>
        <w:spacing w:before="60" w:after="60" w:line="264" w:lineRule="auto"/>
        <w:rPr>
          <w:b/>
          <w:lang w:val="pt-BR"/>
        </w:rPr>
      </w:pPr>
      <w:r w:rsidRPr="00F867D8">
        <w:rPr>
          <w:b/>
          <w:lang w:val="pt-BR"/>
        </w:rPr>
        <w:t>2. Cách ghi biểu</w:t>
      </w:r>
    </w:p>
    <w:p w:rsidR="0001180C" w:rsidRPr="008565A5" w:rsidRDefault="0001180C" w:rsidP="00824CD4">
      <w:pPr>
        <w:spacing w:before="60" w:after="60" w:line="264" w:lineRule="auto"/>
        <w:rPr>
          <w:lang w:val="pt-BR"/>
        </w:rPr>
      </w:pPr>
      <w:r w:rsidRPr="00F867D8">
        <w:rPr>
          <w:lang w:val="pt-BR"/>
        </w:rPr>
        <w:t xml:space="preserve">- </w:t>
      </w:r>
      <w:r w:rsidRPr="008565A5">
        <w:rPr>
          <w:lang w:val="pt-BR"/>
        </w:rPr>
        <w:t>Cột</w:t>
      </w:r>
      <w:r w:rsidRPr="00F867D8">
        <w:rPr>
          <w:lang w:val="pt-BR"/>
        </w:rPr>
        <w:t xml:space="preserve"> 1: Ghi tổng số người trong các tổ chức KH&amp;CN, tương ứng với các dòng cột A.</w:t>
      </w:r>
      <w:r w:rsidRPr="008565A5">
        <w:rPr>
          <w:lang w:val="pt-BR"/>
        </w:rPr>
        <w:t xml:space="preserve"> (Giá trị Cột 1= cột 2 + cột 3 + cột 4 + cột 5 + cột 6);</w:t>
      </w:r>
    </w:p>
    <w:p w:rsidR="0001180C" w:rsidRPr="00F867D8" w:rsidRDefault="0001180C" w:rsidP="00824CD4">
      <w:pPr>
        <w:spacing w:before="60" w:after="60" w:line="264" w:lineRule="auto"/>
        <w:rPr>
          <w:lang w:val="pt-BR"/>
        </w:rPr>
      </w:pPr>
      <w:r w:rsidRPr="00F867D8">
        <w:rPr>
          <w:lang w:val="pt-BR"/>
        </w:rPr>
        <w:t xml:space="preserve">- </w:t>
      </w:r>
      <w:r w:rsidRPr="008565A5">
        <w:rPr>
          <w:lang w:val="pt-BR"/>
        </w:rPr>
        <w:t>Cột</w:t>
      </w:r>
      <w:r w:rsidRPr="00F867D8">
        <w:rPr>
          <w:lang w:val="pt-BR"/>
        </w:rPr>
        <w:t xml:space="preserve"> 2 - cột 8: Ghi số người trong các tổ chức KH&amp;CN theo trình độ chuyên môn và chức danh, tương ứng với các dòng cột A. Một người ở cột trình độ chuyên môn có thể được ghi trùng ở cột chức danh.</w:t>
      </w:r>
    </w:p>
    <w:p w:rsidR="0001180C" w:rsidRPr="008565A5" w:rsidRDefault="0001180C" w:rsidP="00824CD4">
      <w:pPr>
        <w:spacing w:before="60" w:after="60" w:line="264" w:lineRule="auto"/>
        <w:rPr>
          <w:lang w:val="pt-BR"/>
        </w:rPr>
      </w:pPr>
      <w:r w:rsidRPr="008565A5">
        <w:rPr>
          <w:b/>
          <w:lang w:val="pt-BR"/>
        </w:rPr>
        <w:t>Mục "1. "Trong đó số Nữ":</w:t>
      </w:r>
      <w:r w:rsidRPr="008565A5">
        <w:rPr>
          <w:lang w:val="pt-BR"/>
        </w:rPr>
        <w:t xml:space="preserve"> Dùng để xác định số người trong các tổ chức KH&amp;CN có giới tính nữ. </w:t>
      </w:r>
    </w:p>
    <w:p w:rsidR="0001180C" w:rsidRPr="008565A5" w:rsidRDefault="0001180C" w:rsidP="00824CD4">
      <w:pPr>
        <w:spacing w:before="60" w:after="60" w:line="264" w:lineRule="auto"/>
        <w:rPr>
          <w:lang w:val="pt-BR"/>
        </w:rPr>
      </w:pPr>
      <w:r w:rsidRPr="008565A5">
        <w:rPr>
          <w:b/>
          <w:lang w:val="pt-BR"/>
        </w:rPr>
        <w:t>Mục "2. Chia theo loại hình tổ chức":</w:t>
      </w:r>
      <w:r w:rsidRPr="008565A5">
        <w:rPr>
          <w:lang w:val="pt-BR"/>
        </w:rPr>
        <w:t xml:space="preserve"> Gồm 3 phân nhóm: Tổ chức nghiên cứu khoa học và phát triển công nghệ; C</w:t>
      </w:r>
      <w:r w:rsidRPr="00F867D8">
        <w:rPr>
          <w:lang w:val="pt-BR"/>
        </w:rPr>
        <w:t>ơ sở giáo dục đại học, cao đẳng</w:t>
      </w:r>
      <w:r w:rsidRPr="008565A5">
        <w:rPr>
          <w:lang w:val="pt-BR"/>
        </w:rPr>
        <w:t>; Tổ chức dịch vụ KH&amp;CN. Trong đó mỗi phân nhóm chia theo số nữ và dân tộc thiểu số.</w:t>
      </w:r>
    </w:p>
    <w:p w:rsidR="0001180C" w:rsidRPr="008565A5" w:rsidRDefault="0001180C" w:rsidP="00824CD4">
      <w:pPr>
        <w:spacing w:before="60" w:after="60" w:line="264" w:lineRule="auto"/>
        <w:rPr>
          <w:lang w:val="pt-BR"/>
        </w:rPr>
      </w:pPr>
      <w:r w:rsidRPr="008565A5">
        <w:rPr>
          <w:b/>
          <w:lang w:val="pt-BR"/>
        </w:rPr>
        <w:t>Mục "3. Chia theo quốc tịch":</w:t>
      </w:r>
      <w:r w:rsidRPr="008565A5">
        <w:rPr>
          <w:lang w:val="pt-BR"/>
        </w:rPr>
        <w:t xml:space="preserve"> Trong đó chia theo 2 nhóm là người Việt Nam (dân tộc Kinh và dân tộc thiểu số) và người nước ngoài. Nếu có lao động là người dân tộc thiểu số, thì tính tổng số, không phân biệt thành nhóm dân tộc thiểu số (như H'mong, Thái,..). Nếu có người nước ngoài thì chỉ ghi số lượng, không phân biệt quốc tịch.</w:t>
      </w:r>
    </w:p>
    <w:p w:rsidR="0001180C" w:rsidRPr="008565A5" w:rsidRDefault="0001180C" w:rsidP="00824CD4">
      <w:pPr>
        <w:spacing w:before="60" w:after="60" w:line="264" w:lineRule="auto"/>
        <w:rPr>
          <w:lang w:val="pt-BR"/>
        </w:rPr>
      </w:pPr>
      <w:r w:rsidRPr="008565A5">
        <w:rPr>
          <w:b/>
          <w:lang w:val="pt-BR"/>
        </w:rPr>
        <w:t>Mục "4. Chia theo lĩnh vực đào tạo":</w:t>
      </w:r>
      <w:r w:rsidRPr="008565A5">
        <w:rPr>
          <w:lang w:val="pt-BR"/>
        </w:rPr>
        <w:t xml:space="preserve"> Chia theo các lĩnh vực chính: 1. Khoa học tự nhiên; 2. Khoa học kỹ thuật và công nghệ; 3. Khoa học y, dược; 4. Khoa học nông nghiệp; 5. Khoa học xã hội; 6. Khoa học nhân văn; 7. Khác.</w:t>
      </w:r>
    </w:p>
    <w:p w:rsidR="0001180C" w:rsidRPr="008565A5" w:rsidRDefault="0001180C" w:rsidP="00824CD4">
      <w:pPr>
        <w:spacing w:before="60" w:after="60" w:line="264" w:lineRule="auto"/>
        <w:rPr>
          <w:lang w:val="pt-BR"/>
        </w:rPr>
      </w:pPr>
      <w:r w:rsidRPr="008565A5">
        <w:rPr>
          <w:b/>
          <w:lang w:val="pt-BR"/>
        </w:rPr>
        <w:t>Mục 5. “Chia theo độ tuổi”</w:t>
      </w:r>
      <w:r w:rsidRPr="008565A5">
        <w:rPr>
          <w:lang w:val="pt-BR"/>
        </w:rPr>
        <w:t>: đến 35 tuổi, từ 36-55 tuổi, từ 56-60 tuổi, từ 61-65 tuổi, trên 65 tuổi.</w:t>
      </w:r>
    </w:p>
    <w:p w:rsidR="0001180C" w:rsidRPr="00F867D8" w:rsidRDefault="0001180C" w:rsidP="00824CD4">
      <w:pPr>
        <w:spacing w:before="60" w:after="60" w:line="264" w:lineRule="auto"/>
        <w:rPr>
          <w:b/>
          <w:lang w:val="pt-BR"/>
        </w:rPr>
      </w:pPr>
      <w:r w:rsidRPr="00F867D8">
        <w:rPr>
          <w:b/>
          <w:lang w:val="pt-BR"/>
        </w:rPr>
        <w:t>3. Nguồn số liệu</w:t>
      </w:r>
    </w:p>
    <w:p w:rsidR="0001180C" w:rsidRPr="008565A5" w:rsidRDefault="0001180C" w:rsidP="00824CD4">
      <w:pPr>
        <w:spacing w:before="60" w:after="60" w:line="264" w:lineRule="auto"/>
        <w:rPr>
          <w:color w:val="000000"/>
          <w:lang w:val="pt-BR"/>
        </w:rPr>
      </w:pPr>
      <w:r w:rsidRPr="008565A5">
        <w:rPr>
          <w:color w:val="000000"/>
          <w:lang w:val="pt-BR"/>
        </w:rPr>
        <w:t xml:space="preserve">Hồ sơ quản lý của Vụ </w:t>
      </w:r>
      <w:r w:rsidRPr="008565A5">
        <w:rPr>
          <w:rFonts w:eastAsia="Calibri"/>
          <w:color w:val="000000"/>
          <w:lang w:val="pt-BR"/>
        </w:rPr>
        <w:t xml:space="preserve">Tổ chức cán bộ </w:t>
      </w:r>
      <w:r w:rsidRPr="008565A5">
        <w:rPr>
          <w:lang w:val="pt-BR"/>
        </w:rPr>
        <w:t>(Bộ KH&amp;CN).</w:t>
      </w:r>
    </w:p>
    <w:p w:rsidR="0001180C" w:rsidRPr="008565A5" w:rsidRDefault="0001180C" w:rsidP="00824CD4">
      <w:pPr>
        <w:spacing w:before="60" w:after="60" w:line="264" w:lineRule="auto"/>
        <w:rPr>
          <w:color w:val="000000"/>
          <w:lang w:val="pt-BR"/>
        </w:rPr>
      </w:pPr>
      <w:r w:rsidRPr="008565A5">
        <w:rPr>
          <w:color w:val="000000"/>
          <w:lang w:val="pt-BR"/>
        </w:rPr>
        <w:t xml:space="preserve">Số liệu thống kê do cơ quan, đơn vị thuộc các Bộ, cơ quan ngang Bộ, cơ quan thuộc Chính phủ, Tòa án nhân dân tối cao, Viện kiểm sát nhân dân tối cao </w:t>
      </w:r>
      <w:r w:rsidRPr="008565A5">
        <w:rPr>
          <w:color w:val="000000"/>
          <w:lang w:val="pt-BR"/>
        </w:rPr>
        <w:lastRenderedPageBreak/>
        <w:t>được giao nhiệm vụ thống kê KH&amp;CN; Sở KH&amp;CN các tỉnh, TP trực thuộc Trung ương tổng hợp.</w:t>
      </w:r>
    </w:p>
    <w:p w:rsidR="0001180C" w:rsidRPr="008565A5" w:rsidRDefault="0001180C" w:rsidP="00824CD4">
      <w:pPr>
        <w:ind w:firstLine="567"/>
        <w:jc w:val="right"/>
        <w:outlineLvl w:val="0"/>
        <w:rPr>
          <w:lang w:val="pt-BR"/>
        </w:rPr>
        <w:sectPr w:rsidR="0001180C" w:rsidRPr="008565A5" w:rsidSect="00F83C00">
          <w:pgSz w:w="11907" w:h="16840" w:code="9"/>
          <w:pgMar w:top="1134" w:right="1134" w:bottom="1134" w:left="1701" w:header="709" w:footer="709" w:gutter="0"/>
          <w:cols w:space="708"/>
          <w:titlePg/>
          <w:docGrid w:linePitch="360"/>
        </w:sectPr>
      </w:pPr>
    </w:p>
    <w:tbl>
      <w:tblPr>
        <w:tblW w:w="13467" w:type="dxa"/>
        <w:tblInd w:w="675" w:type="dxa"/>
        <w:tblLook w:val="04A0" w:firstRow="1" w:lastRow="0" w:firstColumn="1" w:lastColumn="0" w:noHBand="0" w:noVBand="1"/>
      </w:tblPr>
      <w:tblGrid>
        <w:gridCol w:w="4678"/>
        <w:gridCol w:w="5245"/>
        <w:gridCol w:w="3544"/>
      </w:tblGrid>
      <w:tr w:rsidR="0001180C" w:rsidRPr="00F867D8" w:rsidTr="00F83C00">
        <w:tc>
          <w:tcPr>
            <w:tcW w:w="4678" w:type="dxa"/>
            <w:shd w:val="clear" w:color="auto" w:fill="auto"/>
          </w:tcPr>
          <w:p w:rsidR="0001180C" w:rsidRPr="008565A5" w:rsidRDefault="0001180C" w:rsidP="00F83C00">
            <w:pPr>
              <w:spacing w:line="216" w:lineRule="auto"/>
              <w:outlineLvl w:val="1"/>
              <w:rPr>
                <w:b/>
                <w:bCs/>
                <w:lang w:val="pt-BR"/>
              </w:rPr>
            </w:pPr>
            <w:r w:rsidRPr="008565A5">
              <w:rPr>
                <w:b/>
                <w:szCs w:val="26"/>
                <w:lang w:val="pt-BR"/>
              </w:rPr>
              <w:lastRenderedPageBreak/>
              <w:t>Biểu 03/KHCN-CP</w:t>
            </w:r>
          </w:p>
          <w:p w:rsidR="0001180C" w:rsidRPr="005811E1" w:rsidRDefault="0001180C" w:rsidP="00F83C00">
            <w:pPr>
              <w:spacing w:line="216" w:lineRule="auto"/>
              <w:outlineLvl w:val="0"/>
              <w:rPr>
                <w:lang w:val="pt-BR"/>
              </w:rPr>
            </w:pPr>
            <w:r w:rsidRPr="008565A5">
              <w:rPr>
                <w:lang w:val="pt-BR"/>
              </w:rPr>
              <w:t xml:space="preserve">Ban hành kèm theo </w:t>
            </w:r>
            <w:r w:rsidRPr="005811E1">
              <w:rPr>
                <w:iCs/>
                <w:color w:val="000000"/>
              </w:rPr>
              <w:t>Thông tư số 15/2018/TT-BKHCN ngày 15 tháng 11 năm 2018</w:t>
            </w:r>
          </w:p>
          <w:p w:rsidR="0001180C" w:rsidRPr="008565A5" w:rsidRDefault="0001180C" w:rsidP="00F83C00">
            <w:pPr>
              <w:spacing w:line="216" w:lineRule="auto"/>
              <w:rPr>
                <w:lang w:val="pt-BR"/>
              </w:rPr>
            </w:pPr>
            <w:r w:rsidRPr="008565A5">
              <w:rPr>
                <w:lang w:val="pt-BR"/>
              </w:rPr>
              <w:t>Ngày nhận báo cáo:</w:t>
            </w:r>
            <w:r>
              <w:rPr>
                <w:lang w:val="vi-VN"/>
              </w:rPr>
              <w:t xml:space="preserve"> </w:t>
            </w:r>
            <w:r w:rsidRPr="008565A5">
              <w:rPr>
                <w:lang w:val="pt-BR"/>
              </w:rPr>
              <w:t>Ngày 15/02 năm sau</w:t>
            </w:r>
          </w:p>
        </w:tc>
        <w:tc>
          <w:tcPr>
            <w:tcW w:w="5245" w:type="dxa"/>
            <w:shd w:val="clear" w:color="auto" w:fill="auto"/>
          </w:tcPr>
          <w:p w:rsidR="0001180C" w:rsidRPr="003F68A4" w:rsidRDefault="0001180C" w:rsidP="00F83C00">
            <w:pPr>
              <w:spacing w:line="216" w:lineRule="auto"/>
              <w:jc w:val="center"/>
              <w:rPr>
                <w:sz w:val="26"/>
                <w:szCs w:val="26"/>
                <w:lang w:val="pt-BR"/>
              </w:rPr>
            </w:pPr>
            <w:r w:rsidRPr="003F68A4">
              <w:rPr>
                <w:b/>
                <w:sz w:val="26"/>
                <w:szCs w:val="26"/>
                <w:lang w:val="pt-BR"/>
              </w:rPr>
              <w:t>CHI CHO KHOA HỌC VÀ CÔNG NGHỆ</w:t>
            </w:r>
          </w:p>
          <w:p w:rsidR="0001180C" w:rsidRPr="008565A5" w:rsidRDefault="0001180C" w:rsidP="00F83C00">
            <w:pPr>
              <w:spacing w:line="216" w:lineRule="auto"/>
              <w:jc w:val="center"/>
              <w:rPr>
                <w:lang w:val="pt-BR"/>
              </w:rPr>
            </w:pPr>
            <w:r w:rsidRPr="008565A5">
              <w:rPr>
                <w:sz w:val="26"/>
                <w:szCs w:val="26"/>
                <w:lang w:val="pt-BR"/>
              </w:rPr>
              <w:t>(Từ ngày 01/01 đến ngày 31/12 năm …..)</w:t>
            </w:r>
          </w:p>
          <w:p w:rsidR="0001180C" w:rsidRPr="008565A5" w:rsidRDefault="0001180C" w:rsidP="00F83C00">
            <w:pPr>
              <w:tabs>
                <w:tab w:val="left" w:pos="2350"/>
              </w:tabs>
              <w:spacing w:line="216" w:lineRule="auto"/>
              <w:rPr>
                <w:lang w:val="pt-BR"/>
              </w:rPr>
            </w:pPr>
          </w:p>
        </w:tc>
        <w:tc>
          <w:tcPr>
            <w:tcW w:w="3544" w:type="dxa"/>
            <w:shd w:val="clear" w:color="auto" w:fill="auto"/>
          </w:tcPr>
          <w:p w:rsidR="0001180C" w:rsidRPr="008565A5" w:rsidRDefault="0001180C" w:rsidP="00F83C00">
            <w:pPr>
              <w:spacing w:line="216" w:lineRule="auto"/>
              <w:rPr>
                <w:lang w:val="pt-BR"/>
              </w:rPr>
            </w:pPr>
            <w:r w:rsidRPr="008565A5">
              <w:rPr>
                <w:lang w:val="pt-BR"/>
              </w:rPr>
              <w:t xml:space="preserve">- </w:t>
            </w:r>
            <w:r w:rsidRPr="008565A5">
              <w:rPr>
                <w:b/>
                <w:lang w:val="pt-BR"/>
              </w:rPr>
              <w:t>Đơn vị báo cáo:</w:t>
            </w:r>
          </w:p>
          <w:p w:rsidR="0001180C" w:rsidRPr="008565A5" w:rsidRDefault="0001180C" w:rsidP="00F83C00">
            <w:pPr>
              <w:tabs>
                <w:tab w:val="left" w:leader="dot" w:pos="2303"/>
              </w:tabs>
              <w:spacing w:line="216" w:lineRule="auto"/>
              <w:rPr>
                <w:lang w:val="pt-BR"/>
              </w:rPr>
            </w:pPr>
            <w:r w:rsidRPr="008565A5">
              <w:rPr>
                <w:lang w:val="pt-BR"/>
              </w:rPr>
              <w:t>……………………………..</w:t>
            </w:r>
          </w:p>
          <w:p w:rsidR="0001180C" w:rsidRPr="008565A5" w:rsidRDefault="0001180C" w:rsidP="00F83C00">
            <w:pPr>
              <w:spacing w:line="216" w:lineRule="auto"/>
              <w:rPr>
                <w:lang w:val="pt-BR"/>
              </w:rPr>
            </w:pPr>
            <w:r w:rsidRPr="008565A5">
              <w:rPr>
                <w:lang w:val="pt-BR"/>
              </w:rPr>
              <w:t xml:space="preserve">- </w:t>
            </w:r>
            <w:r w:rsidRPr="008565A5">
              <w:rPr>
                <w:b/>
                <w:lang w:val="pt-BR"/>
              </w:rPr>
              <w:t>Đơn vị nhận báo cáo</w:t>
            </w:r>
            <w:r w:rsidRPr="008565A5">
              <w:rPr>
                <w:lang w:val="pt-BR"/>
              </w:rPr>
              <w:t>:</w:t>
            </w:r>
          </w:p>
          <w:p w:rsidR="0001180C" w:rsidRPr="00F867D8" w:rsidRDefault="0001180C" w:rsidP="00F83C00">
            <w:pPr>
              <w:tabs>
                <w:tab w:val="left" w:pos="2350"/>
              </w:tabs>
              <w:spacing w:line="216" w:lineRule="auto"/>
            </w:pPr>
            <w:r w:rsidRPr="00C3244E">
              <w:t>Cục Thông tin KH&amp;CN quốc gia</w:t>
            </w:r>
          </w:p>
        </w:tc>
      </w:tr>
    </w:tbl>
    <w:p w:rsidR="0001180C" w:rsidRPr="00F867D8" w:rsidRDefault="0001180C" w:rsidP="00824CD4">
      <w:pPr>
        <w:tabs>
          <w:tab w:val="left" w:leader="dot" w:pos="10206"/>
          <w:tab w:val="left" w:leader="dot" w:pos="12333"/>
        </w:tabs>
        <w:ind w:left="10206" w:right="176"/>
        <w:jc w:val="center"/>
        <w:rPr>
          <w:i/>
        </w:rPr>
      </w:pPr>
      <w:r w:rsidRPr="00F867D8">
        <w:rPr>
          <w:i/>
        </w:rPr>
        <w:t>Đơn vị tính: Triệu đồng</w:t>
      </w:r>
    </w:p>
    <w:tbl>
      <w:tblPr>
        <w:tblW w:w="466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66"/>
        <w:gridCol w:w="852"/>
        <w:gridCol w:w="1416"/>
        <w:gridCol w:w="635"/>
        <w:gridCol w:w="784"/>
        <w:gridCol w:w="1416"/>
        <w:gridCol w:w="2689"/>
        <w:gridCol w:w="1364"/>
        <w:gridCol w:w="341"/>
      </w:tblGrid>
      <w:tr w:rsidR="0001180C" w:rsidRPr="00F867D8" w:rsidTr="00F83C00">
        <w:trPr>
          <w:trHeight w:val="453"/>
        </w:trPr>
        <w:tc>
          <w:tcPr>
            <w:tcW w:w="1546" w:type="pct"/>
            <w:gridSpan w:val="2"/>
            <w:tcBorders>
              <w:bottom w:val="nil"/>
            </w:tcBorders>
          </w:tcPr>
          <w:p w:rsidR="0001180C" w:rsidRPr="00F867D8" w:rsidRDefault="0001180C" w:rsidP="00F83C00">
            <w:pPr>
              <w:spacing w:before="20" w:after="20"/>
            </w:pPr>
          </w:p>
        </w:tc>
        <w:tc>
          <w:tcPr>
            <w:tcW w:w="310" w:type="pct"/>
            <w:vMerge w:val="restart"/>
            <w:vAlign w:val="center"/>
          </w:tcPr>
          <w:p w:rsidR="0001180C" w:rsidRPr="00F867D8" w:rsidRDefault="0001180C" w:rsidP="00F83C00">
            <w:pPr>
              <w:spacing w:before="20" w:after="20"/>
              <w:jc w:val="center"/>
            </w:pPr>
            <w:r w:rsidRPr="00F867D8">
              <w:t>Mã số</w:t>
            </w:r>
          </w:p>
        </w:tc>
        <w:tc>
          <w:tcPr>
            <w:tcW w:w="515" w:type="pct"/>
            <w:vMerge w:val="restart"/>
            <w:vAlign w:val="center"/>
          </w:tcPr>
          <w:p w:rsidR="0001180C" w:rsidRPr="00F867D8" w:rsidRDefault="0001180C" w:rsidP="00F83C00">
            <w:pPr>
              <w:spacing w:before="20" w:after="20"/>
              <w:jc w:val="center"/>
            </w:pPr>
            <w:r w:rsidRPr="00F867D8">
              <w:t>Tổng số</w:t>
            </w:r>
          </w:p>
        </w:tc>
        <w:tc>
          <w:tcPr>
            <w:tcW w:w="2629" w:type="pct"/>
            <w:gridSpan w:val="6"/>
            <w:shd w:val="clear" w:color="auto" w:fill="auto"/>
            <w:vAlign w:val="center"/>
          </w:tcPr>
          <w:p w:rsidR="0001180C" w:rsidRPr="00F867D8" w:rsidRDefault="0001180C" w:rsidP="00F83C00">
            <w:pPr>
              <w:spacing w:before="20" w:after="20"/>
              <w:jc w:val="center"/>
            </w:pPr>
            <w:r w:rsidRPr="00F867D8">
              <w:t>Chia theo nguồn cấp kinh phí</w:t>
            </w:r>
          </w:p>
        </w:tc>
      </w:tr>
      <w:tr w:rsidR="0001180C" w:rsidRPr="00F867D8" w:rsidTr="00F83C00">
        <w:trPr>
          <w:trHeight w:val="416"/>
        </w:trPr>
        <w:tc>
          <w:tcPr>
            <w:tcW w:w="1546" w:type="pct"/>
            <w:gridSpan w:val="2"/>
            <w:vMerge w:val="restart"/>
            <w:tcBorders>
              <w:top w:val="nil"/>
              <w:bottom w:val="single" w:sz="4" w:space="0" w:color="auto"/>
            </w:tcBorders>
          </w:tcPr>
          <w:p w:rsidR="0001180C" w:rsidRPr="00F867D8" w:rsidRDefault="0001180C" w:rsidP="00F83C00">
            <w:pPr>
              <w:spacing w:before="20" w:after="20"/>
            </w:pPr>
          </w:p>
        </w:tc>
        <w:tc>
          <w:tcPr>
            <w:tcW w:w="310" w:type="pct"/>
            <w:vMerge/>
            <w:tcBorders>
              <w:bottom w:val="single" w:sz="4" w:space="0" w:color="auto"/>
            </w:tcBorders>
            <w:vAlign w:val="center"/>
          </w:tcPr>
          <w:p w:rsidR="0001180C" w:rsidRPr="00F867D8" w:rsidRDefault="0001180C" w:rsidP="00F83C00">
            <w:pPr>
              <w:spacing w:before="20" w:after="20"/>
            </w:pPr>
          </w:p>
        </w:tc>
        <w:tc>
          <w:tcPr>
            <w:tcW w:w="515" w:type="pct"/>
            <w:vMerge/>
            <w:tcBorders>
              <w:bottom w:val="single" w:sz="4" w:space="0" w:color="auto"/>
            </w:tcBorders>
            <w:vAlign w:val="center"/>
          </w:tcPr>
          <w:p w:rsidR="0001180C" w:rsidRPr="00F867D8" w:rsidRDefault="0001180C" w:rsidP="00F83C00">
            <w:pPr>
              <w:spacing w:before="20" w:after="20"/>
              <w:jc w:val="center"/>
            </w:pPr>
          </w:p>
        </w:tc>
        <w:tc>
          <w:tcPr>
            <w:tcW w:w="1031" w:type="pct"/>
            <w:gridSpan w:val="3"/>
            <w:tcBorders>
              <w:bottom w:val="single" w:sz="4" w:space="0" w:color="auto"/>
            </w:tcBorders>
            <w:shd w:val="clear" w:color="auto" w:fill="auto"/>
            <w:vAlign w:val="center"/>
          </w:tcPr>
          <w:p w:rsidR="0001180C" w:rsidRPr="00F867D8" w:rsidRDefault="0001180C" w:rsidP="00F83C00">
            <w:pPr>
              <w:spacing w:before="20" w:after="20"/>
              <w:jc w:val="center"/>
            </w:pPr>
            <w:r w:rsidRPr="00F867D8">
              <w:t>Ngân sách nhà nước</w:t>
            </w:r>
          </w:p>
        </w:tc>
        <w:tc>
          <w:tcPr>
            <w:tcW w:w="978" w:type="pct"/>
            <w:shd w:val="clear" w:color="auto" w:fill="auto"/>
            <w:vAlign w:val="center"/>
          </w:tcPr>
          <w:p w:rsidR="0001180C" w:rsidRPr="00F867D8" w:rsidRDefault="0001180C" w:rsidP="00F83C00">
            <w:pPr>
              <w:spacing w:before="20" w:after="20"/>
              <w:jc w:val="center"/>
            </w:pPr>
            <w:r>
              <w:t>Nguồn trong nước ngoài ngân sách nhà nước</w:t>
            </w:r>
          </w:p>
        </w:tc>
        <w:tc>
          <w:tcPr>
            <w:tcW w:w="620" w:type="pct"/>
            <w:gridSpan w:val="2"/>
            <w:shd w:val="clear" w:color="auto" w:fill="auto"/>
            <w:vAlign w:val="center"/>
          </w:tcPr>
          <w:p w:rsidR="0001180C" w:rsidRDefault="0001180C" w:rsidP="00F83C00">
            <w:pPr>
              <w:spacing w:before="20" w:after="20"/>
              <w:jc w:val="center"/>
            </w:pPr>
            <w:r>
              <w:t>Nguồn</w:t>
            </w:r>
          </w:p>
          <w:p w:rsidR="0001180C" w:rsidRPr="00F867D8" w:rsidRDefault="0001180C" w:rsidP="00F83C00">
            <w:pPr>
              <w:spacing w:before="20" w:after="20"/>
              <w:jc w:val="center"/>
            </w:pPr>
            <w:r w:rsidRPr="00F867D8">
              <w:t>Nước ngoài</w:t>
            </w:r>
          </w:p>
        </w:tc>
      </w:tr>
      <w:tr w:rsidR="0001180C" w:rsidRPr="00F867D8" w:rsidTr="00F83C00">
        <w:trPr>
          <w:trHeight w:val="60"/>
        </w:trPr>
        <w:tc>
          <w:tcPr>
            <w:tcW w:w="1546" w:type="pct"/>
            <w:gridSpan w:val="2"/>
            <w:vMerge/>
            <w:tcBorders>
              <w:bottom w:val="single" w:sz="4" w:space="0" w:color="auto"/>
            </w:tcBorders>
          </w:tcPr>
          <w:p w:rsidR="0001180C" w:rsidRPr="00F867D8" w:rsidRDefault="0001180C" w:rsidP="00F83C00">
            <w:pPr>
              <w:spacing w:before="20" w:after="20"/>
            </w:pPr>
          </w:p>
        </w:tc>
        <w:tc>
          <w:tcPr>
            <w:tcW w:w="310" w:type="pct"/>
            <w:vMerge/>
            <w:tcBorders>
              <w:bottom w:val="single" w:sz="4" w:space="0" w:color="auto"/>
            </w:tcBorders>
          </w:tcPr>
          <w:p w:rsidR="0001180C" w:rsidRPr="00F867D8" w:rsidRDefault="0001180C" w:rsidP="00F83C00">
            <w:pPr>
              <w:spacing w:before="20" w:after="20"/>
              <w:jc w:val="center"/>
            </w:pPr>
          </w:p>
        </w:tc>
        <w:tc>
          <w:tcPr>
            <w:tcW w:w="515" w:type="pct"/>
            <w:vMerge/>
            <w:tcBorders>
              <w:bottom w:val="single" w:sz="4" w:space="0" w:color="auto"/>
            </w:tcBorders>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rPr>
                <w:i/>
                <w:sz w:val="22"/>
                <w:szCs w:val="22"/>
              </w:rPr>
            </w:pPr>
            <w:r w:rsidRPr="00F867D8">
              <w:rPr>
                <w:i/>
                <w:sz w:val="22"/>
                <w:szCs w:val="22"/>
              </w:rPr>
              <w:t>Trung ương</w:t>
            </w:r>
          </w:p>
        </w:tc>
        <w:tc>
          <w:tcPr>
            <w:tcW w:w="515" w:type="pct"/>
            <w:shd w:val="clear" w:color="auto" w:fill="auto"/>
            <w:vAlign w:val="center"/>
          </w:tcPr>
          <w:p w:rsidR="0001180C" w:rsidRPr="00F867D8" w:rsidRDefault="0001180C" w:rsidP="00F83C00">
            <w:pPr>
              <w:spacing w:before="20" w:after="20"/>
              <w:jc w:val="center"/>
              <w:rPr>
                <w:i/>
                <w:sz w:val="22"/>
                <w:szCs w:val="22"/>
              </w:rPr>
            </w:pPr>
            <w:r w:rsidRPr="00F867D8">
              <w:rPr>
                <w:i/>
                <w:sz w:val="22"/>
                <w:szCs w:val="22"/>
              </w:rPr>
              <w:t>Địa phương</w:t>
            </w:r>
          </w:p>
        </w:tc>
        <w:tc>
          <w:tcPr>
            <w:tcW w:w="978" w:type="pct"/>
            <w:shd w:val="clear" w:color="auto" w:fill="auto"/>
          </w:tcPr>
          <w:p w:rsidR="0001180C" w:rsidRPr="00F867D8" w:rsidRDefault="0001180C" w:rsidP="00F83C00">
            <w:pPr>
              <w:spacing w:before="20" w:after="20"/>
            </w:pPr>
          </w:p>
        </w:tc>
        <w:tc>
          <w:tcPr>
            <w:tcW w:w="620" w:type="pct"/>
            <w:gridSpan w:val="2"/>
            <w:shd w:val="clear" w:color="auto" w:fill="auto"/>
          </w:tcPr>
          <w:p w:rsidR="0001180C" w:rsidRPr="00F867D8" w:rsidRDefault="0001180C" w:rsidP="00F83C00">
            <w:pPr>
              <w:spacing w:before="20" w:after="20"/>
            </w:pPr>
          </w:p>
        </w:tc>
      </w:tr>
      <w:tr w:rsidR="0001180C" w:rsidRPr="00F867D8" w:rsidTr="00F83C00">
        <w:tc>
          <w:tcPr>
            <w:tcW w:w="1546" w:type="pct"/>
            <w:gridSpan w:val="2"/>
            <w:tcBorders>
              <w:top w:val="single" w:sz="4" w:space="0" w:color="auto"/>
            </w:tcBorders>
          </w:tcPr>
          <w:p w:rsidR="0001180C" w:rsidRPr="00F867D8" w:rsidRDefault="0001180C" w:rsidP="00F83C00">
            <w:pPr>
              <w:spacing w:before="20" w:after="20"/>
              <w:jc w:val="center"/>
            </w:pPr>
            <w:r w:rsidRPr="00F867D8">
              <w:t>A</w:t>
            </w:r>
          </w:p>
        </w:tc>
        <w:tc>
          <w:tcPr>
            <w:tcW w:w="310" w:type="pct"/>
            <w:tcBorders>
              <w:top w:val="single" w:sz="4" w:space="0" w:color="auto"/>
            </w:tcBorders>
          </w:tcPr>
          <w:p w:rsidR="0001180C" w:rsidRPr="00F867D8" w:rsidRDefault="0001180C" w:rsidP="00F83C00">
            <w:pPr>
              <w:spacing w:before="20" w:after="20"/>
              <w:jc w:val="center"/>
            </w:pPr>
            <w:r w:rsidRPr="00F867D8">
              <w:t>B</w:t>
            </w:r>
          </w:p>
        </w:tc>
        <w:tc>
          <w:tcPr>
            <w:tcW w:w="515" w:type="pct"/>
            <w:tcBorders>
              <w:top w:val="single" w:sz="4" w:space="0" w:color="auto"/>
            </w:tcBorders>
          </w:tcPr>
          <w:p w:rsidR="0001180C" w:rsidRPr="00F867D8" w:rsidRDefault="0001180C" w:rsidP="00F83C00">
            <w:pPr>
              <w:spacing w:before="20" w:after="20"/>
              <w:jc w:val="center"/>
            </w:pPr>
            <w:r w:rsidRPr="00F867D8">
              <w:t>1</w:t>
            </w:r>
          </w:p>
        </w:tc>
        <w:tc>
          <w:tcPr>
            <w:tcW w:w="516" w:type="pct"/>
            <w:gridSpan w:val="2"/>
            <w:shd w:val="clear" w:color="auto" w:fill="auto"/>
          </w:tcPr>
          <w:p w:rsidR="0001180C" w:rsidRPr="00F867D8" w:rsidRDefault="0001180C" w:rsidP="00F83C00">
            <w:pPr>
              <w:spacing w:before="20" w:after="20"/>
              <w:jc w:val="center"/>
            </w:pPr>
            <w:r w:rsidRPr="00F867D8">
              <w:t>2</w:t>
            </w:r>
          </w:p>
        </w:tc>
        <w:tc>
          <w:tcPr>
            <w:tcW w:w="515" w:type="pct"/>
          </w:tcPr>
          <w:p w:rsidR="0001180C" w:rsidRPr="00F867D8" w:rsidRDefault="0001180C" w:rsidP="00F83C00">
            <w:pPr>
              <w:tabs>
                <w:tab w:val="left" w:pos="472"/>
                <w:tab w:val="center" w:pos="551"/>
              </w:tabs>
              <w:spacing w:before="20" w:after="20"/>
            </w:pPr>
            <w:r w:rsidRPr="00F867D8">
              <w:tab/>
              <w:t>3</w:t>
            </w:r>
          </w:p>
        </w:tc>
        <w:tc>
          <w:tcPr>
            <w:tcW w:w="978" w:type="pct"/>
            <w:shd w:val="clear" w:color="auto" w:fill="auto"/>
          </w:tcPr>
          <w:p w:rsidR="0001180C" w:rsidRPr="00F867D8" w:rsidRDefault="0001180C" w:rsidP="00F83C00">
            <w:pPr>
              <w:spacing w:before="20" w:after="20"/>
              <w:jc w:val="center"/>
            </w:pPr>
            <w:r w:rsidRPr="00F867D8">
              <w:t>4</w:t>
            </w:r>
          </w:p>
        </w:tc>
        <w:tc>
          <w:tcPr>
            <w:tcW w:w="620" w:type="pct"/>
            <w:gridSpan w:val="2"/>
            <w:shd w:val="clear" w:color="auto" w:fill="auto"/>
          </w:tcPr>
          <w:p w:rsidR="0001180C" w:rsidRPr="00F867D8" w:rsidRDefault="0001180C" w:rsidP="00F83C00">
            <w:pPr>
              <w:spacing w:before="20" w:after="20"/>
              <w:jc w:val="center"/>
            </w:pPr>
            <w:r w:rsidRPr="00F867D8">
              <w:t>5</w:t>
            </w:r>
          </w:p>
        </w:tc>
      </w:tr>
      <w:tr w:rsidR="0001180C" w:rsidRPr="00F867D8" w:rsidTr="00F83C00">
        <w:trPr>
          <w:trHeight w:val="567"/>
        </w:trPr>
        <w:tc>
          <w:tcPr>
            <w:tcW w:w="1546" w:type="pct"/>
            <w:gridSpan w:val="2"/>
            <w:vAlign w:val="center"/>
          </w:tcPr>
          <w:p w:rsidR="0001180C" w:rsidRPr="00F867D8" w:rsidRDefault="0001180C" w:rsidP="00F83C00">
            <w:pPr>
              <w:spacing w:before="20" w:after="20"/>
              <w:rPr>
                <w:b/>
              </w:rPr>
            </w:pPr>
            <w:r w:rsidRPr="00F867D8">
              <w:rPr>
                <w:b/>
              </w:rPr>
              <w:t>Tổng chi</w:t>
            </w:r>
          </w:p>
          <w:p w:rsidR="0001180C" w:rsidRPr="00F867D8" w:rsidRDefault="0001180C" w:rsidP="00F83C00">
            <w:pPr>
              <w:spacing w:before="20" w:after="20"/>
              <w:rPr>
                <w:i/>
              </w:rPr>
            </w:pPr>
            <w:r w:rsidRPr="00F867D8">
              <w:rPr>
                <w:i/>
              </w:rPr>
              <w:t>trong đó:</w:t>
            </w:r>
          </w:p>
        </w:tc>
        <w:tc>
          <w:tcPr>
            <w:tcW w:w="310" w:type="pct"/>
            <w:vAlign w:val="center"/>
          </w:tcPr>
          <w:p w:rsidR="0001180C" w:rsidRPr="00F867D8" w:rsidRDefault="0001180C" w:rsidP="00F83C00">
            <w:pPr>
              <w:spacing w:before="20" w:after="20"/>
              <w:jc w:val="center"/>
            </w:pPr>
            <w:r w:rsidRPr="00F867D8">
              <w:t>01</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315"/>
        </w:trPr>
        <w:tc>
          <w:tcPr>
            <w:tcW w:w="1546" w:type="pct"/>
            <w:gridSpan w:val="2"/>
            <w:vAlign w:val="center"/>
          </w:tcPr>
          <w:p w:rsidR="0001180C" w:rsidRPr="00F867D8" w:rsidRDefault="0001180C" w:rsidP="00F83C00">
            <w:pPr>
              <w:spacing w:before="20" w:after="20"/>
              <w:rPr>
                <w:b/>
              </w:rPr>
            </w:pPr>
            <w:r w:rsidRPr="00F867D8">
              <w:rPr>
                <w:b/>
              </w:rPr>
              <w:t>1. Chi đầu tư phát triển KH&amp;CN</w:t>
            </w:r>
          </w:p>
        </w:tc>
        <w:tc>
          <w:tcPr>
            <w:tcW w:w="310" w:type="pct"/>
            <w:vAlign w:val="center"/>
          </w:tcPr>
          <w:p w:rsidR="0001180C" w:rsidRPr="00F867D8" w:rsidRDefault="0001180C" w:rsidP="00F83C00">
            <w:pPr>
              <w:spacing w:before="20" w:after="20"/>
              <w:jc w:val="center"/>
            </w:pPr>
            <w:r w:rsidRPr="00F867D8">
              <w:t>02</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04"/>
        </w:trPr>
        <w:tc>
          <w:tcPr>
            <w:tcW w:w="1546" w:type="pct"/>
            <w:gridSpan w:val="2"/>
            <w:vAlign w:val="center"/>
          </w:tcPr>
          <w:p w:rsidR="0001180C" w:rsidRPr="00F867D8" w:rsidRDefault="0001180C" w:rsidP="00F83C00">
            <w:pPr>
              <w:spacing w:before="20" w:after="20"/>
              <w:rPr>
                <w:i/>
              </w:rPr>
            </w:pPr>
            <w:r w:rsidRPr="00F867D8">
              <w:rPr>
                <w:b/>
              </w:rPr>
              <w:t>2. Chi sự nghiệp KH&amp;CN</w:t>
            </w:r>
          </w:p>
        </w:tc>
        <w:tc>
          <w:tcPr>
            <w:tcW w:w="310" w:type="pct"/>
            <w:vAlign w:val="center"/>
          </w:tcPr>
          <w:p w:rsidR="0001180C" w:rsidRPr="00F867D8" w:rsidRDefault="0001180C" w:rsidP="00F83C00">
            <w:pPr>
              <w:spacing w:before="20" w:after="20"/>
              <w:jc w:val="center"/>
            </w:pPr>
            <w:r w:rsidRPr="00F867D8">
              <w:t>03</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24"/>
        </w:trPr>
        <w:tc>
          <w:tcPr>
            <w:tcW w:w="1546" w:type="pct"/>
            <w:gridSpan w:val="2"/>
            <w:vAlign w:val="center"/>
          </w:tcPr>
          <w:p w:rsidR="0001180C" w:rsidRPr="00F867D8" w:rsidRDefault="0001180C" w:rsidP="00F83C00">
            <w:pPr>
              <w:spacing w:before="20" w:after="20"/>
              <w:rPr>
                <w:i/>
              </w:rPr>
            </w:pPr>
            <w:r w:rsidRPr="00F867D8">
              <w:rPr>
                <w:b/>
                <w:i/>
              </w:rPr>
              <w:t xml:space="preserve">2.1. Chi thực hiện nhiệm vụ </w:t>
            </w:r>
            <w:r w:rsidRPr="00F867D8">
              <w:rPr>
                <w:b/>
                <w:i/>
              </w:rPr>
              <w:lastRenderedPageBreak/>
              <w:t>thường xuyên theo chức năng</w:t>
            </w:r>
          </w:p>
        </w:tc>
        <w:tc>
          <w:tcPr>
            <w:tcW w:w="310" w:type="pct"/>
            <w:vAlign w:val="center"/>
          </w:tcPr>
          <w:p w:rsidR="0001180C" w:rsidRPr="00F867D8" w:rsidRDefault="0001180C" w:rsidP="00F83C00">
            <w:pPr>
              <w:spacing w:before="20" w:after="20"/>
              <w:jc w:val="center"/>
            </w:pPr>
            <w:r w:rsidRPr="00F867D8">
              <w:lastRenderedPageBreak/>
              <w:t>0</w:t>
            </w:r>
            <w:r w:rsidRPr="00F867D8">
              <w:lastRenderedPageBreak/>
              <w:t>4</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22"/>
        </w:trPr>
        <w:tc>
          <w:tcPr>
            <w:tcW w:w="1546" w:type="pct"/>
            <w:gridSpan w:val="2"/>
            <w:vAlign w:val="center"/>
          </w:tcPr>
          <w:p w:rsidR="0001180C" w:rsidRPr="00F867D8" w:rsidRDefault="0001180C" w:rsidP="00F83C00">
            <w:pPr>
              <w:spacing w:before="20" w:after="20"/>
              <w:rPr>
                <w:i/>
              </w:rPr>
            </w:pPr>
            <w:r w:rsidRPr="00F867D8">
              <w:rPr>
                <w:b/>
                <w:i/>
              </w:rPr>
              <w:t xml:space="preserve">2.2. Chi thực hiện nhiệm vụ KH&amp;CN </w:t>
            </w:r>
          </w:p>
        </w:tc>
        <w:tc>
          <w:tcPr>
            <w:tcW w:w="310" w:type="pct"/>
            <w:vAlign w:val="center"/>
          </w:tcPr>
          <w:p w:rsidR="0001180C" w:rsidRPr="00F867D8" w:rsidRDefault="0001180C" w:rsidP="00F83C00">
            <w:pPr>
              <w:spacing w:before="20" w:after="20"/>
              <w:jc w:val="center"/>
            </w:pPr>
            <w:r w:rsidRPr="00F867D8">
              <w:t>05</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19"/>
        </w:trPr>
        <w:tc>
          <w:tcPr>
            <w:tcW w:w="1546" w:type="pct"/>
            <w:gridSpan w:val="2"/>
            <w:vAlign w:val="center"/>
          </w:tcPr>
          <w:p w:rsidR="0001180C" w:rsidRPr="00F867D8" w:rsidRDefault="0001180C" w:rsidP="00F83C00">
            <w:pPr>
              <w:tabs>
                <w:tab w:val="left" w:pos="3114"/>
              </w:tabs>
              <w:spacing w:before="20" w:after="20"/>
            </w:pPr>
            <w:r w:rsidRPr="00F867D8">
              <w:rPr>
                <w:i/>
              </w:rPr>
              <w:t xml:space="preserve">Trong đó:         </w:t>
            </w:r>
            <w:r w:rsidRPr="00F867D8">
              <w:t>- Cấp quốc gia</w:t>
            </w:r>
          </w:p>
        </w:tc>
        <w:tc>
          <w:tcPr>
            <w:tcW w:w="310" w:type="pct"/>
            <w:vAlign w:val="center"/>
          </w:tcPr>
          <w:p w:rsidR="0001180C" w:rsidRPr="00F867D8" w:rsidRDefault="0001180C" w:rsidP="00F83C00">
            <w:pPr>
              <w:spacing w:before="20" w:after="20"/>
              <w:jc w:val="center"/>
            </w:pPr>
            <w:r w:rsidRPr="00F867D8">
              <w:t>06</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397"/>
        </w:trPr>
        <w:tc>
          <w:tcPr>
            <w:tcW w:w="1546" w:type="pct"/>
            <w:gridSpan w:val="2"/>
            <w:vAlign w:val="center"/>
          </w:tcPr>
          <w:p w:rsidR="0001180C" w:rsidRPr="00F867D8" w:rsidRDefault="0001180C" w:rsidP="00F83C00">
            <w:pPr>
              <w:spacing w:before="20" w:after="20"/>
            </w:pPr>
            <w:r w:rsidRPr="00F867D8">
              <w:t xml:space="preserve">                         - Cấp bộ</w:t>
            </w:r>
          </w:p>
        </w:tc>
        <w:tc>
          <w:tcPr>
            <w:tcW w:w="310" w:type="pct"/>
            <w:vAlign w:val="center"/>
          </w:tcPr>
          <w:p w:rsidR="0001180C" w:rsidRPr="00F867D8" w:rsidRDefault="0001180C" w:rsidP="00F83C00">
            <w:pPr>
              <w:spacing w:before="20" w:after="20"/>
              <w:jc w:val="center"/>
            </w:pPr>
            <w:r w:rsidRPr="00F867D8">
              <w:t>07</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30"/>
        </w:trPr>
        <w:tc>
          <w:tcPr>
            <w:tcW w:w="1546" w:type="pct"/>
            <w:gridSpan w:val="2"/>
            <w:vAlign w:val="center"/>
          </w:tcPr>
          <w:p w:rsidR="0001180C" w:rsidRPr="00F867D8" w:rsidRDefault="0001180C" w:rsidP="00F83C00">
            <w:pPr>
              <w:spacing w:before="20" w:after="20"/>
            </w:pPr>
            <w:r w:rsidRPr="00F867D8">
              <w:t xml:space="preserve">                         - Cấp tỉnh</w:t>
            </w:r>
          </w:p>
        </w:tc>
        <w:tc>
          <w:tcPr>
            <w:tcW w:w="310" w:type="pct"/>
            <w:vAlign w:val="center"/>
          </w:tcPr>
          <w:p w:rsidR="0001180C" w:rsidRPr="00F867D8" w:rsidRDefault="0001180C" w:rsidP="00F83C00">
            <w:pPr>
              <w:spacing w:before="20" w:after="20"/>
              <w:jc w:val="center"/>
            </w:pPr>
            <w:r w:rsidRPr="00F867D8">
              <w:t>08</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09"/>
        </w:trPr>
        <w:tc>
          <w:tcPr>
            <w:tcW w:w="1546" w:type="pct"/>
            <w:gridSpan w:val="2"/>
            <w:vAlign w:val="center"/>
          </w:tcPr>
          <w:p w:rsidR="0001180C" w:rsidRPr="00F867D8" w:rsidRDefault="0001180C" w:rsidP="00F83C00">
            <w:pPr>
              <w:spacing w:before="20" w:after="20"/>
            </w:pPr>
            <w:r w:rsidRPr="00F867D8">
              <w:t xml:space="preserve">                         - Cấp cơ sở</w:t>
            </w:r>
          </w:p>
        </w:tc>
        <w:tc>
          <w:tcPr>
            <w:tcW w:w="310" w:type="pct"/>
            <w:vAlign w:val="center"/>
          </w:tcPr>
          <w:p w:rsidR="0001180C" w:rsidRPr="00F867D8" w:rsidRDefault="0001180C" w:rsidP="00F83C00">
            <w:pPr>
              <w:spacing w:before="20" w:after="20"/>
              <w:jc w:val="center"/>
            </w:pPr>
            <w:r w:rsidRPr="00F867D8">
              <w:t>09</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15"/>
        </w:trPr>
        <w:tc>
          <w:tcPr>
            <w:tcW w:w="1546" w:type="pct"/>
            <w:gridSpan w:val="2"/>
            <w:vAlign w:val="center"/>
          </w:tcPr>
          <w:p w:rsidR="0001180C" w:rsidRPr="00F867D8" w:rsidRDefault="0001180C" w:rsidP="00F83C00">
            <w:pPr>
              <w:spacing w:before="20" w:after="20"/>
              <w:rPr>
                <w:b/>
                <w:i/>
              </w:rPr>
            </w:pPr>
            <w:r w:rsidRPr="00F867D8">
              <w:rPr>
                <w:b/>
                <w:i/>
              </w:rPr>
              <w:t>2.3. Chi sự nghiệp KH&amp;CN khác</w:t>
            </w:r>
          </w:p>
        </w:tc>
        <w:tc>
          <w:tcPr>
            <w:tcW w:w="310" w:type="pct"/>
            <w:vAlign w:val="center"/>
          </w:tcPr>
          <w:p w:rsidR="0001180C" w:rsidRPr="00F867D8" w:rsidRDefault="0001180C" w:rsidP="00F83C00">
            <w:pPr>
              <w:spacing w:before="20" w:after="20"/>
              <w:jc w:val="center"/>
            </w:pPr>
            <w:r w:rsidRPr="00F867D8">
              <w:t>10</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rPr>
          <w:trHeight w:val="415"/>
        </w:trPr>
        <w:tc>
          <w:tcPr>
            <w:tcW w:w="1546" w:type="pct"/>
            <w:gridSpan w:val="2"/>
            <w:vAlign w:val="center"/>
          </w:tcPr>
          <w:p w:rsidR="0001180C" w:rsidRPr="00476058" w:rsidRDefault="0001180C" w:rsidP="00F83C00">
            <w:pPr>
              <w:spacing w:before="20" w:after="20"/>
              <w:rPr>
                <w:b/>
              </w:rPr>
            </w:pPr>
            <w:r w:rsidRPr="00F867D8">
              <w:rPr>
                <w:b/>
              </w:rPr>
              <w:t>3. Chi khác cho KH&amp;CN</w:t>
            </w:r>
          </w:p>
        </w:tc>
        <w:tc>
          <w:tcPr>
            <w:tcW w:w="310" w:type="pct"/>
            <w:vAlign w:val="center"/>
          </w:tcPr>
          <w:p w:rsidR="0001180C" w:rsidRPr="00F867D8" w:rsidRDefault="0001180C" w:rsidP="00F83C00">
            <w:pPr>
              <w:spacing w:before="20" w:after="20"/>
              <w:jc w:val="center"/>
            </w:pPr>
            <w:r>
              <w:t>11</w:t>
            </w:r>
          </w:p>
        </w:tc>
        <w:tc>
          <w:tcPr>
            <w:tcW w:w="515" w:type="pct"/>
            <w:vAlign w:val="center"/>
          </w:tcPr>
          <w:p w:rsidR="0001180C" w:rsidRPr="00F867D8" w:rsidRDefault="0001180C" w:rsidP="00F83C00">
            <w:pPr>
              <w:spacing w:before="20" w:after="20"/>
              <w:jc w:val="center"/>
            </w:pPr>
          </w:p>
        </w:tc>
        <w:tc>
          <w:tcPr>
            <w:tcW w:w="516" w:type="pct"/>
            <w:gridSpan w:val="2"/>
            <w:shd w:val="clear" w:color="auto" w:fill="auto"/>
            <w:vAlign w:val="center"/>
          </w:tcPr>
          <w:p w:rsidR="0001180C" w:rsidRPr="00F867D8" w:rsidRDefault="0001180C" w:rsidP="00F83C00">
            <w:pPr>
              <w:spacing w:before="20" w:after="20"/>
              <w:jc w:val="center"/>
            </w:pPr>
          </w:p>
        </w:tc>
        <w:tc>
          <w:tcPr>
            <w:tcW w:w="515" w:type="pct"/>
            <w:vAlign w:val="center"/>
          </w:tcPr>
          <w:p w:rsidR="0001180C" w:rsidRPr="00F867D8" w:rsidRDefault="0001180C" w:rsidP="00F83C00">
            <w:pPr>
              <w:spacing w:before="20" w:after="20"/>
              <w:jc w:val="center"/>
            </w:pPr>
          </w:p>
        </w:tc>
        <w:tc>
          <w:tcPr>
            <w:tcW w:w="978" w:type="pct"/>
            <w:shd w:val="clear" w:color="auto" w:fill="auto"/>
            <w:vAlign w:val="center"/>
          </w:tcPr>
          <w:p w:rsidR="0001180C" w:rsidRPr="00F867D8" w:rsidRDefault="0001180C" w:rsidP="00F83C00">
            <w:pPr>
              <w:spacing w:before="20" w:after="20"/>
              <w:jc w:val="center"/>
            </w:pPr>
          </w:p>
        </w:tc>
        <w:tc>
          <w:tcPr>
            <w:tcW w:w="620" w:type="pct"/>
            <w:gridSpan w:val="2"/>
            <w:shd w:val="clear" w:color="auto" w:fill="auto"/>
            <w:vAlign w:val="center"/>
          </w:tcPr>
          <w:p w:rsidR="0001180C" w:rsidRPr="00F867D8" w:rsidRDefault="0001180C" w:rsidP="00F83C00">
            <w:pPr>
              <w:spacing w:before="20" w:after="20"/>
              <w:jc w:val="center"/>
            </w:pPr>
          </w:p>
        </w:tc>
      </w:tr>
      <w:tr w:rsidR="0001180C" w:rsidRPr="00F867D8" w:rsidTr="00F83C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4" w:type="pct"/>
        </w:trPr>
        <w:tc>
          <w:tcPr>
            <w:tcW w:w="1340" w:type="pct"/>
          </w:tcPr>
          <w:p w:rsidR="0001180C" w:rsidRPr="00F867D8" w:rsidRDefault="0001180C" w:rsidP="00F83C00">
            <w:pPr>
              <w:spacing w:before="20" w:after="20"/>
              <w:jc w:val="center"/>
              <w:rPr>
                <w:b/>
              </w:rPr>
            </w:pPr>
            <w:r w:rsidRPr="00F867D8">
              <w:rPr>
                <w:b/>
              </w:rPr>
              <w:t>Người lập biểu</w:t>
            </w:r>
          </w:p>
          <w:p w:rsidR="0001180C" w:rsidRPr="00F867D8" w:rsidRDefault="0001180C" w:rsidP="00F83C00">
            <w:pPr>
              <w:spacing w:before="20" w:after="20"/>
              <w:jc w:val="center"/>
              <w:rPr>
                <w:i/>
              </w:rPr>
            </w:pPr>
            <w:r w:rsidRPr="00F867D8">
              <w:rPr>
                <w:i/>
              </w:rPr>
              <w:t>(ký, ghi rõ họ tên)</w:t>
            </w:r>
          </w:p>
        </w:tc>
        <w:tc>
          <w:tcPr>
            <w:tcW w:w="1262" w:type="pct"/>
            <w:gridSpan w:val="4"/>
          </w:tcPr>
          <w:p w:rsidR="0001180C" w:rsidRPr="00F867D8" w:rsidRDefault="0001180C" w:rsidP="00F83C00">
            <w:pPr>
              <w:spacing w:before="20" w:after="20"/>
              <w:jc w:val="center"/>
              <w:rPr>
                <w:b/>
              </w:rPr>
            </w:pPr>
            <w:r w:rsidRPr="00F867D8">
              <w:rPr>
                <w:b/>
              </w:rPr>
              <w:t>Người kiểm tra biểu</w:t>
            </w:r>
          </w:p>
          <w:p w:rsidR="0001180C" w:rsidRPr="00F867D8" w:rsidRDefault="0001180C" w:rsidP="00F83C00">
            <w:pPr>
              <w:spacing w:before="20" w:after="20"/>
              <w:rPr>
                <w:b/>
              </w:rPr>
            </w:pPr>
            <w:r w:rsidRPr="00F867D8">
              <w:rPr>
                <w:i/>
              </w:rPr>
              <w:t xml:space="preserve">        (ký, ghi rõ họ tên)</w:t>
            </w:r>
          </w:p>
        </w:tc>
        <w:tc>
          <w:tcPr>
            <w:tcW w:w="2274" w:type="pct"/>
            <w:gridSpan w:val="4"/>
          </w:tcPr>
          <w:p w:rsidR="0001180C" w:rsidRPr="00F867D8" w:rsidRDefault="0001180C" w:rsidP="00F83C00">
            <w:pPr>
              <w:spacing w:before="20" w:after="20"/>
              <w:jc w:val="center"/>
              <w:rPr>
                <w:i/>
              </w:rPr>
            </w:pPr>
            <w:r w:rsidRPr="00F867D8">
              <w:rPr>
                <w:i/>
              </w:rPr>
              <w:t>.........., ngày.........tháng.......năm.....</w:t>
            </w:r>
          </w:p>
          <w:p w:rsidR="0001180C" w:rsidRPr="00F867D8" w:rsidRDefault="0001180C" w:rsidP="00F83C00">
            <w:pPr>
              <w:spacing w:before="20" w:after="20"/>
              <w:jc w:val="center"/>
              <w:rPr>
                <w:b/>
              </w:rPr>
            </w:pPr>
            <w:r w:rsidRPr="00F867D8">
              <w:rPr>
                <w:b/>
              </w:rPr>
              <w:t>Thủ trưởng đơn vị</w:t>
            </w:r>
          </w:p>
          <w:p w:rsidR="0001180C" w:rsidRPr="00F867D8" w:rsidRDefault="0001180C" w:rsidP="00F83C00">
            <w:pPr>
              <w:spacing w:before="20" w:after="20"/>
              <w:jc w:val="center"/>
            </w:pPr>
            <w:r w:rsidRPr="00F867D8">
              <w:rPr>
                <w:i/>
              </w:rPr>
              <w:t>(Ký, ghi rõ họ tên và đóng dấu)</w:t>
            </w:r>
          </w:p>
        </w:tc>
      </w:tr>
    </w:tbl>
    <w:p w:rsidR="0001180C" w:rsidRPr="00F867D8" w:rsidRDefault="0001180C" w:rsidP="00824CD4">
      <w:pPr>
        <w:spacing w:before="60" w:after="60" w:line="288" w:lineRule="auto"/>
        <w:jc w:val="center"/>
        <w:rPr>
          <w:b/>
          <w:sz w:val="26"/>
          <w:szCs w:val="26"/>
        </w:rPr>
        <w:sectPr w:rsidR="0001180C" w:rsidRPr="00F867D8" w:rsidSect="00F867D8">
          <w:footerReference w:type="default" r:id="rId16"/>
          <w:pgSz w:w="16834" w:h="11909" w:orient="landscape" w:code="9"/>
          <w:pgMar w:top="1584" w:right="1152" w:bottom="1008" w:left="1152" w:header="720" w:footer="720" w:gutter="0"/>
          <w:cols w:space="720"/>
          <w:docGrid w:linePitch="360"/>
        </w:sectPr>
      </w:pPr>
    </w:p>
    <w:p w:rsidR="0001180C" w:rsidRPr="00F867D8" w:rsidRDefault="0001180C" w:rsidP="00824CD4">
      <w:pPr>
        <w:spacing w:before="60" w:after="60" w:line="288" w:lineRule="auto"/>
        <w:jc w:val="center"/>
        <w:rPr>
          <w:b/>
          <w:sz w:val="26"/>
          <w:szCs w:val="26"/>
        </w:rPr>
      </w:pPr>
      <w:r w:rsidRPr="00F867D8">
        <w:rPr>
          <w:b/>
          <w:sz w:val="26"/>
          <w:szCs w:val="26"/>
        </w:rPr>
        <w:lastRenderedPageBreak/>
        <w:t>HƯỚNG DẪN ĐIỀN BIỂU 03/KHCN-CP</w:t>
      </w:r>
    </w:p>
    <w:p w:rsidR="0001180C" w:rsidRPr="00F867D8" w:rsidRDefault="0001180C" w:rsidP="00824CD4">
      <w:pPr>
        <w:spacing w:before="60" w:after="60" w:line="288" w:lineRule="auto"/>
        <w:jc w:val="center"/>
        <w:rPr>
          <w:b/>
          <w:sz w:val="26"/>
          <w:szCs w:val="26"/>
        </w:rPr>
      </w:pPr>
      <w:r w:rsidRPr="00F867D8">
        <w:rPr>
          <w:b/>
          <w:sz w:val="26"/>
          <w:szCs w:val="26"/>
        </w:rPr>
        <w:t>CHI CHO KHOA HỌC VÀ CÔNG NGHỆ</w:t>
      </w:r>
    </w:p>
    <w:p w:rsidR="0001180C" w:rsidRPr="00F867D8" w:rsidRDefault="0001180C" w:rsidP="00824CD4">
      <w:pPr>
        <w:spacing w:before="60" w:after="60" w:line="288" w:lineRule="auto"/>
        <w:jc w:val="center"/>
        <w:rPr>
          <w:b/>
        </w:rPr>
      </w:pPr>
    </w:p>
    <w:p w:rsidR="0001180C" w:rsidRPr="00F867D8" w:rsidRDefault="0001180C" w:rsidP="00824CD4">
      <w:pPr>
        <w:spacing w:before="60" w:after="60" w:line="288" w:lineRule="auto"/>
        <w:rPr>
          <w:b/>
        </w:rPr>
      </w:pPr>
      <w:r w:rsidRPr="00F867D8">
        <w:rPr>
          <w:b/>
        </w:rPr>
        <w:t>1. Khái niệm, phương pháp tính</w:t>
      </w:r>
    </w:p>
    <w:p w:rsidR="0001180C" w:rsidRPr="00476058" w:rsidRDefault="0001180C" w:rsidP="00824CD4">
      <w:pPr>
        <w:spacing w:before="60" w:after="60" w:line="288" w:lineRule="auto"/>
      </w:pPr>
      <w:r w:rsidRPr="00476058">
        <w:rPr>
          <w:i/>
        </w:rPr>
        <w:t xml:space="preserve">Chi cho KH&amp;CN </w:t>
      </w:r>
      <w:r w:rsidRPr="00476058">
        <w:t xml:space="preserve">là tổng các khoản chi đầu tư phát triển KH&amp;CN, chi sự nghiệp KH&amp;CN và chi khác cho KH&amp;CN của đơn vị tính từ ngày 01/01 đến </w:t>
      </w:r>
      <w:r>
        <w:t xml:space="preserve">ngày </w:t>
      </w:r>
      <w:r w:rsidRPr="00476058">
        <w:t>31/12 của năm báo cáo.</w:t>
      </w:r>
    </w:p>
    <w:p w:rsidR="0001180C" w:rsidRPr="00F867D8" w:rsidRDefault="0001180C" w:rsidP="00824CD4">
      <w:pPr>
        <w:spacing w:before="60" w:after="60" w:line="288" w:lineRule="auto"/>
      </w:pPr>
      <w:r w:rsidRPr="00476058">
        <w:rPr>
          <w:i/>
        </w:rPr>
        <w:t>Chi đầu tư phát triển KH&amp;CN</w:t>
      </w:r>
      <w:r w:rsidRPr="00F867D8">
        <w:t xml:space="preserve"> </w:t>
      </w:r>
      <w:r>
        <w:t>được quy định tại Khoản 1 Điều 4</w:t>
      </w:r>
      <w:r w:rsidRPr="00467646">
        <w:t xml:space="preserve"> Nghị định 95/2014/NĐ-CP ngày 17/10/2014 của Chính phủ Quy định về đầu tư và cơ chế tài chính đối với hoạt động KH&amp;CN</w:t>
      </w:r>
      <w:r>
        <w:t>.</w:t>
      </w:r>
    </w:p>
    <w:p w:rsidR="0001180C" w:rsidRDefault="0001180C" w:rsidP="00824CD4">
      <w:pPr>
        <w:spacing w:before="60" w:after="60" w:line="288" w:lineRule="auto"/>
      </w:pPr>
      <w:r w:rsidRPr="006B2BD7">
        <w:rPr>
          <w:i/>
        </w:rPr>
        <w:t xml:space="preserve">Chi sự nghiệp KH&amp;CN </w:t>
      </w:r>
      <w:r>
        <w:t>được quy định tại Khoản 2 Điều 4</w:t>
      </w:r>
      <w:r w:rsidRPr="00335B1C">
        <w:t xml:space="preserve"> Nghị định 95/2014/NĐ-CP ngày 17/10/2014 của Chính phủ Quy định về đầu tư và cơ chế tài chính đối với hoạt động KH&amp;CN</w:t>
      </w:r>
      <w:r>
        <w:t>.</w:t>
      </w:r>
    </w:p>
    <w:p w:rsidR="0001180C" w:rsidRPr="00F867D8" w:rsidRDefault="0001180C" w:rsidP="00824CD4">
      <w:pPr>
        <w:spacing w:before="60" w:after="60" w:line="288" w:lineRule="auto"/>
      </w:pPr>
      <w:r w:rsidRPr="00F867D8">
        <w:t>Nguồn cấp kinh phí chia thành 3 loại:</w:t>
      </w:r>
    </w:p>
    <w:p w:rsidR="0001180C" w:rsidRPr="00F867D8" w:rsidRDefault="0001180C" w:rsidP="00824CD4">
      <w:pPr>
        <w:spacing w:before="60" w:after="60" w:line="288" w:lineRule="auto"/>
      </w:pPr>
      <w:r w:rsidRPr="00F867D8">
        <w:t>- Ngân sách nhà nước (bao gồm cả các nguồn có tính chất ngân sách nhà nước) được chia thành ngân sách Trung ương và ngân sách địa phương:</w:t>
      </w:r>
    </w:p>
    <w:p w:rsidR="0001180C" w:rsidRPr="00F867D8" w:rsidRDefault="0001180C" w:rsidP="00824CD4">
      <w:pPr>
        <w:spacing w:before="60" w:after="60" w:line="288" w:lineRule="auto"/>
      </w:pPr>
      <w:r w:rsidRPr="00F867D8">
        <w:t xml:space="preserve">+ Ngân sách Trung ương bao gồm kinh phí </w:t>
      </w:r>
      <w:r>
        <w:t xml:space="preserve">được </w:t>
      </w:r>
      <w:r w:rsidRPr="00F867D8">
        <w:t>cân đối từ Bộ KH&amp;CN và từ các Bộ</w:t>
      </w:r>
      <w:r>
        <w:t>,</w:t>
      </w:r>
      <w:r w:rsidRPr="00F867D8">
        <w:t xml:space="preserve"> ngành</w:t>
      </w:r>
      <w:r>
        <w:t xml:space="preserve"> được quy định tại Khoản 15 Điều 4 Luật Ngân sách nhà nước</w:t>
      </w:r>
      <w:r w:rsidRPr="00F867D8">
        <w:t>;</w:t>
      </w:r>
    </w:p>
    <w:p w:rsidR="0001180C" w:rsidRPr="00F867D8" w:rsidRDefault="0001180C" w:rsidP="00824CD4">
      <w:pPr>
        <w:spacing w:before="60" w:after="60" w:line="288" w:lineRule="auto"/>
      </w:pPr>
      <w:r w:rsidRPr="00F867D8">
        <w:t>+ Ngân sách địa phương là nguồn được cân đối từ ngân sách của tỉnh, thành phố trực thuộc Trung ương</w:t>
      </w:r>
      <w:r>
        <w:t xml:space="preserve"> được quy định tại Khoản 13 Điều 4 Luật Ngân sách nhà nước</w:t>
      </w:r>
      <w:r w:rsidRPr="00F867D8">
        <w:t>.</w:t>
      </w:r>
    </w:p>
    <w:p w:rsidR="0001180C" w:rsidRPr="00F867D8" w:rsidRDefault="0001180C" w:rsidP="00824CD4">
      <w:pPr>
        <w:spacing w:before="60" w:after="60" w:line="288" w:lineRule="auto"/>
      </w:pPr>
      <w:r w:rsidRPr="00C74951">
        <w:t xml:space="preserve">- </w:t>
      </w:r>
      <w:r>
        <w:t>Nguồn trong nước ngoài ngân sách nhà nước;</w:t>
      </w:r>
    </w:p>
    <w:p w:rsidR="0001180C" w:rsidRDefault="0001180C" w:rsidP="00824CD4">
      <w:pPr>
        <w:spacing w:before="60" w:after="60" w:line="288" w:lineRule="auto"/>
      </w:pPr>
      <w:r w:rsidRPr="00F867D8">
        <w:t>- Nguồn từ nước ngoài.</w:t>
      </w:r>
    </w:p>
    <w:p w:rsidR="0001180C" w:rsidRPr="00F867D8" w:rsidRDefault="0001180C" w:rsidP="00824CD4">
      <w:pPr>
        <w:spacing w:before="60" w:after="60" w:line="288" w:lineRule="auto"/>
        <w:rPr>
          <w:b/>
        </w:rPr>
      </w:pPr>
      <w:r w:rsidRPr="00F867D8">
        <w:rPr>
          <w:b/>
        </w:rPr>
        <w:t>2. Cách ghi biểu</w:t>
      </w:r>
    </w:p>
    <w:p w:rsidR="0001180C" w:rsidRPr="00F867D8" w:rsidRDefault="0001180C" w:rsidP="00824CD4">
      <w:pPr>
        <w:spacing w:before="60" w:after="60" w:line="288" w:lineRule="auto"/>
      </w:pPr>
      <w:r w:rsidRPr="00F867D8">
        <w:t>Số liệu điền vào biểu là số liệu thực chi trong năm thống kê.</w:t>
      </w:r>
    </w:p>
    <w:p w:rsidR="0001180C" w:rsidRPr="00F867D8" w:rsidRDefault="0001180C" w:rsidP="00824CD4">
      <w:pPr>
        <w:spacing w:before="60" w:after="60" w:line="288" w:lineRule="auto"/>
      </w:pPr>
      <w:r w:rsidRPr="00F867D8">
        <w:t xml:space="preserve">- Cột 1: Ghi tổng số theo loại (khoản) chi. </w:t>
      </w:r>
    </w:p>
    <w:p w:rsidR="0001180C" w:rsidRPr="00F867D8" w:rsidRDefault="0001180C" w:rsidP="00824CD4">
      <w:pPr>
        <w:spacing w:before="60" w:after="60" w:line="288" w:lineRule="auto"/>
      </w:pPr>
      <w:r w:rsidRPr="00F867D8">
        <w:t>Cột 2-5 là số chi chia theo nguồn cấp kinh phí. Nguồn cấp kinh phí bao gồm: ngân sách nhà nước, ngoài ngân sách nhà nước và nước ngoài, cụ thể:</w:t>
      </w:r>
    </w:p>
    <w:p w:rsidR="0001180C" w:rsidRPr="00F867D8" w:rsidRDefault="0001180C" w:rsidP="00824CD4">
      <w:pPr>
        <w:spacing w:before="60" w:after="60" w:line="288" w:lineRule="auto"/>
      </w:pPr>
      <w:r w:rsidRPr="00F867D8">
        <w:t xml:space="preserve">- Cột 2-3: Ghi số chi được </w:t>
      </w:r>
      <w:r>
        <w:t>bảo đảm</w:t>
      </w:r>
      <w:r w:rsidRPr="00F867D8">
        <w:t xml:space="preserve"> từ ngân sách nhà nước, bao gồm: </w:t>
      </w:r>
    </w:p>
    <w:p w:rsidR="0001180C" w:rsidRPr="00F867D8" w:rsidRDefault="0001180C" w:rsidP="00824CD4">
      <w:pPr>
        <w:spacing w:before="60" w:after="60" w:line="288" w:lineRule="auto"/>
      </w:pPr>
      <w:r w:rsidRPr="00F867D8">
        <w:t xml:space="preserve">+ Ngân sách Trung ương (do Bộ, ngành </w:t>
      </w:r>
      <w:r>
        <w:t>bảo đảm</w:t>
      </w:r>
      <w:r w:rsidRPr="00F867D8">
        <w:t xml:space="preserve"> chi); </w:t>
      </w:r>
    </w:p>
    <w:p w:rsidR="0001180C" w:rsidRPr="00F867D8" w:rsidRDefault="0001180C" w:rsidP="00824CD4">
      <w:pPr>
        <w:spacing w:before="60" w:after="60" w:line="288" w:lineRule="auto"/>
      </w:pPr>
      <w:r w:rsidRPr="00F867D8">
        <w:t xml:space="preserve">+ Ngân sách địa phương (do địa phương </w:t>
      </w:r>
      <w:r>
        <w:t>bảo đảm</w:t>
      </w:r>
      <w:r w:rsidRPr="00F867D8">
        <w:t xml:space="preserve"> chi).</w:t>
      </w:r>
    </w:p>
    <w:p w:rsidR="0001180C" w:rsidRPr="00F867D8" w:rsidRDefault="0001180C" w:rsidP="00824CD4">
      <w:pPr>
        <w:spacing w:before="60" w:after="60" w:line="288" w:lineRule="auto"/>
      </w:pPr>
      <w:r w:rsidRPr="00F867D8">
        <w:lastRenderedPageBreak/>
        <w:t xml:space="preserve">- Cột 4: Ghi số chi được </w:t>
      </w:r>
      <w:r>
        <w:t>bảo đảm</w:t>
      </w:r>
      <w:r w:rsidRPr="00F867D8">
        <w:t xml:space="preserve"> từ nguồn trong nước nhưng ngoài ngân sách nhà nước (Do đơn vị tự có hoặc do doanh nghiệp hoặc đơn vị khác cấp để thực hiện nhiệm vụ theo hợp đồng);</w:t>
      </w:r>
    </w:p>
    <w:p w:rsidR="0001180C" w:rsidRPr="00F867D8" w:rsidRDefault="0001180C" w:rsidP="00824CD4">
      <w:pPr>
        <w:spacing w:before="60" w:after="60" w:line="288" w:lineRule="auto"/>
      </w:pPr>
      <w:r w:rsidRPr="00F867D8">
        <w:t>- Cột 5: Ghi số chi do nguồn nước ngoài cấp.</w:t>
      </w:r>
    </w:p>
    <w:p w:rsidR="0001180C" w:rsidRPr="00F867D8" w:rsidRDefault="0001180C" w:rsidP="00824CD4">
      <w:pPr>
        <w:spacing w:before="60" w:after="60" w:line="288" w:lineRule="auto"/>
      </w:pPr>
      <w:r w:rsidRPr="00F867D8">
        <w:t xml:space="preserve">Các dòng là nội dung (khoản) chi. </w:t>
      </w:r>
    </w:p>
    <w:p w:rsidR="0001180C" w:rsidRPr="00F867D8" w:rsidRDefault="0001180C" w:rsidP="00824CD4">
      <w:pPr>
        <w:spacing w:before="60" w:after="60" w:line="288" w:lineRule="auto"/>
      </w:pPr>
      <w:r w:rsidRPr="00F867D8">
        <w:rPr>
          <w:b/>
        </w:rPr>
        <w:t>Mục "Tổng chi":</w:t>
      </w:r>
      <w:r w:rsidRPr="00F867D8">
        <w:t xml:space="preserve"> Ghi tổng các khoản chi được chia theo nguồn cấp. </w:t>
      </w:r>
    </w:p>
    <w:p w:rsidR="0001180C" w:rsidRPr="00F867D8" w:rsidRDefault="0001180C" w:rsidP="00824CD4">
      <w:pPr>
        <w:spacing w:before="60" w:after="60" w:line="288" w:lineRule="auto"/>
      </w:pPr>
      <w:r w:rsidRPr="00F867D8">
        <w:rPr>
          <w:b/>
        </w:rPr>
        <w:t>Mục</w:t>
      </w:r>
      <w:r w:rsidRPr="00F867D8">
        <w:t xml:space="preserve"> </w:t>
      </w:r>
      <w:r w:rsidRPr="00F867D8">
        <w:rPr>
          <w:b/>
        </w:rPr>
        <w:t>"1. Chi đầu tư phát triển KH&amp;CN":</w:t>
      </w:r>
      <w:r w:rsidRPr="00F867D8">
        <w:t xml:space="preserve"> Ghi kinh phí thực chi từ nguồn vốn đầu tư phát triển tiềm lực KH&amp;CN, đầu tư và hỗ trợ xây dựng cơ sở vật chất - kỹ thuật</w:t>
      </w:r>
      <w:r>
        <w:t>,.</w:t>
      </w:r>
      <w:r w:rsidRPr="00F867D8">
        <w:t>..</w:t>
      </w:r>
    </w:p>
    <w:p w:rsidR="0001180C" w:rsidRPr="00F867D8" w:rsidRDefault="0001180C" w:rsidP="00824CD4">
      <w:pPr>
        <w:spacing w:before="60" w:after="60" w:line="288" w:lineRule="auto"/>
      </w:pPr>
      <w:r w:rsidRPr="00F867D8">
        <w:rPr>
          <w:b/>
        </w:rPr>
        <w:t>Mục "2. Chi sự nghiệp KH&amp;CN":</w:t>
      </w:r>
      <w:r w:rsidRPr="00F867D8">
        <w:t xml:space="preserve"> Ghi kinh phí thực chi từ nguồn</w:t>
      </w:r>
      <w:r>
        <w:t xml:space="preserve"> vốn</w:t>
      </w:r>
      <w:r w:rsidRPr="00F867D8">
        <w:t xml:space="preserve"> sự nghiệp KH&amp;CN để thực hiện hoạt động KH&amp;CN</w:t>
      </w:r>
      <w:r>
        <w:t xml:space="preserve">, cụ thể </w:t>
      </w:r>
      <w:r w:rsidRPr="00F867D8">
        <w:t>như sau:</w:t>
      </w:r>
    </w:p>
    <w:p w:rsidR="0001180C" w:rsidRDefault="0001180C" w:rsidP="00824CD4">
      <w:pPr>
        <w:spacing w:before="60" w:after="60" w:line="288" w:lineRule="auto"/>
      </w:pPr>
      <w:r w:rsidRPr="00467646">
        <w:rPr>
          <w:b/>
          <w:i/>
        </w:rPr>
        <w:t xml:space="preserve">Mục </w:t>
      </w:r>
      <w:r>
        <w:rPr>
          <w:b/>
          <w:i/>
        </w:rPr>
        <w:t>“</w:t>
      </w:r>
      <w:r w:rsidRPr="00467646">
        <w:rPr>
          <w:b/>
          <w:i/>
        </w:rPr>
        <w:t>2.1. Chi thực hiện nhiệm vụ thường xuyên theo chức năng</w:t>
      </w:r>
      <w:r>
        <w:rPr>
          <w:b/>
          <w:i/>
        </w:rPr>
        <w:t>”</w:t>
      </w:r>
      <w:r w:rsidRPr="00F867D8">
        <w:t xml:space="preserve"> bao gồm: </w:t>
      </w:r>
    </w:p>
    <w:p w:rsidR="0001180C" w:rsidRPr="00F867D8" w:rsidRDefault="0001180C" w:rsidP="00824CD4">
      <w:pPr>
        <w:spacing w:before="60" w:after="60" w:line="288" w:lineRule="auto"/>
      </w:pPr>
      <w:r>
        <w:t xml:space="preserve">- </w:t>
      </w:r>
      <w:r w:rsidRPr="00467646">
        <w:t xml:space="preserve">Tiền lương, tiền công và các khoản đóng góp theo lương của những người trực tiếp và gián tiếp thực hiện nhiệm vụ theo quy định hiện hành của Nhà nước về chế độ tiền lương (căn cứ theo số lượng người tham gia thực hiện trong mỗi nhiệm vụ; thời gian tham gia thực hiện nhiệm vụ). Tổng số người tham gia các nhiệm vụ thường xuyên theo chức năng của tổ chức </w:t>
      </w:r>
      <w:r>
        <w:t>KH&amp;CN</w:t>
      </w:r>
      <w:r w:rsidRPr="00467646">
        <w:t xml:space="preserve"> không vượt quá số lượng người làm việc theo vị trí việc làm đã được cơ quan có thẩm quyền phê duyệt</w:t>
      </w:r>
      <w:r>
        <w:t>;</w:t>
      </w:r>
    </w:p>
    <w:p w:rsidR="0001180C" w:rsidRPr="00F867D8" w:rsidRDefault="0001180C" w:rsidP="00824CD4">
      <w:pPr>
        <w:spacing w:before="60" w:after="60" w:line="288" w:lineRule="auto"/>
      </w:pPr>
      <w:r>
        <w:t xml:space="preserve">- </w:t>
      </w:r>
      <w:r w:rsidRPr="00467646">
        <w:t xml:space="preserve">Các khoản chi phí trực tiếp và gián tiếp phục vụ thực hiện nhiệm vụ; các khoản chi hoạt động bộ máy của tổ chức </w:t>
      </w:r>
      <w:r>
        <w:t>KH&amp;CN</w:t>
      </w:r>
      <w:r w:rsidRPr="00467646">
        <w:t xml:space="preserve"> công lập để thực hiện nhiệm vụ (ví dụ như: chi mua nguyên liệu, vật liệu; chi thanh toán dịch vụ công cộng, vật tư văn phòng; chi sửa chữa, duy tu, bảo dưỡng, bảo trì định kỳ, kiểm định trang thiết bị phục vụ công tác chuyên môn; chi hội nghị hội thảo chuyên môn, công tác phí,...): Thực hiện theo định mức kinh tế, kỹ thuật do Bộ quản lý chuyên ngành, lĩnh vực ban hành và các quy định hiện hành về chế độ và định mức chi tiêu ngân sách nhà nước</w:t>
      </w:r>
      <w:r w:rsidRPr="00F867D8">
        <w:rPr>
          <w:vertAlign w:val="superscript"/>
        </w:rPr>
        <w:t>(</w:t>
      </w:r>
      <w:r w:rsidRPr="00CA4822">
        <w:rPr>
          <w:rStyle w:val="FootnoteReference"/>
        </w:rPr>
        <w:footnoteReference w:id="1"/>
      </w:r>
      <w:r w:rsidRPr="00CA4822">
        <w:rPr>
          <w:shd w:val="clear" w:color="auto" w:fill="FFFFFF"/>
          <w:vertAlign w:val="superscript"/>
        </w:rPr>
        <w:t>)</w:t>
      </w:r>
      <w:r w:rsidRPr="00F867D8">
        <w:t>.</w:t>
      </w:r>
    </w:p>
    <w:p w:rsidR="0001180C" w:rsidRPr="00F867D8" w:rsidRDefault="0001180C" w:rsidP="00824CD4">
      <w:pPr>
        <w:spacing w:before="60" w:after="60" w:line="288" w:lineRule="auto"/>
      </w:pPr>
      <w:r w:rsidRPr="00467646">
        <w:rPr>
          <w:b/>
          <w:i/>
        </w:rPr>
        <w:t>Mục “2.2. Chi thực hiện nhiệm vụ KH&amp;CN”</w:t>
      </w:r>
      <w:r>
        <w:t xml:space="preserve"> bao gồm </w:t>
      </w:r>
      <w:r w:rsidRPr="00F867D8">
        <w:t xml:space="preserve">các khoản chi trực tiếp cho nhiệm vụ KH&amp;CN và chi cho hoạt động quản lý của cơ quan có </w:t>
      </w:r>
      <w:r w:rsidRPr="00F867D8">
        <w:lastRenderedPageBreak/>
        <w:t>thẩm quyền đối với nhiệm vụ KH&amp;CN các cấp: Cấp quốc gia</w:t>
      </w:r>
      <w:r>
        <w:t>,</w:t>
      </w:r>
      <w:r w:rsidRPr="00F867D8">
        <w:t xml:space="preserve"> cấp bộ</w:t>
      </w:r>
      <w:r>
        <w:t>,</w:t>
      </w:r>
      <w:r w:rsidRPr="00F867D8">
        <w:t xml:space="preserve"> cấp tỉnh</w:t>
      </w:r>
      <w:r>
        <w:t>,</w:t>
      </w:r>
      <w:r w:rsidRPr="00F867D8">
        <w:t xml:space="preserve"> cấp cơ sở</w:t>
      </w:r>
      <w:r>
        <w:t>.</w:t>
      </w:r>
    </w:p>
    <w:p w:rsidR="0001180C" w:rsidRPr="00476058" w:rsidRDefault="0001180C" w:rsidP="00824CD4">
      <w:pPr>
        <w:spacing w:before="60" w:after="60" w:line="288" w:lineRule="auto"/>
        <w:rPr>
          <w:b/>
          <w:i/>
        </w:rPr>
      </w:pPr>
      <w:r w:rsidRPr="00476058">
        <w:rPr>
          <w:b/>
          <w:i/>
        </w:rPr>
        <w:t xml:space="preserve">Mục </w:t>
      </w:r>
      <w:r>
        <w:rPr>
          <w:b/>
          <w:i/>
        </w:rPr>
        <w:t>“</w:t>
      </w:r>
      <w:r w:rsidRPr="00476058">
        <w:rPr>
          <w:b/>
          <w:i/>
        </w:rPr>
        <w:t>2.3. Chi sự nghiệp KH&amp;CN khác</w:t>
      </w:r>
      <w:r>
        <w:rPr>
          <w:b/>
          <w:i/>
        </w:rPr>
        <w:t>”</w:t>
      </w:r>
      <w:r>
        <w:rPr>
          <w:i/>
        </w:rPr>
        <w:t xml:space="preserve"> </w:t>
      </w:r>
      <w:r>
        <w:t xml:space="preserve">bao </w:t>
      </w:r>
      <w:r w:rsidRPr="0056513E">
        <w:t xml:space="preserve">gồm </w:t>
      </w:r>
      <w:r>
        <w:t>c</w:t>
      </w:r>
      <w:r w:rsidRPr="0056513E">
        <w:t xml:space="preserve">ác khoản chi ngoài chi thực hiện nhiệm vụ thường xuyên theo chức năng và chi thực hiện nhiệm vụ KH&amp;CN (ví dụ: </w:t>
      </w:r>
      <w:r>
        <w:t>chi m</w:t>
      </w:r>
      <w:r w:rsidRPr="0056513E">
        <w:t>ua kết quả nghiên cứu</w:t>
      </w:r>
      <w:r w:rsidRPr="007C22C7">
        <w:t xml:space="preserve"> khoa học và phát triển công ngh</w:t>
      </w:r>
      <w:r>
        <w:t>ệ, chi đ</w:t>
      </w:r>
      <w:r w:rsidRPr="00836BAC">
        <w:t xml:space="preserve">ào tạo và bồi dưỡng nâng cao trình độ chuyên môn, nghiệp vụ cho đội ngũ cán bộ quản lý và cán bộ nghiên cứu về </w:t>
      </w:r>
      <w:r>
        <w:t>KH&amp;CN</w:t>
      </w:r>
      <w:r w:rsidRPr="00836BAC">
        <w:t xml:space="preserve"> ở trong nước và nước ngoài</w:t>
      </w:r>
      <w:r w:rsidRPr="00476058">
        <w:t>…</w:t>
      </w:r>
      <w:r>
        <w:t>).</w:t>
      </w:r>
    </w:p>
    <w:p w:rsidR="0001180C" w:rsidRPr="00476058" w:rsidRDefault="0001180C" w:rsidP="00824CD4">
      <w:pPr>
        <w:spacing w:before="60" w:after="60" w:line="288" w:lineRule="auto"/>
      </w:pPr>
      <w:r w:rsidRPr="00476058">
        <w:rPr>
          <w:b/>
        </w:rPr>
        <w:t>Mục “3. Chi khác cho KH&amp;CN”:</w:t>
      </w:r>
      <w:r w:rsidRPr="00476058">
        <w:t xml:space="preserve"> Ghi kinh phí thực chi cho KH&amp;CN ngoài các khoản chi đầu tư phát triển KH&amp;CN và chi sự nghiệp KH&amp;CN.</w:t>
      </w:r>
    </w:p>
    <w:p w:rsidR="0001180C" w:rsidRPr="00F867D8" w:rsidRDefault="0001180C" w:rsidP="00824CD4">
      <w:pPr>
        <w:spacing w:before="60" w:after="60" w:line="288" w:lineRule="auto"/>
        <w:rPr>
          <w:b/>
        </w:rPr>
      </w:pPr>
      <w:r w:rsidRPr="00476058">
        <w:rPr>
          <w:b/>
        </w:rPr>
        <w:t>3. Nguồn số liệu</w:t>
      </w:r>
      <w:r w:rsidRPr="00F867D8">
        <w:rPr>
          <w:b/>
        </w:rPr>
        <w:t xml:space="preserve"> </w:t>
      </w:r>
    </w:p>
    <w:p w:rsidR="0001180C" w:rsidRPr="00F867D8" w:rsidRDefault="0001180C" w:rsidP="00824CD4">
      <w:pPr>
        <w:spacing w:before="60" w:after="60" w:line="288" w:lineRule="auto"/>
        <w:rPr>
          <w:color w:val="000000"/>
        </w:rPr>
      </w:pPr>
      <w:r w:rsidRPr="00F867D8">
        <w:rPr>
          <w:color w:val="000000"/>
        </w:rPr>
        <w:t>Hồ sơ quản lý của Vụ</w:t>
      </w:r>
      <w:r w:rsidRPr="00F867D8">
        <w:rPr>
          <w:rFonts w:eastAsia="Calibri"/>
          <w:color w:val="000000"/>
        </w:rPr>
        <w:t xml:space="preserve"> Kế hoạch - Tài chính </w:t>
      </w:r>
      <w:r w:rsidRPr="00F867D8">
        <w:t>(Bộ KH&amp;CN).</w:t>
      </w:r>
    </w:p>
    <w:p w:rsidR="0001180C" w:rsidRPr="00F867D8" w:rsidRDefault="0001180C" w:rsidP="00824CD4">
      <w:pPr>
        <w:spacing w:before="60" w:after="60" w:line="288" w:lineRule="auto"/>
        <w:rPr>
          <w:color w:val="000000"/>
        </w:rPr>
      </w:pPr>
      <w:r w:rsidRPr="00F867D8">
        <w:rPr>
          <w:color w:val="000000"/>
        </w:rPr>
        <w:t xml:space="preserve">Số liệu thống kê do </w:t>
      </w:r>
      <w:r>
        <w:rPr>
          <w:color w:val="000000"/>
        </w:rPr>
        <w:t>c</w:t>
      </w:r>
      <w:r w:rsidRPr="00F21E3E">
        <w:rPr>
          <w:color w:val="000000"/>
        </w:rPr>
        <w:t xml:space="preserve">ơ quan, đơn vị thuộc các Bộ, cơ quan ngang Bộ, cơ quan thuộc Chính phủ, Tòa án nhân dân tối cao, Viện kiểm sát nhân dân tối cao được giao nhiệm vụ thống kê </w:t>
      </w:r>
      <w:r>
        <w:rPr>
          <w:color w:val="000000"/>
        </w:rPr>
        <w:t>KH&amp;CN</w:t>
      </w:r>
      <w:r w:rsidRPr="00F867D8">
        <w:rPr>
          <w:color w:val="000000"/>
        </w:rPr>
        <w:t>; Sở KH&amp;CN các tỉnh, TP trực thuộc Trung ương tổng hợp.</w:t>
      </w:r>
    </w:p>
    <w:p w:rsidR="0001180C" w:rsidRPr="00F867D8" w:rsidRDefault="0001180C" w:rsidP="00824CD4">
      <w:pPr>
        <w:sectPr w:rsidR="0001180C" w:rsidRPr="00F867D8" w:rsidSect="00F83C00">
          <w:pgSz w:w="11909" w:h="16834" w:code="9"/>
          <w:pgMar w:top="1134" w:right="1134" w:bottom="1134" w:left="1701" w:header="709" w:footer="709" w:gutter="0"/>
          <w:cols w:space="720"/>
          <w:titlePg/>
          <w:docGrid w:linePitch="360"/>
        </w:sectPr>
      </w:pPr>
    </w:p>
    <w:tbl>
      <w:tblPr>
        <w:tblW w:w="4678" w:type="pct"/>
        <w:tblInd w:w="675" w:type="dxa"/>
        <w:tblLayout w:type="fixed"/>
        <w:tblLook w:val="04A0" w:firstRow="1" w:lastRow="0" w:firstColumn="1" w:lastColumn="0" w:noHBand="0" w:noVBand="1"/>
      </w:tblPr>
      <w:tblGrid>
        <w:gridCol w:w="4964"/>
        <w:gridCol w:w="5311"/>
        <w:gridCol w:w="3521"/>
      </w:tblGrid>
      <w:tr w:rsidR="0001180C" w:rsidRPr="00F867D8" w:rsidTr="00F83C00">
        <w:tc>
          <w:tcPr>
            <w:tcW w:w="1799" w:type="pct"/>
            <w:shd w:val="clear" w:color="auto" w:fill="auto"/>
          </w:tcPr>
          <w:p w:rsidR="0001180C" w:rsidRPr="00F867D8" w:rsidRDefault="0001180C" w:rsidP="00F83C00">
            <w:pPr>
              <w:outlineLvl w:val="1"/>
              <w:rPr>
                <w:b/>
                <w:bCs/>
              </w:rPr>
            </w:pPr>
            <w:r w:rsidRPr="00F867D8">
              <w:rPr>
                <w:b/>
                <w:szCs w:val="26"/>
              </w:rPr>
              <w:lastRenderedPageBreak/>
              <w:t>Biểu 04/KHCN-NV</w:t>
            </w:r>
          </w:p>
          <w:p w:rsidR="0001180C" w:rsidRPr="00F867D8"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492E9F">
            <w:r w:rsidRPr="00F867D8">
              <w:t>Ngày nhận báo cáo:</w:t>
            </w:r>
            <w:r>
              <w:t xml:space="preserve"> </w:t>
            </w:r>
            <w:r w:rsidRPr="00F867D8">
              <w:t>Ngày 15/02 năm sau</w:t>
            </w:r>
          </w:p>
        </w:tc>
        <w:tc>
          <w:tcPr>
            <w:tcW w:w="1925" w:type="pct"/>
            <w:shd w:val="clear" w:color="auto" w:fill="auto"/>
          </w:tcPr>
          <w:p w:rsidR="0001180C" w:rsidRPr="003F68A4" w:rsidRDefault="0001180C" w:rsidP="00F83C00">
            <w:pPr>
              <w:jc w:val="center"/>
              <w:outlineLvl w:val="0"/>
              <w:rPr>
                <w:b/>
                <w:sz w:val="26"/>
                <w:szCs w:val="26"/>
              </w:rPr>
            </w:pPr>
            <w:r w:rsidRPr="003F68A4">
              <w:rPr>
                <w:b/>
                <w:sz w:val="26"/>
                <w:szCs w:val="26"/>
              </w:rPr>
              <w:t>NHIỆM VỤ KHOA HỌC VÀ CÔNG NGHỆ</w:t>
            </w:r>
          </w:p>
          <w:p w:rsidR="0001180C" w:rsidRPr="00F867D8" w:rsidRDefault="0001180C" w:rsidP="00F83C00">
            <w:pPr>
              <w:jc w:val="center"/>
            </w:pPr>
            <w:r w:rsidRPr="00F867D8">
              <w:rPr>
                <w:sz w:val="26"/>
                <w:szCs w:val="26"/>
              </w:rPr>
              <w:t>(Từ ngày 01/01 đến ngày 31/12 năm …..)</w:t>
            </w:r>
          </w:p>
          <w:p w:rsidR="0001180C" w:rsidRPr="00F867D8" w:rsidRDefault="0001180C" w:rsidP="00F83C00">
            <w:pPr>
              <w:tabs>
                <w:tab w:val="left" w:pos="2350"/>
              </w:tabs>
            </w:pPr>
          </w:p>
        </w:tc>
        <w:tc>
          <w:tcPr>
            <w:tcW w:w="1276" w:type="pct"/>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C3244E">
              <w:t>Cục Thông tin KH&amp;CN quốc gia</w:t>
            </w:r>
          </w:p>
        </w:tc>
      </w:tr>
    </w:tbl>
    <w:p w:rsidR="0001180C" w:rsidRPr="00F867D8" w:rsidRDefault="0001180C" w:rsidP="00824CD4">
      <w:pPr>
        <w:ind w:left="10800"/>
        <w:jc w:val="center"/>
        <w:rPr>
          <w:b/>
        </w:rPr>
      </w:pPr>
      <w:r w:rsidRPr="00F867D8">
        <w:rPr>
          <w:i/>
        </w:rPr>
        <w:t>Đơn vị tính: Nhiệm vụ</w:t>
      </w:r>
    </w:p>
    <w:tbl>
      <w:tblPr>
        <w:tblW w:w="466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993"/>
        <w:gridCol w:w="1276"/>
        <w:gridCol w:w="1677"/>
        <w:gridCol w:w="2291"/>
        <w:gridCol w:w="1136"/>
        <w:gridCol w:w="1419"/>
        <w:gridCol w:w="1556"/>
      </w:tblGrid>
      <w:tr w:rsidR="0001180C" w:rsidRPr="00F867D8" w:rsidTr="00F83C00">
        <w:trPr>
          <w:trHeight w:val="408"/>
        </w:trPr>
        <w:tc>
          <w:tcPr>
            <w:tcW w:w="1237" w:type="pct"/>
            <w:vMerge w:val="restart"/>
          </w:tcPr>
          <w:p w:rsidR="0001180C" w:rsidRPr="00F867D8" w:rsidRDefault="0001180C" w:rsidP="00F83C00">
            <w:pPr>
              <w:spacing w:line="216" w:lineRule="auto"/>
              <w:jc w:val="center"/>
            </w:pPr>
          </w:p>
        </w:tc>
        <w:tc>
          <w:tcPr>
            <w:tcW w:w="361" w:type="pct"/>
            <w:vMerge w:val="restart"/>
            <w:vAlign w:val="center"/>
          </w:tcPr>
          <w:p w:rsidR="0001180C" w:rsidRPr="00F867D8" w:rsidRDefault="0001180C" w:rsidP="00F83C00">
            <w:pPr>
              <w:spacing w:line="216" w:lineRule="auto"/>
              <w:jc w:val="center"/>
            </w:pPr>
            <w:r w:rsidRPr="00F867D8">
              <w:t>Mã số</w:t>
            </w:r>
          </w:p>
        </w:tc>
        <w:tc>
          <w:tcPr>
            <w:tcW w:w="464" w:type="pct"/>
            <w:vMerge w:val="restart"/>
            <w:vAlign w:val="center"/>
          </w:tcPr>
          <w:p w:rsidR="0001180C" w:rsidRPr="00F867D8" w:rsidRDefault="0001180C" w:rsidP="00F83C00">
            <w:pPr>
              <w:spacing w:line="216" w:lineRule="auto"/>
              <w:jc w:val="center"/>
            </w:pPr>
            <w:r w:rsidRPr="00F867D8">
              <w:t>Tổng số</w:t>
            </w:r>
          </w:p>
        </w:tc>
        <w:tc>
          <w:tcPr>
            <w:tcW w:w="610" w:type="pct"/>
            <w:vMerge w:val="restart"/>
            <w:vAlign w:val="center"/>
          </w:tcPr>
          <w:p w:rsidR="0001180C" w:rsidRPr="00F867D8" w:rsidRDefault="0001180C" w:rsidP="00F83C00">
            <w:pPr>
              <w:spacing w:line="216" w:lineRule="auto"/>
              <w:jc w:val="center"/>
            </w:pPr>
            <w:r w:rsidRPr="00F867D8">
              <w:t>Trong đó: Số nhiệm vụ KH&amp;CN chủ nhiệm là nữ</w:t>
            </w:r>
          </w:p>
        </w:tc>
        <w:tc>
          <w:tcPr>
            <w:tcW w:w="2328" w:type="pct"/>
            <w:gridSpan w:val="4"/>
            <w:vAlign w:val="center"/>
          </w:tcPr>
          <w:p w:rsidR="0001180C" w:rsidRPr="00F867D8" w:rsidRDefault="0001180C" w:rsidP="00F83C00">
            <w:pPr>
              <w:spacing w:line="216" w:lineRule="auto"/>
              <w:jc w:val="center"/>
            </w:pPr>
            <w:r w:rsidRPr="00F867D8">
              <w:t>Tình trạng tiến hành</w:t>
            </w:r>
          </w:p>
        </w:tc>
      </w:tr>
      <w:tr w:rsidR="0001180C" w:rsidRPr="00F867D8" w:rsidTr="00F83C00">
        <w:tc>
          <w:tcPr>
            <w:tcW w:w="1237" w:type="pct"/>
            <w:vMerge/>
          </w:tcPr>
          <w:p w:rsidR="0001180C" w:rsidRPr="00F867D8" w:rsidRDefault="0001180C" w:rsidP="00F83C00">
            <w:pPr>
              <w:spacing w:line="216" w:lineRule="auto"/>
              <w:jc w:val="center"/>
            </w:pPr>
          </w:p>
        </w:tc>
        <w:tc>
          <w:tcPr>
            <w:tcW w:w="361" w:type="pct"/>
            <w:vMerge/>
          </w:tcPr>
          <w:p w:rsidR="0001180C" w:rsidRPr="00F867D8" w:rsidRDefault="0001180C" w:rsidP="00F83C00">
            <w:pPr>
              <w:spacing w:line="216" w:lineRule="auto"/>
              <w:ind w:left="446" w:hanging="446"/>
              <w:jc w:val="center"/>
            </w:pPr>
          </w:p>
        </w:tc>
        <w:tc>
          <w:tcPr>
            <w:tcW w:w="464" w:type="pct"/>
            <w:vMerge/>
          </w:tcPr>
          <w:p w:rsidR="0001180C" w:rsidRPr="00F867D8" w:rsidRDefault="0001180C" w:rsidP="00F83C00">
            <w:pPr>
              <w:spacing w:line="216" w:lineRule="auto"/>
              <w:jc w:val="center"/>
            </w:pPr>
          </w:p>
        </w:tc>
        <w:tc>
          <w:tcPr>
            <w:tcW w:w="610" w:type="pct"/>
            <w:vMerge/>
          </w:tcPr>
          <w:p w:rsidR="0001180C" w:rsidRPr="00F867D8" w:rsidRDefault="0001180C" w:rsidP="00F83C00">
            <w:pPr>
              <w:spacing w:line="216" w:lineRule="auto"/>
              <w:jc w:val="center"/>
            </w:pPr>
          </w:p>
        </w:tc>
        <w:tc>
          <w:tcPr>
            <w:tcW w:w="1246" w:type="pct"/>
            <w:gridSpan w:val="2"/>
            <w:vAlign w:val="center"/>
          </w:tcPr>
          <w:p w:rsidR="0001180C" w:rsidRPr="00F867D8" w:rsidRDefault="0001180C" w:rsidP="00F83C00">
            <w:pPr>
              <w:spacing w:line="216" w:lineRule="auto"/>
              <w:jc w:val="center"/>
            </w:pPr>
            <w:r w:rsidRPr="00F867D8">
              <w:t>Số đang tiến hành</w:t>
            </w:r>
          </w:p>
        </w:tc>
        <w:tc>
          <w:tcPr>
            <w:tcW w:w="516" w:type="pct"/>
            <w:vMerge w:val="restart"/>
            <w:vAlign w:val="center"/>
          </w:tcPr>
          <w:p w:rsidR="0001180C" w:rsidRPr="00F867D8" w:rsidRDefault="0001180C" w:rsidP="00F83C00">
            <w:pPr>
              <w:spacing w:line="216" w:lineRule="auto"/>
              <w:jc w:val="center"/>
            </w:pPr>
            <w:r w:rsidRPr="00F867D8">
              <w:t>Số được nghiệm thu</w:t>
            </w:r>
          </w:p>
        </w:tc>
        <w:tc>
          <w:tcPr>
            <w:tcW w:w="566" w:type="pct"/>
            <w:vMerge w:val="restart"/>
            <w:vAlign w:val="center"/>
          </w:tcPr>
          <w:p w:rsidR="0001180C" w:rsidRPr="00F867D8" w:rsidRDefault="0001180C" w:rsidP="00F83C00">
            <w:pPr>
              <w:spacing w:line="216" w:lineRule="auto"/>
              <w:jc w:val="center"/>
            </w:pPr>
            <w:r w:rsidRPr="00F867D8">
              <w:t>Số đã đưa vào ứng dụng</w:t>
            </w:r>
          </w:p>
        </w:tc>
      </w:tr>
      <w:tr w:rsidR="0001180C" w:rsidRPr="00F867D8" w:rsidTr="00F83C00">
        <w:tc>
          <w:tcPr>
            <w:tcW w:w="1237" w:type="pct"/>
            <w:vMerge/>
          </w:tcPr>
          <w:p w:rsidR="0001180C" w:rsidRPr="00F867D8" w:rsidRDefault="0001180C" w:rsidP="00F83C00">
            <w:pPr>
              <w:spacing w:line="216" w:lineRule="auto"/>
              <w:jc w:val="center"/>
            </w:pPr>
          </w:p>
        </w:tc>
        <w:tc>
          <w:tcPr>
            <w:tcW w:w="361" w:type="pct"/>
            <w:vMerge/>
          </w:tcPr>
          <w:p w:rsidR="0001180C" w:rsidRPr="00F867D8" w:rsidRDefault="0001180C" w:rsidP="00F83C00">
            <w:pPr>
              <w:spacing w:line="216" w:lineRule="auto"/>
              <w:jc w:val="center"/>
            </w:pPr>
          </w:p>
        </w:tc>
        <w:tc>
          <w:tcPr>
            <w:tcW w:w="464" w:type="pct"/>
            <w:vMerge/>
          </w:tcPr>
          <w:p w:rsidR="0001180C" w:rsidRPr="00F867D8" w:rsidRDefault="0001180C" w:rsidP="00F83C00">
            <w:pPr>
              <w:spacing w:line="216" w:lineRule="auto"/>
              <w:jc w:val="center"/>
            </w:pPr>
          </w:p>
        </w:tc>
        <w:tc>
          <w:tcPr>
            <w:tcW w:w="610" w:type="pct"/>
            <w:vMerge/>
          </w:tcPr>
          <w:p w:rsidR="0001180C" w:rsidRPr="00F867D8" w:rsidRDefault="0001180C" w:rsidP="00F83C00">
            <w:pPr>
              <w:spacing w:line="216" w:lineRule="auto"/>
              <w:jc w:val="center"/>
            </w:pPr>
          </w:p>
        </w:tc>
        <w:tc>
          <w:tcPr>
            <w:tcW w:w="833" w:type="pct"/>
            <w:vAlign w:val="center"/>
          </w:tcPr>
          <w:p w:rsidR="0001180C" w:rsidRPr="00F867D8" w:rsidRDefault="0001180C" w:rsidP="00F83C00">
            <w:pPr>
              <w:spacing w:line="216" w:lineRule="auto"/>
              <w:jc w:val="center"/>
            </w:pPr>
            <w:r w:rsidRPr="00F867D8">
              <w:t>Số phê duyệt mới trong năm</w:t>
            </w:r>
          </w:p>
        </w:tc>
        <w:tc>
          <w:tcPr>
            <w:tcW w:w="413" w:type="pct"/>
            <w:vAlign w:val="center"/>
          </w:tcPr>
          <w:p w:rsidR="0001180C" w:rsidRPr="00F867D8" w:rsidRDefault="0001180C" w:rsidP="00F83C00">
            <w:pPr>
              <w:spacing w:line="216" w:lineRule="auto"/>
              <w:jc w:val="center"/>
            </w:pPr>
            <w:r w:rsidRPr="00F867D8">
              <w:t>Số chuyển tiếp từ năm trước</w:t>
            </w:r>
          </w:p>
        </w:tc>
        <w:tc>
          <w:tcPr>
            <w:tcW w:w="516" w:type="pct"/>
            <w:vMerge/>
            <w:vAlign w:val="center"/>
          </w:tcPr>
          <w:p w:rsidR="0001180C" w:rsidRPr="00F867D8" w:rsidRDefault="0001180C" w:rsidP="00F83C00">
            <w:pPr>
              <w:spacing w:line="216" w:lineRule="auto"/>
              <w:jc w:val="center"/>
            </w:pPr>
          </w:p>
        </w:tc>
        <w:tc>
          <w:tcPr>
            <w:tcW w:w="566" w:type="pct"/>
            <w:vMerge/>
            <w:vAlign w:val="center"/>
          </w:tcPr>
          <w:p w:rsidR="0001180C" w:rsidRPr="00F867D8" w:rsidRDefault="0001180C" w:rsidP="00F83C00">
            <w:pPr>
              <w:spacing w:line="216" w:lineRule="auto"/>
              <w:jc w:val="center"/>
            </w:pPr>
          </w:p>
        </w:tc>
      </w:tr>
      <w:tr w:rsidR="0001180C" w:rsidRPr="00F867D8" w:rsidTr="00F83C00">
        <w:tc>
          <w:tcPr>
            <w:tcW w:w="1237" w:type="pct"/>
          </w:tcPr>
          <w:p w:rsidR="0001180C" w:rsidRPr="00F867D8" w:rsidRDefault="0001180C" w:rsidP="00F83C00">
            <w:pPr>
              <w:spacing w:line="216" w:lineRule="auto"/>
              <w:jc w:val="center"/>
            </w:pPr>
            <w:r w:rsidRPr="00F867D8">
              <w:t>A</w:t>
            </w:r>
          </w:p>
        </w:tc>
        <w:tc>
          <w:tcPr>
            <w:tcW w:w="361" w:type="pct"/>
          </w:tcPr>
          <w:p w:rsidR="0001180C" w:rsidRPr="00F867D8" w:rsidRDefault="0001180C" w:rsidP="00F83C00">
            <w:pPr>
              <w:spacing w:line="216" w:lineRule="auto"/>
              <w:jc w:val="center"/>
            </w:pPr>
            <w:r w:rsidRPr="00F867D8">
              <w:t>B</w:t>
            </w:r>
          </w:p>
        </w:tc>
        <w:tc>
          <w:tcPr>
            <w:tcW w:w="464" w:type="pct"/>
          </w:tcPr>
          <w:p w:rsidR="0001180C" w:rsidRPr="00F867D8" w:rsidRDefault="0001180C" w:rsidP="00F83C00">
            <w:pPr>
              <w:spacing w:line="216" w:lineRule="auto"/>
              <w:jc w:val="center"/>
            </w:pPr>
            <w:r w:rsidRPr="00F867D8">
              <w:t>1</w:t>
            </w:r>
          </w:p>
        </w:tc>
        <w:tc>
          <w:tcPr>
            <w:tcW w:w="610" w:type="pct"/>
          </w:tcPr>
          <w:p w:rsidR="0001180C" w:rsidRPr="00F867D8" w:rsidRDefault="0001180C" w:rsidP="00F83C00">
            <w:pPr>
              <w:spacing w:line="216" w:lineRule="auto"/>
              <w:jc w:val="center"/>
            </w:pPr>
            <w:r w:rsidRPr="00F867D8">
              <w:t>2</w:t>
            </w:r>
          </w:p>
        </w:tc>
        <w:tc>
          <w:tcPr>
            <w:tcW w:w="833" w:type="pct"/>
          </w:tcPr>
          <w:p w:rsidR="0001180C" w:rsidRPr="00F867D8" w:rsidRDefault="0001180C" w:rsidP="00F83C00">
            <w:pPr>
              <w:spacing w:line="216" w:lineRule="auto"/>
              <w:jc w:val="center"/>
            </w:pPr>
            <w:r w:rsidRPr="00F867D8">
              <w:t>3</w:t>
            </w:r>
          </w:p>
        </w:tc>
        <w:tc>
          <w:tcPr>
            <w:tcW w:w="413" w:type="pct"/>
          </w:tcPr>
          <w:p w:rsidR="0001180C" w:rsidRPr="00F867D8" w:rsidRDefault="0001180C" w:rsidP="00F83C00">
            <w:pPr>
              <w:spacing w:line="216" w:lineRule="auto"/>
              <w:jc w:val="center"/>
            </w:pPr>
            <w:r w:rsidRPr="00F867D8">
              <w:t>4</w:t>
            </w:r>
          </w:p>
        </w:tc>
        <w:tc>
          <w:tcPr>
            <w:tcW w:w="516" w:type="pct"/>
          </w:tcPr>
          <w:p w:rsidR="0001180C" w:rsidRPr="00F867D8" w:rsidRDefault="0001180C" w:rsidP="00F83C00">
            <w:pPr>
              <w:spacing w:line="216" w:lineRule="auto"/>
              <w:jc w:val="center"/>
            </w:pPr>
            <w:r w:rsidRPr="00F867D8">
              <w:t>5</w:t>
            </w:r>
          </w:p>
        </w:tc>
        <w:tc>
          <w:tcPr>
            <w:tcW w:w="566" w:type="pct"/>
          </w:tcPr>
          <w:p w:rsidR="0001180C" w:rsidRPr="00F867D8" w:rsidRDefault="0001180C" w:rsidP="00F83C00">
            <w:pPr>
              <w:spacing w:line="216" w:lineRule="auto"/>
              <w:jc w:val="center"/>
            </w:pPr>
            <w:r w:rsidRPr="00F867D8">
              <w:t>6</w:t>
            </w:r>
          </w:p>
        </w:tc>
      </w:tr>
      <w:tr w:rsidR="0001180C" w:rsidRPr="00F867D8" w:rsidTr="00F83C00">
        <w:trPr>
          <w:trHeight w:val="284"/>
        </w:trPr>
        <w:tc>
          <w:tcPr>
            <w:tcW w:w="1237" w:type="pct"/>
            <w:vAlign w:val="bottom"/>
          </w:tcPr>
          <w:p w:rsidR="0001180C" w:rsidRPr="00F867D8" w:rsidRDefault="0001180C" w:rsidP="00F83C00">
            <w:pPr>
              <w:spacing w:line="216" w:lineRule="auto"/>
              <w:rPr>
                <w:bCs/>
                <w:i/>
              </w:rPr>
            </w:pPr>
            <w:r w:rsidRPr="00F867D8">
              <w:rPr>
                <w:b/>
                <w:bCs/>
              </w:rPr>
              <w:t xml:space="preserve">1. Tổng số nhiệm vụ KH&amp;CN </w:t>
            </w:r>
          </w:p>
        </w:tc>
        <w:tc>
          <w:tcPr>
            <w:tcW w:w="361" w:type="pct"/>
          </w:tcPr>
          <w:p w:rsidR="0001180C" w:rsidRPr="00F867D8" w:rsidRDefault="0001180C" w:rsidP="00F83C00">
            <w:pPr>
              <w:spacing w:line="216" w:lineRule="auto"/>
              <w:jc w:val="center"/>
            </w:pPr>
            <w:r w:rsidRPr="00F867D8">
              <w:t>01</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rPr>
                <w:bCs/>
              </w:rPr>
            </w:pPr>
            <w:r w:rsidRPr="00F867D8">
              <w:rPr>
                <w:bCs/>
                <w:i/>
              </w:rPr>
              <w:t xml:space="preserve">Trong đó:    </w:t>
            </w:r>
            <w:r w:rsidRPr="00F867D8">
              <w:rPr>
                <w:bCs/>
              </w:rPr>
              <w:t>- Số đề tài/đề án KH&amp;CN</w:t>
            </w:r>
          </w:p>
        </w:tc>
        <w:tc>
          <w:tcPr>
            <w:tcW w:w="361" w:type="pct"/>
          </w:tcPr>
          <w:p w:rsidR="0001180C" w:rsidRPr="00F867D8" w:rsidRDefault="0001180C" w:rsidP="00F83C00">
            <w:pPr>
              <w:spacing w:line="216" w:lineRule="auto"/>
              <w:jc w:val="center"/>
            </w:pPr>
            <w:r w:rsidRPr="00F867D8">
              <w:t>02</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ind w:firstLine="34"/>
              <w:rPr>
                <w:bCs/>
              </w:rPr>
            </w:pPr>
            <w:r w:rsidRPr="00F867D8">
              <w:rPr>
                <w:bCs/>
              </w:rPr>
              <w:lastRenderedPageBreak/>
              <w:t xml:space="preserve">                   - Số dự án KH&amp;CN</w:t>
            </w:r>
          </w:p>
        </w:tc>
        <w:tc>
          <w:tcPr>
            <w:tcW w:w="361" w:type="pct"/>
          </w:tcPr>
          <w:p w:rsidR="0001180C" w:rsidRPr="00F867D8" w:rsidRDefault="0001180C" w:rsidP="00F83C00">
            <w:pPr>
              <w:spacing w:line="216" w:lineRule="auto"/>
              <w:jc w:val="center"/>
            </w:pPr>
            <w:r w:rsidRPr="00F867D8">
              <w:t>03</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rPr>
                <w:b/>
                <w:bCs/>
                <w:iCs/>
              </w:rPr>
            </w:pPr>
            <w:r w:rsidRPr="00F867D8">
              <w:rPr>
                <w:b/>
                <w:bCs/>
                <w:iCs/>
              </w:rPr>
              <w:t>2. Chia theo cấp quản lý</w:t>
            </w:r>
          </w:p>
        </w:tc>
        <w:tc>
          <w:tcPr>
            <w:tcW w:w="361" w:type="pct"/>
          </w:tcPr>
          <w:p w:rsidR="0001180C" w:rsidRPr="00F867D8" w:rsidRDefault="0001180C" w:rsidP="00F83C00">
            <w:pPr>
              <w:spacing w:line="216" w:lineRule="auto"/>
              <w:jc w:val="center"/>
            </w:pP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Cấp quốc gia</w:t>
            </w:r>
          </w:p>
        </w:tc>
        <w:tc>
          <w:tcPr>
            <w:tcW w:w="361" w:type="pct"/>
          </w:tcPr>
          <w:p w:rsidR="0001180C" w:rsidRPr="00F867D8" w:rsidRDefault="0001180C" w:rsidP="00F83C00">
            <w:pPr>
              <w:spacing w:line="216" w:lineRule="auto"/>
              <w:jc w:val="center"/>
            </w:pPr>
            <w:r w:rsidRPr="00F867D8">
              <w:t>04</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Cấp bộ</w:t>
            </w:r>
          </w:p>
        </w:tc>
        <w:tc>
          <w:tcPr>
            <w:tcW w:w="361" w:type="pct"/>
          </w:tcPr>
          <w:p w:rsidR="0001180C" w:rsidRPr="00F867D8" w:rsidRDefault="0001180C" w:rsidP="00F83C00">
            <w:pPr>
              <w:spacing w:line="216" w:lineRule="auto"/>
              <w:jc w:val="center"/>
            </w:pPr>
            <w:r w:rsidRPr="00F867D8">
              <w:t>05</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Cấp tỉnh</w:t>
            </w:r>
          </w:p>
        </w:tc>
        <w:tc>
          <w:tcPr>
            <w:tcW w:w="361" w:type="pct"/>
          </w:tcPr>
          <w:p w:rsidR="0001180C" w:rsidRPr="00F867D8" w:rsidRDefault="0001180C" w:rsidP="00F83C00">
            <w:pPr>
              <w:spacing w:line="216" w:lineRule="auto"/>
              <w:jc w:val="center"/>
            </w:pPr>
            <w:r w:rsidRPr="00F867D8">
              <w:t>06</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Cấp cơ sở</w:t>
            </w:r>
          </w:p>
        </w:tc>
        <w:tc>
          <w:tcPr>
            <w:tcW w:w="361" w:type="pct"/>
          </w:tcPr>
          <w:p w:rsidR="0001180C" w:rsidRPr="00F867D8" w:rsidRDefault="0001180C" w:rsidP="00F83C00">
            <w:pPr>
              <w:spacing w:line="216" w:lineRule="auto"/>
              <w:jc w:val="center"/>
            </w:pPr>
            <w:r w:rsidRPr="00F867D8">
              <w:t>07</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rPr>
                <w:b/>
                <w:bCs/>
                <w:iCs/>
              </w:rPr>
            </w:pPr>
            <w:r w:rsidRPr="00F867D8">
              <w:rPr>
                <w:b/>
                <w:bCs/>
                <w:iCs/>
              </w:rPr>
              <w:t xml:space="preserve">3. Chia theo lĩnh vực nghiên cứu </w:t>
            </w:r>
          </w:p>
        </w:tc>
        <w:tc>
          <w:tcPr>
            <w:tcW w:w="361" w:type="pct"/>
          </w:tcPr>
          <w:p w:rsidR="0001180C" w:rsidRPr="00F867D8" w:rsidRDefault="0001180C" w:rsidP="00F83C00">
            <w:pPr>
              <w:spacing w:line="216" w:lineRule="auto"/>
              <w:jc w:val="center"/>
            </w:pP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Khoa học tự nhiên</w:t>
            </w:r>
          </w:p>
        </w:tc>
        <w:tc>
          <w:tcPr>
            <w:tcW w:w="361" w:type="pct"/>
          </w:tcPr>
          <w:p w:rsidR="0001180C" w:rsidRPr="00F867D8" w:rsidRDefault="0001180C" w:rsidP="00F83C00">
            <w:pPr>
              <w:spacing w:line="216" w:lineRule="auto"/>
              <w:jc w:val="center"/>
            </w:pPr>
            <w:r w:rsidRPr="00F867D8">
              <w:t>09</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Khoa học kỹ thuật và công nghệ</w:t>
            </w:r>
          </w:p>
        </w:tc>
        <w:tc>
          <w:tcPr>
            <w:tcW w:w="361" w:type="pct"/>
          </w:tcPr>
          <w:p w:rsidR="0001180C" w:rsidRPr="00F867D8" w:rsidRDefault="0001180C" w:rsidP="00F83C00">
            <w:pPr>
              <w:spacing w:line="216" w:lineRule="auto"/>
              <w:jc w:val="center"/>
            </w:pPr>
            <w:r w:rsidRPr="00F867D8">
              <w:t>10</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Khoa học y, dược</w:t>
            </w:r>
          </w:p>
        </w:tc>
        <w:tc>
          <w:tcPr>
            <w:tcW w:w="361" w:type="pct"/>
          </w:tcPr>
          <w:p w:rsidR="0001180C" w:rsidRPr="00F867D8" w:rsidRDefault="0001180C" w:rsidP="00F83C00">
            <w:pPr>
              <w:spacing w:line="216" w:lineRule="auto"/>
              <w:jc w:val="center"/>
            </w:pPr>
            <w:r w:rsidRPr="00F867D8">
              <w:t>11</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lastRenderedPageBreak/>
              <w:t>- Khoa học nông nghiệp</w:t>
            </w:r>
          </w:p>
        </w:tc>
        <w:tc>
          <w:tcPr>
            <w:tcW w:w="361" w:type="pct"/>
          </w:tcPr>
          <w:p w:rsidR="0001180C" w:rsidRPr="00F867D8" w:rsidRDefault="0001180C" w:rsidP="00F83C00">
            <w:pPr>
              <w:spacing w:line="216" w:lineRule="auto"/>
              <w:jc w:val="center"/>
            </w:pPr>
            <w:r w:rsidRPr="00F867D8">
              <w:t>12</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spacing w:line="216" w:lineRule="auto"/>
            </w:pPr>
            <w:r w:rsidRPr="00F867D8">
              <w:t>- Khoa học xã hội</w:t>
            </w:r>
          </w:p>
        </w:tc>
        <w:tc>
          <w:tcPr>
            <w:tcW w:w="361" w:type="pct"/>
          </w:tcPr>
          <w:p w:rsidR="0001180C" w:rsidRPr="00F867D8" w:rsidRDefault="0001180C" w:rsidP="00F83C00">
            <w:pPr>
              <w:spacing w:line="216" w:lineRule="auto"/>
              <w:jc w:val="center"/>
            </w:pPr>
            <w:r w:rsidRPr="00F867D8">
              <w:t>13</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bottom"/>
          </w:tcPr>
          <w:p w:rsidR="0001180C" w:rsidRPr="00F867D8" w:rsidRDefault="0001180C" w:rsidP="00F83C00">
            <w:pPr>
              <w:pStyle w:val="ColorfulList-Accent11"/>
              <w:spacing w:line="216" w:lineRule="auto"/>
              <w:ind w:left="0"/>
              <w:contextualSpacing w:val="0"/>
              <w:rPr>
                <w:rFonts w:ascii="Times New Roman" w:hAnsi="Times New Roman"/>
                <w:sz w:val="24"/>
              </w:rPr>
            </w:pPr>
            <w:r w:rsidRPr="00F867D8">
              <w:rPr>
                <w:rFonts w:ascii="Times New Roman" w:hAnsi="Times New Roman"/>
                <w:sz w:val="24"/>
              </w:rPr>
              <w:t>- Khoa học nhân văn</w:t>
            </w:r>
          </w:p>
        </w:tc>
        <w:tc>
          <w:tcPr>
            <w:tcW w:w="361" w:type="pct"/>
          </w:tcPr>
          <w:p w:rsidR="0001180C" w:rsidRPr="00F867D8" w:rsidRDefault="0001180C" w:rsidP="00F83C00">
            <w:pPr>
              <w:spacing w:line="216" w:lineRule="auto"/>
              <w:jc w:val="center"/>
            </w:pPr>
            <w:r w:rsidRPr="00F867D8">
              <w:t>14</w:t>
            </w:r>
          </w:p>
        </w:tc>
        <w:tc>
          <w:tcPr>
            <w:tcW w:w="464" w:type="pct"/>
          </w:tcPr>
          <w:p w:rsidR="0001180C" w:rsidRPr="00F867D8" w:rsidRDefault="0001180C" w:rsidP="00F83C00">
            <w:pPr>
              <w:spacing w:line="216" w:lineRule="auto"/>
            </w:pPr>
          </w:p>
        </w:tc>
        <w:tc>
          <w:tcPr>
            <w:tcW w:w="610" w:type="pct"/>
          </w:tcPr>
          <w:p w:rsidR="0001180C" w:rsidRPr="00F867D8" w:rsidRDefault="0001180C" w:rsidP="00F83C00">
            <w:pPr>
              <w:spacing w:line="216" w:lineRule="auto"/>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rPr>
                <w:b/>
              </w:rPr>
            </w:pPr>
            <w:r w:rsidRPr="00F867D8">
              <w:rPr>
                <w:b/>
              </w:rPr>
              <w:t xml:space="preserve">4. Chia theo mục tiêu kinh tế-xã hội </w:t>
            </w:r>
          </w:p>
        </w:tc>
        <w:tc>
          <w:tcPr>
            <w:tcW w:w="361" w:type="pct"/>
            <w:vAlign w:val="center"/>
          </w:tcPr>
          <w:p w:rsidR="0001180C" w:rsidRPr="00F867D8" w:rsidRDefault="0001180C" w:rsidP="00F83C00">
            <w:pPr>
              <w:spacing w:line="216" w:lineRule="auto"/>
              <w:ind w:left="14" w:right="14"/>
              <w:jc w:val="center"/>
            </w:pP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Thăm dò, nghiên cứu và khai thác trái đất, khí quyển</w:t>
            </w:r>
          </w:p>
        </w:tc>
        <w:tc>
          <w:tcPr>
            <w:tcW w:w="361" w:type="pct"/>
            <w:vAlign w:val="center"/>
          </w:tcPr>
          <w:p w:rsidR="0001180C" w:rsidRPr="00F867D8" w:rsidRDefault="0001180C" w:rsidP="00F83C00">
            <w:pPr>
              <w:spacing w:line="216" w:lineRule="auto"/>
              <w:ind w:left="14" w:right="14"/>
              <w:jc w:val="center"/>
            </w:pPr>
            <w:r w:rsidRPr="00F867D8">
              <w:t>15</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cơ sở hạ tầng và quy hoạch sử dụng đất</w:t>
            </w:r>
          </w:p>
        </w:tc>
        <w:tc>
          <w:tcPr>
            <w:tcW w:w="361" w:type="pct"/>
            <w:vAlign w:val="center"/>
          </w:tcPr>
          <w:p w:rsidR="0001180C" w:rsidRPr="00F867D8" w:rsidRDefault="0001180C" w:rsidP="00F83C00">
            <w:pPr>
              <w:spacing w:line="216" w:lineRule="auto"/>
              <w:ind w:left="14" w:right="14"/>
              <w:jc w:val="center"/>
            </w:pPr>
            <w:r w:rsidRPr="00F867D8">
              <w:t>16</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sản xuất và công nghệ nông nghiệp</w:t>
            </w:r>
          </w:p>
        </w:tc>
        <w:tc>
          <w:tcPr>
            <w:tcW w:w="361" w:type="pct"/>
            <w:vAlign w:val="center"/>
          </w:tcPr>
          <w:p w:rsidR="0001180C" w:rsidRPr="00F867D8" w:rsidRDefault="0001180C" w:rsidP="00F83C00">
            <w:pPr>
              <w:spacing w:line="216" w:lineRule="auto"/>
              <w:ind w:left="14" w:right="14"/>
              <w:jc w:val="center"/>
            </w:pPr>
            <w:r w:rsidRPr="00F867D8">
              <w:t>17</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sản xuất và công nghệ công nghiệp</w:t>
            </w:r>
          </w:p>
        </w:tc>
        <w:tc>
          <w:tcPr>
            <w:tcW w:w="361" w:type="pct"/>
            <w:vAlign w:val="center"/>
          </w:tcPr>
          <w:p w:rsidR="0001180C" w:rsidRPr="00F867D8" w:rsidRDefault="0001180C" w:rsidP="00F83C00">
            <w:pPr>
              <w:spacing w:line="216" w:lineRule="auto"/>
              <w:ind w:left="14" w:right="14"/>
              <w:jc w:val="center"/>
            </w:pPr>
            <w:r w:rsidRPr="00F867D8">
              <w:t>18</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phân phối và sử dụng hợp lý năng lượng</w:t>
            </w:r>
          </w:p>
        </w:tc>
        <w:tc>
          <w:tcPr>
            <w:tcW w:w="361" w:type="pct"/>
            <w:vAlign w:val="center"/>
          </w:tcPr>
          <w:p w:rsidR="0001180C" w:rsidRPr="00F867D8" w:rsidRDefault="0001180C" w:rsidP="00F83C00">
            <w:pPr>
              <w:spacing w:line="216" w:lineRule="auto"/>
              <w:ind w:left="14" w:right="14"/>
              <w:jc w:val="center"/>
            </w:pPr>
            <w:r w:rsidRPr="00F867D8">
              <w:t>19</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lastRenderedPageBreak/>
              <w:t>- Phát triển y tế và bảo vệ sức khoẻ con người</w:t>
            </w:r>
          </w:p>
        </w:tc>
        <w:tc>
          <w:tcPr>
            <w:tcW w:w="361" w:type="pct"/>
            <w:vAlign w:val="center"/>
          </w:tcPr>
          <w:p w:rsidR="0001180C" w:rsidRPr="00F867D8" w:rsidRDefault="0001180C" w:rsidP="00F83C00">
            <w:pPr>
              <w:spacing w:line="216" w:lineRule="auto"/>
              <w:ind w:left="14" w:right="14"/>
              <w:jc w:val="center"/>
            </w:pPr>
            <w:r w:rsidRPr="00F867D8">
              <w:t>20</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giáo dục và đào tạo</w:t>
            </w:r>
          </w:p>
        </w:tc>
        <w:tc>
          <w:tcPr>
            <w:tcW w:w="361" w:type="pct"/>
            <w:vAlign w:val="center"/>
          </w:tcPr>
          <w:p w:rsidR="0001180C" w:rsidRPr="00F867D8" w:rsidRDefault="0001180C" w:rsidP="00F83C00">
            <w:pPr>
              <w:spacing w:line="216" w:lineRule="auto"/>
              <w:ind w:left="14" w:right="14"/>
              <w:jc w:val="center"/>
            </w:pPr>
            <w:r w:rsidRPr="00F867D8">
              <w:t>21</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và bảo vệ môi trường</w:t>
            </w:r>
          </w:p>
        </w:tc>
        <w:tc>
          <w:tcPr>
            <w:tcW w:w="361" w:type="pct"/>
            <w:vAlign w:val="center"/>
          </w:tcPr>
          <w:p w:rsidR="0001180C" w:rsidRPr="00F867D8" w:rsidRDefault="0001180C" w:rsidP="00F83C00">
            <w:pPr>
              <w:spacing w:line="216" w:lineRule="auto"/>
              <w:ind w:left="14" w:right="14"/>
              <w:jc w:val="center"/>
            </w:pPr>
            <w:r w:rsidRPr="00F867D8">
              <w:t>22</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Phát triển xã hội và dịch vụ</w:t>
            </w:r>
          </w:p>
        </w:tc>
        <w:tc>
          <w:tcPr>
            <w:tcW w:w="361" w:type="pct"/>
            <w:vAlign w:val="center"/>
          </w:tcPr>
          <w:p w:rsidR="0001180C" w:rsidRPr="00F867D8" w:rsidRDefault="0001180C" w:rsidP="00F83C00">
            <w:pPr>
              <w:spacing w:line="216" w:lineRule="auto"/>
              <w:ind w:left="14" w:right="14"/>
              <w:jc w:val="center"/>
            </w:pPr>
            <w:r w:rsidRPr="00F867D8">
              <w:t>23</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Thăm dò, nghiên cứu và khai thác vũ trụ</w:t>
            </w:r>
          </w:p>
        </w:tc>
        <w:tc>
          <w:tcPr>
            <w:tcW w:w="361" w:type="pct"/>
            <w:vAlign w:val="center"/>
          </w:tcPr>
          <w:p w:rsidR="0001180C" w:rsidRPr="00F867D8" w:rsidRDefault="0001180C" w:rsidP="00F83C00">
            <w:pPr>
              <w:spacing w:line="216" w:lineRule="auto"/>
              <w:ind w:left="14" w:right="14"/>
              <w:jc w:val="center"/>
            </w:pPr>
            <w:r w:rsidRPr="00F867D8">
              <w:t>24</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Nghiên cứu do các trường đại học cấp kinh phí</w:t>
            </w:r>
          </w:p>
        </w:tc>
        <w:tc>
          <w:tcPr>
            <w:tcW w:w="361" w:type="pct"/>
            <w:vAlign w:val="center"/>
          </w:tcPr>
          <w:p w:rsidR="0001180C" w:rsidRPr="00F867D8" w:rsidRDefault="0001180C" w:rsidP="00F83C00">
            <w:pPr>
              <w:spacing w:line="216" w:lineRule="auto"/>
              <w:ind w:left="14" w:right="14"/>
              <w:jc w:val="center"/>
            </w:pPr>
            <w:r w:rsidRPr="00F867D8">
              <w:t>25</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Nghiên cứu không định hướng ứng dụng</w:t>
            </w:r>
          </w:p>
        </w:tc>
        <w:tc>
          <w:tcPr>
            <w:tcW w:w="361" w:type="pct"/>
            <w:vAlign w:val="center"/>
          </w:tcPr>
          <w:p w:rsidR="0001180C" w:rsidRPr="00F867D8" w:rsidRDefault="0001180C" w:rsidP="00F83C00">
            <w:pPr>
              <w:spacing w:line="216" w:lineRule="auto"/>
              <w:ind w:left="14" w:right="14"/>
              <w:jc w:val="center"/>
            </w:pPr>
            <w:r w:rsidRPr="00F867D8">
              <w:t>26</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Nghiên cứu dân sự khác</w:t>
            </w:r>
          </w:p>
        </w:tc>
        <w:tc>
          <w:tcPr>
            <w:tcW w:w="361" w:type="pct"/>
            <w:vAlign w:val="center"/>
          </w:tcPr>
          <w:p w:rsidR="0001180C" w:rsidRPr="00F867D8" w:rsidRDefault="0001180C" w:rsidP="00F83C00">
            <w:pPr>
              <w:spacing w:line="216" w:lineRule="auto"/>
              <w:ind w:left="14" w:right="14"/>
              <w:jc w:val="center"/>
            </w:pPr>
            <w:r w:rsidRPr="00F867D8">
              <w:t>27</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r w:rsidR="0001180C" w:rsidRPr="00F867D8" w:rsidTr="00F83C00">
        <w:trPr>
          <w:trHeight w:val="284"/>
        </w:trPr>
        <w:tc>
          <w:tcPr>
            <w:tcW w:w="1237" w:type="pct"/>
            <w:vAlign w:val="center"/>
          </w:tcPr>
          <w:p w:rsidR="0001180C" w:rsidRPr="00F867D8" w:rsidRDefault="0001180C" w:rsidP="00F83C00">
            <w:pPr>
              <w:spacing w:line="216" w:lineRule="auto"/>
              <w:ind w:left="14" w:right="14"/>
            </w:pPr>
            <w:r w:rsidRPr="00F867D8">
              <w:t xml:space="preserve">- </w:t>
            </w:r>
            <w:r>
              <w:t>Bảo đảm</w:t>
            </w:r>
            <w:r w:rsidRPr="00F867D8">
              <w:t xml:space="preserve"> an ninh, quốc phòng</w:t>
            </w:r>
          </w:p>
        </w:tc>
        <w:tc>
          <w:tcPr>
            <w:tcW w:w="361" w:type="pct"/>
            <w:vAlign w:val="center"/>
          </w:tcPr>
          <w:p w:rsidR="0001180C" w:rsidRPr="00F867D8" w:rsidRDefault="0001180C" w:rsidP="00F83C00">
            <w:pPr>
              <w:spacing w:line="216" w:lineRule="auto"/>
              <w:ind w:left="14" w:right="14"/>
              <w:jc w:val="center"/>
            </w:pPr>
            <w:r w:rsidRPr="00F867D8">
              <w:t>28</w:t>
            </w:r>
          </w:p>
        </w:tc>
        <w:tc>
          <w:tcPr>
            <w:tcW w:w="464" w:type="pct"/>
          </w:tcPr>
          <w:p w:rsidR="0001180C" w:rsidRPr="00F867D8" w:rsidRDefault="0001180C" w:rsidP="00F83C00">
            <w:pPr>
              <w:spacing w:line="216" w:lineRule="auto"/>
            </w:pPr>
          </w:p>
        </w:tc>
        <w:tc>
          <w:tcPr>
            <w:tcW w:w="610" w:type="pct"/>
            <w:shd w:val="clear" w:color="auto" w:fill="auto"/>
            <w:vAlign w:val="bottom"/>
          </w:tcPr>
          <w:p w:rsidR="0001180C" w:rsidRPr="00F867D8" w:rsidRDefault="0001180C" w:rsidP="00F83C00">
            <w:pPr>
              <w:spacing w:line="216" w:lineRule="auto"/>
              <w:jc w:val="center"/>
            </w:pPr>
          </w:p>
        </w:tc>
        <w:tc>
          <w:tcPr>
            <w:tcW w:w="833" w:type="pct"/>
          </w:tcPr>
          <w:p w:rsidR="0001180C" w:rsidRPr="00F867D8" w:rsidRDefault="0001180C" w:rsidP="00F83C00">
            <w:pPr>
              <w:spacing w:line="216" w:lineRule="auto"/>
            </w:pPr>
          </w:p>
        </w:tc>
        <w:tc>
          <w:tcPr>
            <w:tcW w:w="413" w:type="pct"/>
          </w:tcPr>
          <w:p w:rsidR="0001180C" w:rsidRPr="00F867D8" w:rsidRDefault="0001180C" w:rsidP="00F83C00">
            <w:pPr>
              <w:spacing w:line="216" w:lineRule="auto"/>
              <w:jc w:val="center"/>
            </w:pPr>
          </w:p>
        </w:tc>
        <w:tc>
          <w:tcPr>
            <w:tcW w:w="516" w:type="pct"/>
          </w:tcPr>
          <w:p w:rsidR="0001180C" w:rsidRPr="00F867D8" w:rsidRDefault="0001180C" w:rsidP="00F83C00">
            <w:pPr>
              <w:spacing w:line="216" w:lineRule="auto"/>
              <w:jc w:val="center"/>
            </w:pPr>
          </w:p>
        </w:tc>
        <w:tc>
          <w:tcPr>
            <w:tcW w:w="566" w:type="pct"/>
          </w:tcPr>
          <w:p w:rsidR="0001180C" w:rsidRPr="00F867D8" w:rsidRDefault="0001180C" w:rsidP="00F83C00">
            <w:pPr>
              <w:spacing w:line="216" w:lineRule="auto"/>
              <w:jc w:val="center"/>
            </w:pPr>
          </w:p>
        </w:tc>
      </w:tr>
    </w:tbl>
    <w:p w:rsidR="0001180C" w:rsidRPr="00F867D8" w:rsidRDefault="0001180C" w:rsidP="00824CD4">
      <w:pPr>
        <w:rPr>
          <w:vanish/>
        </w:rPr>
      </w:pPr>
    </w:p>
    <w:tbl>
      <w:tblPr>
        <w:tblpPr w:leftFromText="180" w:rightFromText="180" w:vertAnchor="text" w:horzAnchor="margin" w:tblpY="128"/>
        <w:tblW w:w="4746" w:type="pct"/>
        <w:tblLayout w:type="fixed"/>
        <w:tblLook w:val="01E0" w:firstRow="1" w:lastRow="1" w:firstColumn="1" w:lastColumn="1" w:noHBand="0" w:noVBand="0"/>
      </w:tblPr>
      <w:tblGrid>
        <w:gridCol w:w="4361"/>
        <w:gridCol w:w="5588"/>
        <w:gridCol w:w="4048"/>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lastRenderedPageBreak/>
              <w:t>(ký, ghi rõ họ tên)</w:t>
            </w:r>
          </w:p>
        </w:tc>
        <w:tc>
          <w:tcPr>
            <w:tcW w:w="1996" w:type="pct"/>
          </w:tcPr>
          <w:p w:rsidR="0001180C" w:rsidRPr="00F867D8" w:rsidRDefault="0001180C" w:rsidP="00F83C00">
            <w:pPr>
              <w:ind w:left="-90"/>
              <w:jc w:val="center"/>
              <w:rPr>
                <w:b/>
              </w:rPr>
            </w:pPr>
            <w:r w:rsidRPr="00F867D8">
              <w:rPr>
                <w:b/>
              </w:rPr>
              <w:lastRenderedPageBreak/>
              <w:t>Người kiểm tra biểu</w:t>
            </w:r>
          </w:p>
          <w:p w:rsidR="0001180C" w:rsidRPr="00F867D8" w:rsidRDefault="0001180C" w:rsidP="00F83C00">
            <w:pPr>
              <w:ind w:left="605"/>
              <w:rPr>
                <w:b/>
              </w:rPr>
            </w:pPr>
            <w:r w:rsidRPr="00F867D8">
              <w:rPr>
                <w:i/>
              </w:rPr>
              <w:lastRenderedPageBreak/>
              <w:t xml:space="preserve">                     (ký, ghi rõ họ tên)</w:t>
            </w:r>
          </w:p>
        </w:tc>
        <w:tc>
          <w:tcPr>
            <w:tcW w:w="1446" w:type="pct"/>
          </w:tcPr>
          <w:p w:rsidR="0001180C" w:rsidRPr="00F867D8" w:rsidRDefault="0001180C" w:rsidP="00F83C00">
            <w:pPr>
              <w:jc w:val="center"/>
              <w:rPr>
                <w:i/>
              </w:rPr>
            </w:pPr>
            <w:r w:rsidRPr="00F867D8">
              <w:rPr>
                <w:i/>
              </w:rPr>
              <w:lastRenderedPageBreak/>
              <w:t>.........., ngày.........tháng.......năm.....</w:t>
            </w:r>
          </w:p>
          <w:p w:rsidR="0001180C" w:rsidRPr="00F867D8" w:rsidRDefault="0001180C" w:rsidP="00F83C00">
            <w:pPr>
              <w:jc w:val="center"/>
              <w:rPr>
                <w:b/>
              </w:rPr>
            </w:pPr>
            <w:r w:rsidRPr="00F867D8">
              <w:rPr>
                <w:b/>
              </w:rPr>
              <w:lastRenderedPageBreak/>
              <w:t>Thủ trưởng đơn vị</w:t>
            </w:r>
          </w:p>
          <w:p w:rsidR="0001180C" w:rsidRPr="00F867D8" w:rsidRDefault="0001180C" w:rsidP="00F83C00">
            <w:pPr>
              <w:jc w:val="center"/>
              <w:rPr>
                <w:i/>
              </w:rPr>
            </w:pPr>
            <w:r w:rsidRPr="00F867D8">
              <w:rPr>
                <w:i/>
              </w:rPr>
              <w:t>(Ký, ghi rõ họ tên và đóng dấu)</w:t>
            </w:r>
          </w:p>
          <w:p w:rsidR="0001180C" w:rsidRPr="00F867D8" w:rsidRDefault="0001180C" w:rsidP="00F83C00"/>
        </w:tc>
      </w:tr>
    </w:tbl>
    <w:p w:rsidR="0001180C" w:rsidRPr="00F867D8" w:rsidRDefault="0001180C" w:rsidP="00824CD4">
      <w:pPr>
        <w:outlineLvl w:val="0"/>
      </w:pPr>
    </w:p>
    <w:p w:rsidR="0001180C" w:rsidRPr="00F867D8" w:rsidRDefault="0001180C" w:rsidP="00824CD4">
      <w:pPr>
        <w:spacing w:before="60" w:after="60" w:line="288" w:lineRule="auto"/>
        <w:rPr>
          <w:b/>
        </w:rPr>
      </w:pPr>
    </w:p>
    <w:p w:rsidR="0001180C" w:rsidRPr="00F867D8" w:rsidRDefault="0001180C" w:rsidP="00824CD4">
      <w:pPr>
        <w:spacing w:before="60" w:after="60" w:line="288" w:lineRule="auto"/>
        <w:jc w:val="center"/>
        <w:rPr>
          <w:b/>
        </w:rPr>
        <w:sectPr w:rsidR="0001180C" w:rsidRPr="00F867D8" w:rsidSect="00F867D8">
          <w:headerReference w:type="default" r:id="rId17"/>
          <w:pgSz w:w="16834" w:h="11909" w:orient="landscape" w:code="9"/>
          <w:pgMar w:top="1584" w:right="1152" w:bottom="1008" w:left="1152" w:header="720" w:footer="720" w:gutter="0"/>
          <w:cols w:space="720"/>
          <w:docGrid w:linePitch="360"/>
        </w:sectPr>
      </w:pPr>
    </w:p>
    <w:p w:rsidR="0001180C" w:rsidRPr="00F867D8" w:rsidRDefault="0001180C" w:rsidP="00824CD4">
      <w:pPr>
        <w:spacing w:before="60" w:after="60" w:line="288" w:lineRule="auto"/>
        <w:jc w:val="center"/>
        <w:rPr>
          <w:b/>
          <w:sz w:val="26"/>
          <w:szCs w:val="26"/>
        </w:rPr>
      </w:pPr>
      <w:r w:rsidRPr="00F867D8">
        <w:rPr>
          <w:b/>
          <w:sz w:val="26"/>
          <w:szCs w:val="26"/>
        </w:rPr>
        <w:lastRenderedPageBreak/>
        <w:t>HƯỚNG DẪN ĐIỀN BIỂU 04/KHCN-NV</w:t>
      </w:r>
    </w:p>
    <w:p w:rsidR="0001180C" w:rsidRPr="00F867D8" w:rsidRDefault="0001180C" w:rsidP="00824CD4">
      <w:pPr>
        <w:spacing w:before="60" w:after="60" w:line="288" w:lineRule="auto"/>
        <w:jc w:val="center"/>
        <w:rPr>
          <w:b/>
        </w:rPr>
      </w:pPr>
      <w:r w:rsidRPr="00F867D8">
        <w:rPr>
          <w:b/>
          <w:sz w:val="26"/>
          <w:szCs w:val="26"/>
        </w:rPr>
        <w:t>NHIỆM VỤ KHOA HỌC VÀ CÔNG NGHỆ</w:t>
      </w:r>
    </w:p>
    <w:p w:rsidR="0001180C" w:rsidRPr="00F867D8" w:rsidRDefault="0001180C" w:rsidP="00824CD4">
      <w:pPr>
        <w:spacing w:before="60" w:after="60" w:line="288" w:lineRule="auto"/>
        <w:jc w:val="center"/>
        <w:rPr>
          <w:b/>
        </w:rPr>
      </w:pPr>
    </w:p>
    <w:p w:rsidR="0001180C" w:rsidRPr="00F867D8" w:rsidRDefault="0001180C" w:rsidP="00824CD4">
      <w:pPr>
        <w:spacing w:before="60" w:after="60" w:line="288" w:lineRule="auto"/>
        <w:rPr>
          <w:b/>
        </w:rPr>
      </w:pPr>
      <w:r w:rsidRPr="00F867D8">
        <w:rPr>
          <w:b/>
        </w:rPr>
        <w:t>1. Khái niệm, phương pháp tính</w:t>
      </w:r>
    </w:p>
    <w:p w:rsidR="0001180C" w:rsidRPr="00F867D8" w:rsidRDefault="0001180C" w:rsidP="00824CD4">
      <w:pPr>
        <w:spacing w:before="60" w:after="60" w:line="288" w:lineRule="auto"/>
      </w:pPr>
      <w:r w:rsidRPr="00F867D8">
        <w:rPr>
          <w:i/>
        </w:rPr>
        <w:t>Nhiệm vụ KH&amp;CN</w:t>
      </w:r>
      <w:r w:rsidRPr="00F867D8">
        <w:rPr>
          <w:b/>
        </w:rPr>
        <w:t xml:space="preserve"> </w:t>
      </w:r>
      <w:r w:rsidRPr="00F867D8">
        <w:t>là những vấn đề KH&amp;CN cần được giải quyết để đáp ứng yêu cầu thực tiễn phát triển kinh tế - xã hội, bảo đảm quốc phòng, an ninh, phát triển KH&amp;CN. Nhiệm vụ KH&amp;CN được tổ chức dưới hình thức: đề tài, đề án, dự án, nhiệm vụ nghiên cứu theo chức năng của tổ chức KH&amp;CN và các hình thức khác</w:t>
      </w:r>
      <w:r w:rsidRPr="00F867D8">
        <w:rPr>
          <w:vertAlign w:val="superscript"/>
        </w:rPr>
        <w:t>(</w:t>
      </w:r>
      <w:r w:rsidRPr="00CA4822">
        <w:rPr>
          <w:rStyle w:val="FootnoteReference"/>
        </w:rPr>
        <w:footnoteReference w:id="2"/>
      </w:r>
      <w:r w:rsidRPr="00CA4822">
        <w:rPr>
          <w:shd w:val="clear" w:color="auto" w:fill="FFFFFF"/>
          <w:vertAlign w:val="superscript"/>
        </w:rPr>
        <w:t>)</w:t>
      </w:r>
      <w:r>
        <w:t>.</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theo tình trạng tiến hành</w:t>
      </w:r>
      <w:r w:rsidRPr="00F867D8">
        <w:rPr>
          <w:rFonts w:cs="Times New Roman"/>
          <w:sz w:val="28"/>
          <w:szCs w:val="28"/>
        </w:rPr>
        <w:t xml:space="preserve"> là nhiệm vụ KH&amp;CN đã được phê duyệt và đang được triển khai thực hiện trong thực tế tính tại thời điểm thuộc kỳ báo cáo bao gồm:</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ab/>
        <w:t xml:space="preserve">+ Nhiệm vụ KH&amp;CN được phê duyệt mới trong năm; </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ab/>
        <w:t>+ Nhiệm vụ KH&amp;CN chuyển tiếp từ năm trước.</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đã được nghiệm thu</w:t>
      </w:r>
      <w:r w:rsidRPr="00AD34F2">
        <w:rPr>
          <w:rFonts w:cs="Times New Roman"/>
          <w:sz w:val="28"/>
          <w:szCs w:val="28"/>
        </w:rPr>
        <w:t xml:space="preserve"> là những nhiệm vụ đã được Hộ</w:t>
      </w:r>
      <w:r w:rsidRPr="00F867D8">
        <w:rPr>
          <w:rFonts w:cs="Times New Roman"/>
          <w:sz w:val="28"/>
          <w:szCs w:val="28"/>
        </w:rPr>
        <w:t>i đồng tư vấn đánh giá nghiệm thu kết quả thực hiện nhiệm vụ KH&amp;CN được thành lập theo quyết định của người đứng đầu cơ quan, đơn vị có thẩm quyền (Ví dụ: Hội đồng cấp quốc gia đối với nhiệm vụ cấp quốc gia; Hội đồng cấp bộ đối với nhiệm vụ cấp bộ). Không tính những nhiệm vụ cấp quốc gia và cấp bộ mới chỉ qua bước nghiệm thu cấp cơ sở;</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Nhiệm vụ KH&amp;CN đã đưa vào ứng dụng</w:t>
      </w:r>
      <w:r w:rsidRPr="00AD34F2">
        <w:rPr>
          <w:rFonts w:cs="Times New Roman"/>
          <w:sz w:val="28"/>
          <w:szCs w:val="28"/>
        </w:rPr>
        <w:t xml:space="preserve"> là nhiệm vụ KH&amp;CN đã có ứng dụng kết quả thực hiện được quy định tại Thông tư số 14/2014/TT-BKHCN ngày 11/6/2014 của Bộ KH&amp;CN</w:t>
      </w:r>
      <w:r w:rsidRPr="00F867D8">
        <w:rPr>
          <w:rFonts w:cs="Times New Roman"/>
          <w:sz w:val="28"/>
          <w:szCs w:val="28"/>
        </w:rPr>
        <w:t xml:space="preserve"> về việc thu thập, đăng ký, lưu giữ và công bố thông tin về nhiệm vụ KH&amp;CN.</w:t>
      </w:r>
    </w:p>
    <w:p w:rsidR="0001180C" w:rsidRPr="00F867D8" w:rsidRDefault="0001180C" w:rsidP="00824CD4">
      <w:pPr>
        <w:spacing w:before="60" w:after="60" w:line="288" w:lineRule="auto"/>
        <w:rPr>
          <w:b/>
        </w:rPr>
      </w:pPr>
      <w:r w:rsidRPr="00F867D8">
        <w:rPr>
          <w:b/>
        </w:rPr>
        <w:t>2. Cách ghi biểu</w:t>
      </w:r>
    </w:p>
    <w:p w:rsidR="0001180C" w:rsidRPr="00F867D8" w:rsidRDefault="0001180C" w:rsidP="00824CD4">
      <w:pPr>
        <w:spacing w:before="60" w:after="60" w:line="288" w:lineRule="auto"/>
      </w:pPr>
      <w:r w:rsidRPr="00F867D8">
        <w:t xml:space="preserve">Cột 1: Ghi tổng số nhiệm vụ KH&amp;CN thực hiện trong năm. Tổng số cột 1 sẽ bằng số đang tiến hành (cột 3 + cột 4). </w:t>
      </w:r>
    </w:p>
    <w:p w:rsidR="0001180C" w:rsidRPr="00F867D8" w:rsidRDefault="0001180C" w:rsidP="00824CD4">
      <w:pPr>
        <w:spacing w:before="60" w:after="60" w:line="288" w:lineRule="auto"/>
      </w:pPr>
      <w:r w:rsidRPr="00F867D8">
        <w:t xml:space="preserve">Cột 2: Ghi số nhiệm vụ KH&amp;CN do </w:t>
      </w:r>
      <w:r w:rsidRPr="00F867D8">
        <w:rPr>
          <w:lang w:val="nl-NL"/>
        </w:rPr>
        <w:t>cán bộ nữ làm chủ nhiệm</w:t>
      </w:r>
      <w:r w:rsidRPr="00F867D8">
        <w:t>. Chỉ tính khi chủ nhiệm nhiệm vụ là nữ, không tính nếu chỉ có cán bộ nữ trong danh sách thành viên thực hiện chính.</w:t>
      </w:r>
    </w:p>
    <w:p w:rsidR="0001180C" w:rsidRPr="00F867D8" w:rsidRDefault="0001180C" w:rsidP="00824CD4">
      <w:pPr>
        <w:spacing w:before="60" w:after="60" w:line="288" w:lineRule="auto"/>
      </w:pPr>
      <w:r w:rsidRPr="00F867D8">
        <w:lastRenderedPageBreak/>
        <w:t xml:space="preserve">Cột 3-6: Ghi số nhiệm vụ KH&amp;CN theo tình trạng tiến hành bao gồm: số nhiệm vụ KH&amp;CN đang tiến hành (trong đó được chia theo số phê duyệt mới trong năm và số chuyển tiếp từ năm trước), số được nghiệm thu và số đã đưa vào ứng dụng. </w:t>
      </w:r>
    </w:p>
    <w:p w:rsidR="0001180C" w:rsidRPr="00F867D8" w:rsidRDefault="0001180C" w:rsidP="00824CD4">
      <w:pPr>
        <w:spacing w:before="60" w:after="60" w:line="288" w:lineRule="auto"/>
      </w:pPr>
      <w:r w:rsidRPr="00F867D8">
        <w:t>Chỉ tính những nhiệm vụ KH&amp;CN mà đơn vị báo cáo là đơn vị quản lý nhiệm vụ và quản lý kinh phí.</w:t>
      </w:r>
    </w:p>
    <w:p w:rsidR="0001180C" w:rsidRPr="00F867D8" w:rsidRDefault="0001180C" w:rsidP="00824CD4">
      <w:pPr>
        <w:spacing w:before="60" w:after="60" w:line="288" w:lineRule="auto"/>
      </w:pPr>
      <w:r w:rsidRPr="00AD34F2">
        <w:rPr>
          <w:b/>
        </w:rPr>
        <w:t xml:space="preserve">Mục 1. “Tổng số nhiệm vụ KH&amp;CN”: </w:t>
      </w:r>
      <w:r w:rsidRPr="00F867D8">
        <w:t>Ghi số nhiệm vụ KH&amp;CN theo số đề tài/đề án KH&amp;CN và dự án KH&amp;CN.</w:t>
      </w:r>
    </w:p>
    <w:p w:rsidR="0001180C" w:rsidRPr="00F867D8" w:rsidRDefault="0001180C" w:rsidP="00824CD4">
      <w:pPr>
        <w:spacing w:before="60" w:after="60" w:line="288" w:lineRule="auto"/>
      </w:pPr>
      <w:r w:rsidRPr="00F867D8">
        <w:rPr>
          <w:b/>
        </w:rPr>
        <w:t>Mục 2. “Chia theo cấp quản lý”</w:t>
      </w:r>
      <w:r w:rsidRPr="00F867D8">
        <w:t>: Ghi số lượng nhiệm vụ KH&amp;CN theo cấp quản lý: Cấp quốc gia; cấp bộ; cấp tỉnh; cấp cơ sở.</w:t>
      </w:r>
    </w:p>
    <w:p w:rsidR="0001180C" w:rsidRPr="00F867D8" w:rsidRDefault="0001180C" w:rsidP="00824CD4">
      <w:pPr>
        <w:spacing w:before="60" w:after="60" w:line="288" w:lineRule="auto"/>
      </w:pPr>
      <w:r w:rsidRPr="00F867D8">
        <w:rPr>
          <w:b/>
        </w:rPr>
        <w:t xml:space="preserve">Mục 3. “Chia theo lĩnh vực nghiên cứu”: </w:t>
      </w:r>
      <w:r w:rsidRPr="00F867D8">
        <w:t>Gồm 6 lĩnh vực nghiên cứu: Khoa học tự nhiên; khoa học kỹ thuật và công nghệ; khoa học y, dược; khoa học nông nghiệp; khoa học xã hội; khoa học nhân văn.</w:t>
      </w:r>
    </w:p>
    <w:p w:rsidR="0001180C" w:rsidRPr="00F867D8" w:rsidRDefault="0001180C" w:rsidP="00824CD4">
      <w:pPr>
        <w:spacing w:before="60" w:after="60" w:line="288" w:lineRule="auto"/>
        <w:rPr>
          <w:b/>
        </w:rPr>
      </w:pPr>
      <w:r w:rsidRPr="00F867D8">
        <w:rPr>
          <w:b/>
        </w:rPr>
        <w:t>Mục 4.</w:t>
      </w:r>
      <w:r w:rsidRPr="00F867D8">
        <w:t xml:space="preserve"> “</w:t>
      </w:r>
      <w:r w:rsidRPr="00F867D8">
        <w:rPr>
          <w:b/>
        </w:rPr>
        <w:t xml:space="preserve">Chia theo mục tiêu kinh tế-xã hội”: </w:t>
      </w:r>
      <w:r w:rsidRPr="00F867D8">
        <w:t>Tính số lượng nhiệm vụ theo mục tiêu kinh tế-xã hội của nghiên cứu, chỉ tính đến cấp 1 theo Bảng phân loại mục tiêu kinh tế-xã hội của nghiên cứu KH&amp;CN ban hành kèm theo Quyết định số 12/2008/QĐ-BKHCN.</w:t>
      </w:r>
    </w:p>
    <w:p w:rsidR="0001180C" w:rsidRPr="00F867D8" w:rsidRDefault="0001180C" w:rsidP="00824CD4">
      <w:pPr>
        <w:spacing w:before="60" w:after="60" w:line="288" w:lineRule="auto"/>
      </w:pPr>
      <w:r w:rsidRPr="00F867D8">
        <w:rPr>
          <w:b/>
        </w:rPr>
        <w:t>3. Nguồn số liệu</w:t>
      </w:r>
    </w:p>
    <w:p w:rsidR="0001180C" w:rsidRPr="00F867D8" w:rsidRDefault="0001180C" w:rsidP="00824CD4">
      <w:pPr>
        <w:spacing w:before="60" w:after="60" w:line="288" w:lineRule="auto"/>
        <w:rPr>
          <w:color w:val="000000"/>
        </w:rPr>
      </w:pPr>
      <w:r w:rsidRPr="00F867D8">
        <w:rPr>
          <w:color w:val="000000"/>
        </w:rPr>
        <w:t xml:space="preserve">Hồ sơ quản lý của </w:t>
      </w:r>
      <w:r w:rsidRPr="00F867D8">
        <w:t>các đơn vị quản lý kinh phí của các chương trình, đề án KH&amp;CN quốc gia; Quỹ Đổi mới công nghệ quốc gia; Quỹ Phát t</w:t>
      </w:r>
      <w:r>
        <w:t xml:space="preserve">riển KH&amp;CN quốc gia (Bộ KH&amp;CN); </w:t>
      </w:r>
      <w:r w:rsidRPr="00F867D8">
        <w:rPr>
          <w:iCs/>
        </w:rPr>
        <w:t xml:space="preserve">Đơn vị quản lý nhiệm vụ KH&amp;CN cấp Bộ do Bộ KH&amp;CN </w:t>
      </w:r>
      <w:r>
        <w:rPr>
          <w:iCs/>
        </w:rPr>
        <w:t xml:space="preserve">phân cấp </w:t>
      </w:r>
      <w:r w:rsidRPr="00F867D8">
        <w:rPr>
          <w:iCs/>
        </w:rPr>
        <w:t>quản lý.</w:t>
      </w:r>
    </w:p>
    <w:p w:rsidR="0001180C" w:rsidRPr="00F867D8" w:rsidRDefault="0001180C" w:rsidP="00824CD4">
      <w:pPr>
        <w:spacing w:before="60" w:after="60" w:line="288" w:lineRule="auto"/>
        <w:rPr>
          <w:color w:val="000000"/>
        </w:rPr>
      </w:pPr>
      <w:r w:rsidRPr="00F867D8">
        <w:rPr>
          <w:color w:val="000000"/>
        </w:rPr>
        <w:t xml:space="preserve">Số liệu thống kê do </w:t>
      </w:r>
      <w:r>
        <w:rPr>
          <w:color w:val="000000"/>
        </w:rPr>
        <w:t>c</w:t>
      </w:r>
      <w:r w:rsidRPr="00F21E3E">
        <w:rPr>
          <w:color w:val="000000"/>
        </w:rPr>
        <w:t xml:space="preserve">ơ quan, đơn vị thuộc các Bộ, cơ quan ngang Bộ, cơ quan thuộc Chính phủ, Tòa án nhân dân tối cao, Viện kiểm sát nhân dân tối cao được giao nhiệm vụ thống kê </w:t>
      </w:r>
      <w:r>
        <w:rPr>
          <w:color w:val="000000"/>
        </w:rPr>
        <w:t>KH&amp;CN</w:t>
      </w:r>
      <w:r w:rsidRPr="00F867D8">
        <w:rPr>
          <w:color w:val="000000"/>
        </w:rPr>
        <w:t>; Sở KH&amp;CN các tỉnh, TP trực thuộc Trung ương tổng hợp.</w:t>
      </w:r>
    </w:p>
    <w:p w:rsidR="0001180C" w:rsidRPr="00F867D8" w:rsidRDefault="0001180C" w:rsidP="00824CD4">
      <w:pPr>
        <w:outlineLvl w:val="0"/>
        <w:rPr>
          <w:b/>
        </w:rPr>
        <w:sectPr w:rsidR="0001180C" w:rsidRPr="00F867D8" w:rsidSect="00F83C00">
          <w:pgSz w:w="11909" w:h="16834" w:code="9"/>
          <w:pgMar w:top="1134" w:right="1134" w:bottom="1191" w:left="1701" w:header="709" w:footer="709" w:gutter="0"/>
          <w:cols w:space="720"/>
          <w:titlePg/>
          <w:docGrid w:linePitch="360"/>
        </w:sectPr>
      </w:pPr>
    </w:p>
    <w:tbl>
      <w:tblPr>
        <w:tblW w:w="13608" w:type="dxa"/>
        <w:tblInd w:w="675" w:type="dxa"/>
        <w:tblLook w:val="04A0" w:firstRow="1" w:lastRow="0" w:firstColumn="1" w:lastColumn="0" w:noHBand="0" w:noVBand="1"/>
      </w:tblPr>
      <w:tblGrid>
        <w:gridCol w:w="4103"/>
        <w:gridCol w:w="6069"/>
        <w:gridCol w:w="3436"/>
      </w:tblGrid>
      <w:tr w:rsidR="0001180C" w:rsidRPr="00F867D8" w:rsidTr="00F83C00">
        <w:tc>
          <w:tcPr>
            <w:tcW w:w="4253" w:type="dxa"/>
            <w:shd w:val="clear" w:color="auto" w:fill="auto"/>
          </w:tcPr>
          <w:p w:rsidR="0001180C" w:rsidRPr="00F867D8" w:rsidRDefault="0001180C" w:rsidP="00F83C00">
            <w:pPr>
              <w:outlineLvl w:val="1"/>
              <w:rPr>
                <w:b/>
                <w:bCs/>
              </w:rPr>
            </w:pPr>
            <w:r w:rsidRPr="00F867D8">
              <w:rPr>
                <w:b/>
                <w:szCs w:val="26"/>
              </w:rPr>
              <w:lastRenderedPageBreak/>
              <w:t>Biểu 05/KHCN-HTQT</w:t>
            </w:r>
          </w:p>
          <w:p w:rsidR="0001180C" w:rsidRPr="005811E1"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F83C00">
            <w:r w:rsidRPr="00F867D8">
              <w:t>Ngày nhận báo cáo: Ngày 15/02 năm sau</w:t>
            </w:r>
          </w:p>
        </w:tc>
        <w:tc>
          <w:tcPr>
            <w:tcW w:w="6379" w:type="dxa"/>
            <w:shd w:val="clear" w:color="auto" w:fill="auto"/>
          </w:tcPr>
          <w:p w:rsidR="0001180C" w:rsidRDefault="0001180C" w:rsidP="00F83C00">
            <w:pPr>
              <w:jc w:val="center"/>
              <w:rPr>
                <w:b/>
                <w:sz w:val="26"/>
                <w:szCs w:val="26"/>
              </w:rPr>
            </w:pPr>
            <w:r>
              <w:rPr>
                <w:b/>
                <w:sz w:val="26"/>
                <w:szCs w:val="26"/>
              </w:rPr>
              <w:t>HỢP TÁC QUỐC TẾ VỀ KHOA HỌC</w:t>
            </w:r>
          </w:p>
          <w:p w:rsidR="0001180C" w:rsidRDefault="0001180C" w:rsidP="00F83C00">
            <w:pPr>
              <w:jc w:val="center"/>
              <w:rPr>
                <w:b/>
                <w:sz w:val="26"/>
                <w:szCs w:val="26"/>
              </w:rPr>
            </w:pPr>
            <w:r w:rsidRPr="00556E5C">
              <w:rPr>
                <w:b/>
                <w:sz w:val="26"/>
                <w:szCs w:val="26"/>
              </w:rPr>
              <w:t>VÀ CÔNG NGHỆ</w:t>
            </w:r>
          </w:p>
          <w:p w:rsidR="0001180C" w:rsidRPr="00F867D8" w:rsidRDefault="0001180C" w:rsidP="00F83C00">
            <w:pPr>
              <w:jc w:val="center"/>
            </w:pPr>
            <w:r>
              <w:rPr>
                <w:sz w:val="26"/>
                <w:szCs w:val="26"/>
              </w:rPr>
              <w:t>(</w:t>
            </w:r>
            <w:r w:rsidRPr="00F867D8">
              <w:rPr>
                <w:sz w:val="26"/>
                <w:szCs w:val="26"/>
              </w:rPr>
              <w:t>Từ ngày 01/01 đến ngày 31/12 năm …..)</w:t>
            </w:r>
          </w:p>
          <w:p w:rsidR="0001180C" w:rsidRPr="00F867D8" w:rsidRDefault="0001180C" w:rsidP="00F83C00">
            <w:pPr>
              <w:tabs>
                <w:tab w:val="left" w:pos="2350"/>
              </w:tabs>
            </w:pPr>
          </w:p>
        </w:tc>
        <w:tc>
          <w:tcPr>
            <w:tcW w:w="2976"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Default="0001180C" w:rsidP="00F83C00">
            <w:pPr>
              <w:tabs>
                <w:tab w:val="left" w:pos="2350"/>
              </w:tabs>
            </w:pPr>
            <w:r w:rsidRPr="00C3244E">
              <w:t>Cục Thông tin KH&amp;CN quốc gia</w:t>
            </w:r>
          </w:p>
          <w:p w:rsidR="0001180C" w:rsidRPr="00F867D8" w:rsidRDefault="0001180C" w:rsidP="00F83C00">
            <w:pPr>
              <w:tabs>
                <w:tab w:val="left" w:pos="2350"/>
              </w:tabs>
            </w:pPr>
          </w:p>
        </w:tc>
      </w:tr>
    </w:tbl>
    <w:p w:rsidR="0001180C" w:rsidRPr="00F867D8" w:rsidRDefault="0001180C" w:rsidP="00824CD4">
      <w:pPr>
        <w:rPr>
          <w:vanish/>
        </w:rPr>
      </w:pPr>
    </w:p>
    <w:tbl>
      <w:tblPr>
        <w:tblW w:w="136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7"/>
        <w:gridCol w:w="936"/>
        <w:gridCol w:w="2134"/>
        <w:gridCol w:w="1472"/>
        <w:gridCol w:w="1919"/>
      </w:tblGrid>
      <w:tr w:rsidR="0001180C" w:rsidRPr="00F867D8" w:rsidTr="00F83C00">
        <w:trPr>
          <w:trHeight w:val="406"/>
        </w:trPr>
        <w:tc>
          <w:tcPr>
            <w:tcW w:w="7147" w:type="dxa"/>
          </w:tcPr>
          <w:p w:rsidR="0001180C" w:rsidRPr="00F867D8" w:rsidRDefault="0001180C" w:rsidP="00F83C00"/>
        </w:tc>
        <w:tc>
          <w:tcPr>
            <w:tcW w:w="936" w:type="dxa"/>
            <w:vAlign w:val="center"/>
          </w:tcPr>
          <w:p w:rsidR="0001180C" w:rsidRPr="00F867D8" w:rsidRDefault="0001180C" w:rsidP="00F83C00">
            <w:pPr>
              <w:jc w:val="center"/>
            </w:pPr>
            <w:r w:rsidRPr="00F867D8">
              <w:t>Mã số</w:t>
            </w:r>
          </w:p>
        </w:tc>
        <w:tc>
          <w:tcPr>
            <w:tcW w:w="2134" w:type="dxa"/>
            <w:vAlign w:val="center"/>
          </w:tcPr>
          <w:p w:rsidR="0001180C" w:rsidRPr="00F867D8" w:rsidDel="00B2692F" w:rsidRDefault="0001180C" w:rsidP="00F83C00">
            <w:pPr>
              <w:jc w:val="center"/>
            </w:pPr>
            <w:r w:rsidRPr="00F867D8">
              <w:t>Đơn vị tính</w:t>
            </w:r>
          </w:p>
        </w:tc>
        <w:tc>
          <w:tcPr>
            <w:tcW w:w="1472" w:type="dxa"/>
            <w:vAlign w:val="center"/>
          </w:tcPr>
          <w:p w:rsidR="0001180C" w:rsidRPr="00F867D8" w:rsidDel="00B2692F" w:rsidRDefault="0001180C" w:rsidP="00F83C00">
            <w:pPr>
              <w:jc w:val="center"/>
            </w:pPr>
            <w:r w:rsidRPr="00F867D8">
              <w:t>Tổng số</w:t>
            </w:r>
          </w:p>
        </w:tc>
        <w:tc>
          <w:tcPr>
            <w:tcW w:w="1919" w:type="dxa"/>
            <w:shd w:val="clear" w:color="auto" w:fill="auto"/>
            <w:vAlign w:val="center"/>
          </w:tcPr>
          <w:p w:rsidR="0001180C" w:rsidRPr="00F867D8" w:rsidRDefault="0001180C" w:rsidP="00F83C00">
            <w:pPr>
              <w:jc w:val="center"/>
            </w:pPr>
            <w:r w:rsidRPr="00F867D8">
              <w:t>Tổng kinh phí (triệu đồng)</w:t>
            </w:r>
          </w:p>
        </w:tc>
      </w:tr>
      <w:tr w:rsidR="0001180C" w:rsidRPr="00F867D8" w:rsidTr="00F83C00">
        <w:trPr>
          <w:trHeight w:val="113"/>
        </w:trPr>
        <w:tc>
          <w:tcPr>
            <w:tcW w:w="7147" w:type="dxa"/>
          </w:tcPr>
          <w:p w:rsidR="0001180C" w:rsidRPr="00F867D8" w:rsidRDefault="0001180C" w:rsidP="00F83C00">
            <w:pPr>
              <w:jc w:val="center"/>
            </w:pPr>
            <w:r w:rsidRPr="00F867D8">
              <w:t>A</w:t>
            </w:r>
          </w:p>
        </w:tc>
        <w:tc>
          <w:tcPr>
            <w:tcW w:w="936" w:type="dxa"/>
          </w:tcPr>
          <w:p w:rsidR="0001180C" w:rsidRPr="00F867D8" w:rsidRDefault="0001180C" w:rsidP="00F83C00">
            <w:pPr>
              <w:jc w:val="center"/>
            </w:pPr>
            <w:r w:rsidRPr="00F867D8">
              <w:t>B</w:t>
            </w:r>
          </w:p>
        </w:tc>
        <w:tc>
          <w:tcPr>
            <w:tcW w:w="2134" w:type="dxa"/>
          </w:tcPr>
          <w:p w:rsidR="0001180C" w:rsidRPr="00F867D8" w:rsidRDefault="0001180C" w:rsidP="00F83C00">
            <w:pPr>
              <w:jc w:val="center"/>
            </w:pPr>
            <w:r w:rsidRPr="00F867D8">
              <w:t>C</w:t>
            </w:r>
          </w:p>
        </w:tc>
        <w:tc>
          <w:tcPr>
            <w:tcW w:w="1472" w:type="dxa"/>
          </w:tcPr>
          <w:p w:rsidR="0001180C" w:rsidRPr="00F867D8" w:rsidRDefault="0001180C" w:rsidP="00F83C00">
            <w:pPr>
              <w:jc w:val="center"/>
            </w:pPr>
            <w:r w:rsidRPr="00F867D8">
              <w:t>1</w:t>
            </w:r>
          </w:p>
        </w:tc>
        <w:tc>
          <w:tcPr>
            <w:tcW w:w="1919" w:type="dxa"/>
            <w:shd w:val="clear" w:color="auto" w:fill="auto"/>
          </w:tcPr>
          <w:p w:rsidR="0001180C" w:rsidRPr="00F867D8" w:rsidRDefault="0001180C" w:rsidP="00F83C00">
            <w:pPr>
              <w:jc w:val="center"/>
            </w:pPr>
            <w:r w:rsidRPr="00F867D8">
              <w:t>2</w:t>
            </w:r>
          </w:p>
        </w:tc>
      </w:tr>
      <w:tr w:rsidR="0001180C" w:rsidRPr="00F867D8" w:rsidTr="00F83C00">
        <w:trPr>
          <w:trHeight w:val="113"/>
        </w:trPr>
        <w:tc>
          <w:tcPr>
            <w:tcW w:w="7147" w:type="dxa"/>
          </w:tcPr>
          <w:p w:rsidR="0001180C" w:rsidRPr="00F867D8" w:rsidRDefault="0001180C" w:rsidP="00F83C00">
            <w:pPr>
              <w:rPr>
                <w:b/>
              </w:rPr>
            </w:pPr>
            <w:r w:rsidRPr="00F867D8">
              <w:rPr>
                <w:b/>
              </w:rPr>
              <w:t xml:space="preserve">1. Số nhiệm vụ hợp tác quốc tế về KH&amp;CN </w:t>
            </w:r>
          </w:p>
        </w:tc>
        <w:tc>
          <w:tcPr>
            <w:tcW w:w="936" w:type="dxa"/>
          </w:tcPr>
          <w:p w:rsidR="0001180C" w:rsidRPr="00F867D8" w:rsidRDefault="0001180C" w:rsidP="00F83C00">
            <w:pPr>
              <w:jc w:val="center"/>
            </w:pPr>
            <w:r w:rsidRPr="00F867D8">
              <w:t>01</w:t>
            </w:r>
          </w:p>
        </w:tc>
        <w:tc>
          <w:tcPr>
            <w:tcW w:w="2134" w:type="dxa"/>
            <w:vAlign w:val="center"/>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b/>
                <w:i/>
              </w:rPr>
            </w:pPr>
            <w:r w:rsidRPr="00F867D8">
              <w:rPr>
                <w:b/>
                <w:i/>
              </w:rPr>
              <w:t>1.1. Chia theo lĩnh vực nghiên cứu</w:t>
            </w:r>
          </w:p>
        </w:tc>
        <w:tc>
          <w:tcPr>
            <w:tcW w:w="936" w:type="dxa"/>
          </w:tcPr>
          <w:p w:rsidR="0001180C" w:rsidRPr="00F867D8" w:rsidRDefault="0001180C" w:rsidP="00F83C00">
            <w:pPr>
              <w:jc w:val="center"/>
              <w:rPr>
                <w:i/>
              </w:rPr>
            </w:pPr>
          </w:p>
        </w:tc>
        <w:tc>
          <w:tcPr>
            <w:tcW w:w="2134" w:type="dxa"/>
          </w:tcPr>
          <w:p w:rsidR="0001180C" w:rsidRPr="00F867D8" w:rsidRDefault="0001180C" w:rsidP="00F83C00">
            <w:pPr>
              <w:jc w:val="center"/>
              <w:rPr>
                <w:i/>
                <w:sz w:val="22"/>
              </w:rPr>
            </w:pPr>
          </w:p>
        </w:tc>
        <w:tc>
          <w:tcPr>
            <w:tcW w:w="1472" w:type="dxa"/>
          </w:tcPr>
          <w:p w:rsidR="0001180C" w:rsidRPr="00F867D8" w:rsidRDefault="0001180C" w:rsidP="00F83C00">
            <w:pPr>
              <w:jc w:val="center"/>
              <w:rPr>
                <w:i/>
                <w:sz w:val="22"/>
              </w:rPr>
            </w:pPr>
          </w:p>
        </w:tc>
        <w:tc>
          <w:tcPr>
            <w:tcW w:w="1919" w:type="dxa"/>
            <w:shd w:val="clear" w:color="auto" w:fill="auto"/>
          </w:tcPr>
          <w:p w:rsidR="0001180C" w:rsidRPr="00F867D8" w:rsidRDefault="0001180C" w:rsidP="00F83C00">
            <w:pPr>
              <w:jc w:val="center"/>
              <w:rPr>
                <w:i/>
              </w:rP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tự nhiên</w:t>
            </w:r>
          </w:p>
        </w:tc>
        <w:tc>
          <w:tcPr>
            <w:tcW w:w="936" w:type="dxa"/>
          </w:tcPr>
          <w:p w:rsidR="0001180C" w:rsidRPr="00F867D8" w:rsidRDefault="0001180C" w:rsidP="00F83C00">
            <w:pPr>
              <w:jc w:val="center"/>
            </w:pPr>
            <w:r w:rsidRPr="00F867D8">
              <w:t>02</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kỹ thuật và công nghệ</w:t>
            </w:r>
          </w:p>
        </w:tc>
        <w:tc>
          <w:tcPr>
            <w:tcW w:w="936" w:type="dxa"/>
          </w:tcPr>
          <w:p w:rsidR="0001180C" w:rsidRPr="00F867D8" w:rsidRDefault="0001180C" w:rsidP="00F83C00">
            <w:pPr>
              <w:jc w:val="center"/>
            </w:pPr>
            <w:r w:rsidRPr="00F867D8">
              <w:t>03</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y, dược</w:t>
            </w:r>
          </w:p>
        </w:tc>
        <w:tc>
          <w:tcPr>
            <w:tcW w:w="936" w:type="dxa"/>
          </w:tcPr>
          <w:p w:rsidR="0001180C" w:rsidRPr="00F867D8" w:rsidRDefault="0001180C" w:rsidP="00F83C00">
            <w:pPr>
              <w:jc w:val="center"/>
            </w:pPr>
            <w:r w:rsidRPr="00F867D8">
              <w:t>04</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nông nghiệp</w:t>
            </w:r>
          </w:p>
        </w:tc>
        <w:tc>
          <w:tcPr>
            <w:tcW w:w="936" w:type="dxa"/>
          </w:tcPr>
          <w:p w:rsidR="0001180C" w:rsidRPr="00F867D8" w:rsidRDefault="0001180C" w:rsidP="00F83C00">
            <w:pPr>
              <w:jc w:val="center"/>
            </w:pPr>
            <w:r w:rsidRPr="00F867D8">
              <w:t>05</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xã hội</w:t>
            </w:r>
          </w:p>
        </w:tc>
        <w:tc>
          <w:tcPr>
            <w:tcW w:w="936" w:type="dxa"/>
          </w:tcPr>
          <w:p w:rsidR="0001180C" w:rsidRPr="00F867D8" w:rsidRDefault="0001180C" w:rsidP="00F83C00">
            <w:pPr>
              <w:jc w:val="center"/>
            </w:pPr>
            <w:r w:rsidRPr="00F867D8">
              <w:t>06</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Khoa học nhân văn</w:t>
            </w:r>
          </w:p>
        </w:tc>
        <w:tc>
          <w:tcPr>
            <w:tcW w:w="936" w:type="dxa"/>
          </w:tcPr>
          <w:p w:rsidR="0001180C" w:rsidRPr="00F867D8" w:rsidRDefault="0001180C" w:rsidP="00F83C00">
            <w:pPr>
              <w:jc w:val="center"/>
            </w:pPr>
            <w:r w:rsidRPr="00F867D8">
              <w:t>07</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b/>
                <w:i/>
              </w:rPr>
            </w:pPr>
            <w:r w:rsidRPr="00F867D8">
              <w:rPr>
                <w:b/>
                <w:i/>
              </w:rPr>
              <w:lastRenderedPageBreak/>
              <w:t>1.2. Chia theo hình thức hợp tác</w:t>
            </w:r>
          </w:p>
        </w:tc>
        <w:tc>
          <w:tcPr>
            <w:tcW w:w="936" w:type="dxa"/>
          </w:tcPr>
          <w:p w:rsidR="0001180C" w:rsidRPr="00F867D8" w:rsidRDefault="0001180C" w:rsidP="00F83C00">
            <w:pPr>
              <w:jc w:val="center"/>
              <w:rPr>
                <w:i/>
              </w:rPr>
            </w:pPr>
          </w:p>
        </w:tc>
        <w:tc>
          <w:tcPr>
            <w:tcW w:w="2134" w:type="dxa"/>
          </w:tcPr>
          <w:p w:rsidR="0001180C" w:rsidRPr="00F867D8" w:rsidRDefault="0001180C" w:rsidP="00F83C00">
            <w:pPr>
              <w:jc w:val="center"/>
              <w:rPr>
                <w:i/>
                <w:sz w:val="22"/>
              </w:rPr>
            </w:pPr>
          </w:p>
        </w:tc>
        <w:tc>
          <w:tcPr>
            <w:tcW w:w="1472" w:type="dxa"/>
          </w:tcPr>
          <w:p w:rsidR="0001180C" w:rsidRPr="00F867D8" w:rsidRDefault="0001180C" w:rsidP="00F83C00">
            <w:pPr>
              <w:jc w:val="center"/>
              <w:rPr>
                <w:i/>
                <w:sz w:val="22"/>
              </w:rPr>
            </w:pPr>
          </w:p>
        </w:tc>
        <w:tc>
          <w:tcPr>
            <w:tcW w:w="1919" w:type="dxa"/>
            <w:shd w:val="clear" w:color="auto" w:fill="auto"/>
          </w:tcPr>
          <w:p w:rsidR="0001180C" w:rsidRPr="00F867D8" w:rsidRDefault="0001180C" w:rsidP="00F83C00">
            <w:pPr>
              <w:jc w:val="center"/>
              <w:rPr>
                <w:i/>
              </w:rP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Đa phương</w:t>
            </w:r>
          </w:p>
        </w:tc>
        <w:tc>
          <w:tcPr>
            <w:tcW w:w="936" w:type="dxa"/>
          </w:tcPr>
          <w:p w:rsidR="0001180C" w:rsidRPr="00F867D8" w:rsidRDefault="0001180C" w:rsidP="00F83C00">
            <w:pPr>
              <w:jc w:val="center"/>
            </w:pPr>
            <w:r w:rsidRPr="00F867D8">
              <w:t>08</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Song phương</w:t>
            </w:r>
          </w:p>
        </w:tc>
        <w:tc>
          <w:tcPr>
            <w:tcW w:w="936" w:type="dxa"/>
          </w:tcPr>
          <w:p w:rsidR="0001180C" w:rsidRPr="00F867D8" w:rsidRDefault="0001180C" w:rsidP="00F83C00">
            <w:pPr>
              <w:jc w:val="center"/>
            </w:pPr>
            <w:r w:rsidRPr="00F867D8">
              <w:t>09</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b/>
                <w:i/>
              </w:rPr>
            </w:pPr>
            <w:r w:rsidRPr="00F867D8">
              <w:rPr>
                <w:b/>
                <w:i/>
              </w:rPr>
              <w:t>1.3. Chia theo đối tác quốc tế</w:t>
            </w:r>
          </w:p>
        </w:tc>
        <w:tc>
          <w:tcPr>
            <w:tcW w:w="936" w:type="dxa"/>
          </w:tcPr>
          <w:p w:rsidR="0001180C" w:rsidRPr="00F867D8" w:rsidRDefault="0001180C" w:rsidP="00F83C00">
            <w:pPr>
              <w:jc w:val="center"/>
              <w:rPr>
                <w:i/>
              </w:rPr>
            </w:pPr>
          </w:p>
        </w:tc>
        <w:tc>
          <w:tcPr>
            <w:tcW w:w="2134" w:type="dxa"/>
          </w:tcPr>
          <w:p w:rsidR="0001180C" w:rsidRPr="00F867D8" w:rsidRDefault="0001180C" w:rsidP="00F83C00">
            <w:pPr>
              <w:jc w:val="center"/>
              <w:rPr>
                <w:i/>
                <w:sz w:val="22"/>
              </w:rPr>
            </w:pPr>
          </w:p>
        </w:tc>
        <w:tc>
          <w:tcPr>
            <w:tcW w:w="1472" w:type="dxa"/>
          </w:tcPr>
          <w:p w:rsidR="0001180C" w:rsidRPr="00F867D8" w:rsidRDefault="0001180C" w:rsidP="00F83C00">
            <w:pPr>
              <w:jc w:val="center"/>
              <w:rPr>
                <w:i/>
                <w:sz w:val="22"/>
              </w:rPr>
            </w:pPr>
          </w:p>
        </w:tc>
        <w:tc>
          <w:tcPr>
            <w:tcW w:w="1919" w:type="dxa"/>
            <w:shd w:val="clear" w:color="auto" w:fill="auto"/>
          </w:tcPr>
          <w:p w:rsidR="0001180C" w:rsidRPr="00F867D8" w:rsidRDefault="0001180C" w:rsidP="00F83C00">
            <w:pPr>
              <w:jc w:val="center"/>
              <w:rPr>
                <w:i/>
              </w:rP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Nước/tổ chức ...</w:t>
            </w:r>
          </w:p>
        </w:tc>
        <w:tc>
          <w:tcPr>
            <w:tcW w:w="936" w:type="dxa"/>
          </w:tcPr>
          <w:p w:rsidR="0001180C" w:rsidRPr="00F867D8" w:rsidRDefault="0001180C" w:rsidP="00F83C00">
            <w:pPr>
              <w:jc w:val="center"/>
            </w:pPr>
            <w:r w:rsidRPr="00F867D8">
              <w:t>10</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lang w:val="pt-BR"/>
              </w:rPr>
            </w:pPr>
            <w:r w:rsidRPr="00F867D8">
              <w:rPr>
                <w:lang w:val="pt-BR"/>
              </w:rPr>
              <w:t>- Nước/tổ chức ...</w:t>
            </w:r>
          </w:p>
        </w:tc>
        <w:tc>
          <w:tcPr>
            <w:tcW w:w="936" w:type="dxa"/>
          </w:tcPr>
          <w:p w:rsidR="0001180C" w:rsidRPr="00F867D8" w:rsidRDefault="0001180C" w:rsidP="00F83C00">
            <w:pPr>
              <w:jc w:val="center"/>
            </w:pPr>
            <w:r w:rsidRPr="00F867D8">
              <w:t>11</w:t>
            </w:r>
          </w:p>
        </w:tc>
        <w:tc>
          <w:tcPr>
            <w:tcW w:w="2134" w:type="dxa"/>
          </w:tcPr>
          <w:p w:rsidR="0001180C" w:rsidRPr="00F867D8" w:rsidRDefault="0001180C" w:rsidP="00F83C00">
            <w:pPr>
              <w:jc w:val="center"/>
              <w:rPr>
                <w:i/>
                <w:sz w:val="22"/>
              </w:rPr>
            </w:pPr>
            <w:r w:rsidRPr="00F867D8">
              <w:rPr>
                <w:i/>
                <w:sz w:val="22"/>
              </w:rPr>
              <w:t>Nhiệm vụ</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rPr>
          <w:trHeight w:hRule="exact" w:val="369"/>
        </w:trPr>
        <w:tc>
          <w:tcPr>
            <w:tcW w:w="7147" w:type="dxa"/>
          </w:tcPr>
          <w:p w:rsidR="0001180C" w:rsidRPr="00F867D8" w:rsidRDefault="0001180C" w:rsidP="00F83C00">
            <w:pPr>
              <w:rPr>
                <w:b/>
                <w:i/>
              </w:rPr>
            </w:pPr>
            <w:r w:rsidRPr="00F867D8">
              <w:rPr>
                <w:b/>
                <w:i/>
              </w:rPr>
              <w:t>1.4. Chia theo nguồn cấp kinh phí</w:t>
            </w:r>
          </w:p>
        </w:tc>
        <w:tc>
          <w:tcPr>
            <w:tcW w:w="936" w:type="dxa"/>
          </w:tcPr>
          <w:p w:rsidR="0001180C" w:rsidRPr="00F867D8" w:rsidRDefault="0001180C" w:rsidP="00F83C00">
            <w:pPr>
              <w:jc w:val="center"/>
              <w:rPr>
                <w:i/>
              </w:rPr>
            </w:pPr>
          </w:p>
        </w:tc>
        <w:tc>
          <w:tcPr>
            <w:tcW w:w="2134" w:type="dxa"/>
          </w:tcPr>
          <w:p w:rsidR="0001180C" w:rsidRPr="00F867D8" w:rsidRDefault="0001180C" w:rsidP="00F83C00">
            <w:pPr>
              <w:jc w:val="center"/>
              <w:rPr>
                <w:i/>
                <w:sz w:val="22"/>
              </w:rPr>
            </w:pPr>
          </w:p>
        </w:tc>
        <w:tc>
          <w:tcPr>
            <w:tcW w:w="1472" w:type="dxa"/>
            <w:tcBorders>
              <w:bottom w:val="single" w:sz="4" w:space="0" w:color="auto"/>
            </w:tcBorders>
          </w:tcPr>
          <w:p w:rsidR="0001180C" w:rsidRPr="00F867D8" w:rsidRDefault="0001180C" w:rsidP="00F83C00">
            <w:pPr>
              <w:jc w:val="center"/>
              <w:rPr>
                <w:i/>
                <w:sz w:val="22"/>
              </w:rPr>
            </w:pPr>
          </w:p>
        </w:tc>
        <w:tc>
          <w:tcPr>
            <w:tcW w:w="1919" w:type="dxa"/>
            <w:shd w:val="clear" w:color="auto" w:fill="auto"/>
          </w:tcPr>
          <w:p w:rsidR="0001180C" w:rsidRPr="00F867D8" w:rsidRDefault="0001180C" w:rsidP="00F83C00">
            <w:pPr>
              <w:jc w:val="center"/>
              <w:rPr>
                <w:i/>
              </w:rPr>
            </w:pPr>
          </w:p>
        </w:tc>
      </w:tr>
      <w:tr w:rsidR="0001180C" w:rsidRPr="00F867D8" w:rsidTr="00F83C00">
        <w:tc>
          <w:tcPr>
            <w:tcW w:w="7147" w:type="dxa"/>
          </w:tcPr>
          <w:p w:rsidR="0001180C" w:rsidRPr="00F867D8" w:rsidRDefault="0001180C" w:rsidP="00F83C00">
            <w:pPr>
              <w:rPr>
                <w:b/>
              </w:rPr>
            </w:pPr>
            <w:r w:rsidRPr="00F867D8">
              <w:t>- Trong nước</w:t>
            </w:r>
          </w:p>
        </w:tc>
        <w:tc>
          <w:tcPr>
            <w:tcW w:w="936" w:type="dxa"/>
          </w:tcPr>
          <w:p w:rsidR="0001180C" w:rsidRPr="00F867D8" w:rsidRDefault="0001180C" w:rsidP="00F83C00">
            <w:pPr>
              <w:jc w:val="center"/>
            </w:pPr>
            <w:r w:rsidRPr="00F867D8">
              <w:t>12</w:t>
            </w:r>
          </w:p>
        </w:tc>
        <w:tc>
          <w:tcPr>
            <w:tcW w:w="2134" w:type="dxa"/>
          </w:tcPr>
          <w:p w:rsidR="0001180C" w:rsidRPr="00F867D8" w:rsidRDefault="0001180C" w:rsidP="00F83C00">
            <w:pPr>
              <w:jc w:val="center"/>
              <w:rPr>
                <w:sz w:val="22"/>
              </w:rPr>
            </w:pPr>
            <w:r w:rsidRPr="00F867D8">
              <w:rPr>
                <w:i/>
                <w:sz w:val="22"/>
              </w:rPr>
              <w:t>Triệu đồng</w:t>
            </w:r>
          </w:p>
        </w:tc>
        <w:tc>
          <w:tcPr>
            <w:tcW w:w="1472" w:type="dxa"/>
            <w:shd w:val="pct30" w:color="auto" w:fill="auto"/>
          </w:tcPr>
          <w:p w:rsidR="0001180C" w:rsidRPr="00F867D8" w:rsidRDefault="0001180C" w:rsidP="00F83C00">
            <w:pPr>
              <w:jc w:val="center"/>
              <w:rPr>
                <w:sz w:val="22"/>
              </w:rPr>
            </w:pPr>
            <w:r w:rsidRPr="00F867D8">
              <w:t>X</w:t>
            </w: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t>- Nước ngoài</w:t>
            </w:r>
          </w:p>
        </w:tc>
        <w:tc>
          <w:tcPr>
            <w:tcW w:w="936" w:type="dxa"/>
          </w:tcPr>
          <w:p w:rsidR="0001180C" w:rsidRPr="00F867D8" w:rsidRDefault="0001180C" w:rsidP="00F83C00">
            <w:pPr>
              <w:jc w:val="center"/>
            </w:pPr>
            <w:r w:rsidRPr="00F867D8">
              <w:t>1</w:t>
            </w:r>
            <w:r>
              <w:t>3</w:t>
            </w:r>
          </w:p>
        </w:tc>
        <w:tc>
          <w:tcPr>
            <w:tcW w:w="2134" w:type="dxa"/>
          </w:tcPr>
          <w:p w:rsidR="0001180C" w:rsidRPr="00F867D8" w:rsidRDefault="0001180C" w:rsidP="00F83C00">
            <w:pPr>
              <w:jc w:val="center"/>
              <w:rPr>
                <w:sz w:val="22"/>
              </w:rPr>
            </w:pPr>
            <w:r w:rsidRPr="00F867D8">
              <w:rPr>
                <w:i/>
                <w:sz w:val="22"/>
              </w:rPr>
              <w:t>Triệu đồng</w:t>
            </w:r>
          </w:p>
        </w:tc>
        <w:tc>
          <w:tcPr>
            <w:tcW w:w="1472" w:type="dxa"/>
            <w:tcBorders>
              <w:bottom w:val="single" w:sz="4" w:space="0" w:color="auto"/>
            </w:tcBorders>
            <w:shd w:val="pct30" w:color="auto" w:fill="auto"/>
          </w:tcPr>
          <w:p w:rsidR="0001180C" w:rsidRPr="00F867D8" w:rsidRDefault="0001180C" w:rsidP="00F83C00">
            <w:pPr>
              <w:jc w:val="center"/>
              <w:rPr>
                <w:sz w:val="22"/>
              </w:rPr>
            </w:pPr>
            <w:r w:rsidRPr="00F867D8">
              <w:t>X</w:t>
            </w: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i/>
              </w:rPr>
            </w:pPr>
            <w:r w:rsidRPr="00F867D8">
              <w:rPr>
                <w:b/>
                <w:i/>
              </w:rPr>
              <w:t>1.5. Chia theo cấp quản lý</w:t>
            </w:r>
          </w:p>
        </w:tc>
        <w:tc>
          <w:tcPr>
            <w:tcW w:w="936" w:type="dxa"/>
          </w:tcPr>
          <w:p w:rsidR="0001180C" w:rsidRPr="00F867D8" w:rsidRDefault="0001180C" w:rsidP="00F83C00">
            <w:pPr>
              <w:jc w:val="center"/>
              <w:rPr>
                <w:i/>
              </w:rPr>
            </w:pPr>
          </w:p>
        </w:tc>
        <w:tc>
          <w:tcPr>
            <w:tcW w:w="2134" w:type="dxa"/>
          </w:tcPr>
          <w:p w:rsidR="0001180C" w:rsidRPr="00F867D8" w:rsidRDefault="0001180C" w:rsidP="00F83C00">
            <w:pPr>
              <w:jc w:val="center"/>
              <w:rPr>
                <w:i/>
                <w:sz w:val="22"/>
              </w:rPr>
            </w:pPr>
          </w:p>
        </w:tc>
        <w:tc>
          <w:tcPr>
            <w:tcW w:w="1472" w:type="dxa"/>
            <w:shd w:val="clear" w:color="auto" w:fill="FFFFFF"/>
          </w:tcPr>
          <w:p w:rsidR="0001180C" w:rsidRPr="00F867D8" w:rsidRDefault="0001180C" w:rsidP="00F83C00">
            <w:pPr>
              <w:jc w:val="center"/>
              <w:rPr>
                <w:i/>
              </w:rPr>
            </w:pPr>
          </w:p>
        </w:tc>
        <w:tc>
          <w:tcPr>
            <w:tcW w:w="1919" w:type="dxa"/>
            <w:shd w:val="clear" w:color="auto" w:fill="auto"/>
          </w:tcPr>
          <w:p w:rsidR="0001180C" w:rsidRPr="00F867D8" w:rsidRDefault="0001180C" w:rsidP="00F83C00">
            <w:pPr>
              <w:jc w:val="center"/>
              <w:rPr>
                <w:i/>
              </w:rPr>
            </w:pPr>
          </w:p>
        </w:tc>
      </w:tr>
      <w:tr w:rsidR="0001180C" w:rsidRPr="00F867D8" w:rsidTr="00F83C00">
        <w:tc>
          <w:tcPr>
            <w:tcW w:w="7147" w:type="dxa"/>
            <w:vAlign w:val="bottom"/>
          </w:tcPr>
          <w:p w:rsidR="0001180C" w:rsidRPr="00F867D8" w:rsidRDefault="0001180C" w:rsidP="00F83C00">
            <w:r w:rsidRPr="00F867D8">
              <w:t>- Cấp quốc gia</w:t>
            </w:r>
          </w:p>
        </w:tc>
        <w:tc>
          <w:tcPr>
            <w:tcW w:w="936" w:type="dxa"/>
          </w:tcPr>
          <w:p w:rsidR="0001180C" w:rsidRPr="00F867D8" w:rsidRDefault="0001180C" w:rsidP="00F83C00">
            <w:pPr>
              <w:jc w:val="center"/>
            </w:pPr>
            <w:r>
              <w:t>15</w:t>
            </w:r>
          </w:p>
        </w:tc>
        <w:tc>
          <w:tcPr>
            <w:tcW w:w="2134" w:type="dxa"/>
          </w:tcPr>
          <w:p w:rsidR="0001180C" w:rsidRPr="00F867D8" w:rsidRDefault="0001180C" w:rsidP="00F83C00">
            <w:pPr>
              <w:jc w:val="center"/>
              <w:rPr>
                <w:i/>
                <w:sz w:val="22"/>
              </w:rPr>
            </w:pPr>
            <w:r w:rsidRPr="00F867D8">
              <w:rPr>
                <w:i/>
                <w:sz w:val="22"/>
              </w:rPr>
              <w:t>Nhiệm vụ</w:t>
            </w:r>
          </w:p>
        </w:tc>
        <w:tc>
          <w:tcPr>
            <w:tcW w:w="1472" w:type="dxa"/>
            <w:shd w:val="clear" w:color="auto" w:fill="FFFFFF"/>
          </w:tcPr>
          <w:p w:rsidR="0001180C" w:rsidRPr="00F867D8" w:rsidRDefault="0001180C" w:rsidP="00F83C00">
            <w:pPr>
              <w:jc w:val="center"/>
            </w:pPr>
          </w:p>
        </w:tc>
        <w:tc>
          <w:tcPr>
            <w:tcW w:w="1919" w:type="dxa"/>
            <w:shd w:val="clear" w:color="auto" w:fill="auto"/>
          </w:tcPr>
          <w:p w:rsidR="0001180C" w:rsidRPr="00F867D8" w:rsidRDefault="0001180C" w:rsidP="00F83C00">
            <w:pPr>
              <w:jc w:val="center"/>
            </w:pPr>
          </w:p>
        </w:tc>
      </w:tr>
      <w:tr w:rsidR="0001180C" w:rsidRPr="00F867D8" w:rsidTr="00F83C00">
        <w:tc>
          <w:tcPr>
            <w:tcW w:w="7147" w:type="dxa"/>
            <w:vAlign w:val="bottom"/>
          </w:tcPr>
          <w:p w:rsidR="0001180C" w:rsidRPr="00F867D8" w:rsidRDefault="0001180C" w:rsidP="00F83C00">
            <w:r w:rsidRPr="00F867D8">
              <w:t>- Cấp bộ</w:t>
            </w:r>
          </w:p>
        </w:tc>
        <w:tc>
          <w:tcPr>
            <w:tcW w:w="936" w:type="dxa"/>
          </w:tcPr>
          <w:p w:rsidR="0001180C" w:rsidRPr="00F867D8" w:rsidRDefault="0001180C" w:rsidP="00F83C00">
            <w:pPr>
              <w:jc w:val="center"/>
            </w:pPr>
            <w:r w:rsidRPr="00F867D8">
              <w:t>16</w:t>
            </w:r>
          </w:p>
        </w:tc>
        <w:tc>
          <w:tcPr>
            <w:tcW w:w="2134" w:type="dxa"/>
          </w:tcPr>
          <w:p w:rsidR="0001180C" w:rsidRPr="00F867D8" w:rsidRDefault="0001180C" w:rsidP="00F83C00">
            <w:pPr>
              <w:jc w:val="center"/>
              <w:rPr>
                <w:i/>
                <w:sz w:val="22"/>
              </w:rPr>
            </w:pPr>
            <w:r w:rsidRPr="00F867D8">
              <w:rPr>
                <w:i/>
                <w:sz w:val="22"/>
              </w:rPr>
              <w:t>Nhiệm vụ</w:t>
            </w:r>
          </w:p>
        </w:tc>
        <w:tc>
          <w:tcPr>
            <w:tcW w:w="1472" w:type="dxa"/>
            <w:shd w:val="clear" w:color="auto" w:fill="FFFFFF"/>
          </w:tcPr>
          <w:p w:rsidR="0001180C" w:rsidRPr="00F867D8" w:rsidRDefault="0001180C" w:rsidP="00F83C00">
            <w:pPr>
              <w:jc w:val="center"/>
            </w:pPr>
          </w:p>
        </w:tc>
        <w:tc>
          <w:tcPr>
            <w:tcW w:w="1919" w:type="dxa"/>
            <w:shd w:val="clear" w:color="auto" w:fill="auto"/>
          </w:tcPr>
          <w:p w:rsidR="0001180C" w:rsidRPr="00F867D8" w:rsidRDefault="0001180C" w:rsidP="00F83C00">
            <w:pPr>
              <w:jc w:val="center"/>
            </w:pPr>
          </w:p>
        </w:tc>
      </w:tr>
      <w:tr w:rsidR="0001180C" w:rsidRPr="00F867D8" w:rsidTr="00F83C00">
        <w:tc>
          <w:tcPr>
            <w:tcW w:w="7147" w:type="dxa"/>
            <w:vAlign w:val="bottom"/>
          </w:tcPr>
          <w:p w:rsidR="0001180C" w:rsidRPr="00F867D8" w:rsidRDefault="0001180C" w:rsidP="00F83C00">
            <w:r w:rsidRPr="00F867D8">
              <w:t>- Cấp tỉnh</w:t>
            </w:r>
          </w:p>
        </w:tc>
        <w:tc>
          <w:tcPr>
            <w:tcW w:w="936" w:type="dxa"/>
          </w:tcPr>
          <w:p w:rsidR="0001180C" w:rsidRPr="00F867D8" w:rsidRDefault="0001180C" w:rsidP="00F83C00">
            <w:pPr>
              <w:jc w:val="center"/>
            </w:pPr>
            <w:r w:rsidRPr="00F867D8">
              <w:t>17</w:t>
            </w:r>
          </w:p>
        </w:tc>
        <w:tc>
          <w:tcPr>
            <w:tcW w:w="2134" w:type="dxa"/>
          </w:tcPr>
          <w:p w:rsidR="0001180C" w:rsidRPr="00F867D8" w:rsidRDefault="0001180C" w:rsidP="00F83C00">
            <w:pPr>
              <w:jc w:val="center"/>
              <w:rPr>
                <w:i/>
                <w:sz w:val="22"/>
              </w:rPr>
            </w:pPr>
            <w:r w:rsidRPr="00F867D8">
              <w:rPr>
                <w:i/>
                <w:sz w:val="22"/>
              </w:rPr>
              <w:t>Nhiệm vụ</w:t>
            </w:r>
          </w:p>
        </w:tc>
        <w:tc>
          <w:tcPr>
            <w:tcW w:w="1472" w:type="dxa"/>
            <w:shd w:val="clear" w:color="auto" w:fill="FFFFFF"/>
          </w:tcPr>
          <w:p w:rsidR="0001180C" w:rsidRPr="00F867D8" w:rsidRDefault="0001180C" w:rsidP="00F83C00">
            <w:pPr>
              <w:jc w:val="center"/>
            </w:pPr>
          </w:p>
        </w:tc>
        <w:tc>
          <w:tcPr>
            <w:tcW w:w="1919" w:type="dxa"/>
            <w:shd w:val="clear" w:color="auto" w:fill="auto"/>
          </w:tcPr>
          <w:p w:rsidR="0001180C" w:rsidRPr="00F867D8" w:rsidRDefault="0001180C" w:rsidP="00F83C00">
            <w:pPr>
              <w:jc w:val="center"/>
            </w:pPr>
          </w:p>
        </w:tc>
      </w:tr>
      <w:tr w:rsidR="0001180C" w:rsidRPr="00F867D8" w:rsidTr="00F83C00">
        <w:tc>
          <w:tcPr>
            <w:tcW w:w="7147" w:type="dxa"/>
            <w:vAlign w:val="bottom"/>
          </w:tcPr>
          <w:p w:rsidR="0001180C" w:rsidRPr="00F867D8" w:rsidRDefault="0001180C" w:rsidP="00F83C00">
            <w:r w:rsidRPr="00F867D8">
              <w:t>- Cấp cơ sở</w:t>
            </w:r>
          </w:p>
        </w:tc>
        <w:tc>
          <w:tcPr>
            <w:tcW w:w="936" w:type="dxa"/>
          </w:tcPr>
          <w:p w:rsidR="0001180C" w:rsidRPr="00F867D8" w:rsidRDefault="0001180C" w:rsidP="00F83C00">
            <w:pPr>
              <w:jc w:val="center"/>
            </w:pPr>
            <w:r w:rsidRPr="00F867D8">
              <w:t>18</w:t>
            </w:r>
          </w:p>
        </w:tc>
        <w:tc>
          <w:tcPr>
            <w:tcW w:w="2134" w:type="dxa"/>
          </w:tcPr>
          <w:p w:rsidR="0001180C" w:rsidRPr="00F867D8" w:rsidRDefault="0001180C" w:rsidP="00F83C00">
            <w:pPr>
              <w:jc w:val="center"/>
              <w:rPr>
                <w:i/>
                <w:sz w:val="22"/>
              </w:rPr>
            </w:pPr>
            <w:r w:rsidRPr="00F867D8">
              <w:rPr>
                <w:i/>
                <w:sz w:val="22"/>
              </w:rPr>
              <w:t>Nhiệm vụ</w:t>
            </w:r>
          </w:p>
        </w:tc>
        <w:tc>
          <w:tcPr>
            <w:tcW w:w="1472" w:type="dxa"/>
            <w:shd w:val="clear" w:color="auto" w:fill="FFFFFF"/>
          </w:tcPr>
          <w:p w:rsidR="0001180C" w:rsidRPr="00F867D8" w:rsidRDefault="0001180C" w:rsidP="00F83C00">
            <w:pPr>
              <w:jc w:val="cente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rPr>
                <w:b/>
              </w:rPr>
              <w:lastRenderedPageBreak/>
              <w:t>2. Số điều ước, thỏa thuận quốc tế về KH&amp;CN được ký kết</w:t>
            </w:r>
          </w:p>
        </w:tc>
        <w:tc>
          <w:tcPr>
            <w:tcW w:w="936" w:type="dxa"/>
          </w:tcPr>
          <w:p w:rsidR="0001180C" w:rsidRPr="00F867D8" w:rsidRDefault="0001180C" w:rsidP="00F83C00">
            <w:pPr>
              <w:jc w:val="center"/>
            </w:pPr>
            <w:r w:rsidRPr="00F867D8">
              <w:t>19</w:t>
            </w:r>
          </w:p>
        </w:tc>
        <w:tc>
          <w:tcPr>
            <w:tcW w:w="2134" w:type="dxa"/>
          </w:tcPr>
          <w:p w:rsidR="0001180C" w:rsidRPr="00F867D8" w:rsidRDefault="0001180C" w:rsidP="00F83C00">
            <w:pPr>
              <w:jc w:val="center"/>
              <w:rPr>
                <w:sz w:val="22"/>
              </w:rPr>
            </w:pPr>
            <w:r w:rsidRPr="00F867D8">
              <w:rPr>
                <w:i/>
                <w:sz w:val="22"/>
              </w:rPr>
              <w:t>Điều ước/thỏa thuận</w:t>
            </w:r>
          </w:p>
        </w:tc>
        <w:tc>
          <w:tcPr>
            <w:tcW w:w="1472" w:type="dxa"/>
          </w:tcPr>
          <w:p w:rsidR="0001180C" w:rsidRPr="00F867D8" w:rsidRDefault="0001180C" w:rsidP="00F83C00">
            <w:pPr>
              <w:jc w:val="center"/>
              <w:rPr>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i/>
              </w:rPr>
            </w:pPr>
            <w:r w:rsidRPr="00F867D8">
              <w:rPr>
                <w:b/>
                <w:i/>
              </w:rPr>
              <w:t>2.1. Chia theo lĩnh vực nghiên cứu</w:t>
            </w:r>
          </w:p>
        </w:tc>
        <w:tc>
          <w:tcPr>
            <w:tcW w:w="936" w:type="dxa"/>
          </w:tcPr>
          <w:p w:rsidR="0001180C" w:rsidRPr="00F867D8" w:rsidRDefault="0001180C" w:rsidP="00F83C00">
            <w:pPr>
              <w:jc w:val="center"/>
              <w:rPr>
                <w:b/>
                <w:i/>
              </w:rPr>
            </w:pPr>
          </w:p>
        </w:tc>
        <w:tc>
          <w:tcPr>
            <w:tcW w:w="2134" w:type="dxa"/>
          </w:tcPr>
          <w:p w:rsidR="0001180C" w:rsidRPr="00F867D8" w:rsidRDefault="0001180C" w:rsidP="00F83C00">
            <w:pPr>
              <w:jc w:val="center"/>
              <w:rPr>
                <w:b/>
                <w:i/>
                <w:sz w:val="22"/>
              </w:rPr>
            </w:pPr>
          </w:p>
        </w:tc>
        <w:tc>
          <w:tcPr>
            <w:tcW w:w="1472" w:type="dxa"/>
          </w:tcPr>
          <w:p w:rsidR="0001180C" w:rsidRPr="00F867D8" w:rsidRDefault="0001180C" w:rsidP="00F83C00">
            <w:pPr>
              <w:jc w:val="center"/>
              <w:rPr>
                <w:b/>
                <w:i/>
                <w:sz w:val="22"/>
              </w:rPr>
            </w:pPr>
          </w:p>
        </w:tc>
        <w:tc>
          <w:tcPr>
            <w:tcW w:w="1919" w:type="dxa"/>
            <w:shd w:val="clear" w:color="auto" w:fill="auto"/>
          </w:tcPr>
          <w:p w:rsidR="0001180C" w:rsidRPr="00F867D8" w:rsidRDefault="0001180C" w:rsidP="00F83C00">
            <w:pPr>
              <w:jc w:val="center"/>
              <w:rPr>
                <w:b/>
                <w:i/>
              </w:rPr>
            </w:pPr>
          </w:p>
        </w:tc>
      </w:tr>
      <w:tr w:rsidR="0001180C" w:rsidRPr="00F867D8" w:rsidTr="00F83C00">
        <w:tc>
          <w:tcPr>
            <w:tcW w:w="7147" w:type="dxa"/>
          </w:tcPr>
          <w:p w:rsidR="0001180C" w:rsidRPr="00F867D8" w:rsidRDefault="0001180C" w:rsidP="00F83C00">
            <w:pPr>
              <w:rPr>
                <w:lang w:val="pt-BR"/>
              </w:rPr>
            </w:pPr>
            <w:r w:rsidRPr="00F867D8">
              <w:rPr>
                <w:lang w:val="pt-BR"/>
              </w:rPr>
              <w:t>- Khoa học tự nhiên</w:t>
            </w:r>
          </w:p>
        </w:tc>
        <w:tc>
          <w:tcPr>
            <w:tcW w:w="936" w:type="dxa"/>
          </w:tcPr>
          <w:p w:rsidR="0001180C" w:rsidRPr="00F867D8" w:rsidRDefault="0001180C" w:rsidP="00F83C00">
            <w:pPr>
              <w:jc w:val="center"/>
            </w:pPr>
            <w:r>
              <w:t>20</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t>- Khoa học kỹ thuật và công nghệ</w:t>
            </w:r>
          </w:p>
        </w:tc>
        <w:tc>
          <w:tcPr>
            <w:tcW w:w="936" w:type="dxa"/>
          </w:tcPr>
          <w:p w:rsidR="0001180C" w:rsidRPr="00F867D8" w:rsidRDefault="0001180C" w:rsidP="00F83C00">
            <w:pPr>
              <w:jc w:val="center"/>
            </w:pPr>
            <w:r w:rsidRPr="00F867D8">
              <w:t>21</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t>- Khoa học y, dược</w:t>
            </w:r>
          </w:p>
        </w:tc>
        <w:tc>
          <w:tcPr>
            <w:tcW w:w="936" w:type="dxa"/>
          </w:tcPr>
          <w:p w:rsidR="0001180C" w:rsidRPr="00F867D8" w:rsidRDefault="0001180C" w:rsidP="00F83C00">
            <w:pPr>
              <w:jc w:val="center"/>
            </w:pPr>
            <w:r w:rsidRPr="00F867D8">
              <w:t>22</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t>- Khoa học nông nghiệp</w:t>
            </w:r>
          </w:p>
        </w:tc>
        <w:tc>
          <w:tcPr>
            <w:tcW w:w="936" w:type="dxa"/>
          </w:tcPr>
          <w:p w:rsidR="0001180C" w:rsidRPr="00F867D8" w:rsidRDefault="0001180C" w:rsidP="00F83C00">
            <w:pPr>
              <w:jc w:val="center"/>
            </w:pPr>
            <w:r w:rsidRPr="00F867D8">
              <w:t>23</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t>- Khoa học xã hội</w:t>
            </w:r>
          </w:p>
        </w:tc>
        <w:tc>
          <w:tcPr>
            <w:tcW w:w="936" w:type="dxa"/>
          </w:tcPr>
          <w:p w:rsidR="0001180C" w:rsidRPr="00F867D8" w:rsidRDefault="0001180C" w:rsidP="00F83C00">
            <w:pPr>
              <w:jc w:val="center"/>
            </w:pPr>
            <w:r w:rsidRPr="00F867D8">
              <w:t>24</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t>- Khoa học nhân văn</w:t>
            </w:r>
          </w:p>
        </w:tc>
        <w:tc>
          <w:tcPr>
            <w:tcW w:w="936" w:type="dxa"/>
          </w:tcPr>
          <w:p w:rsidR="0001180C" w:rsidRPr="00F867D8" w:rsidRDefault="0001180C" w:rsidP="00F83C00">
            <w:pPr>
              <w:jc w:val="center"/>
            </w:pPr>
            <w:r w:rsidRPr="00F867D8">
              <w:t>25</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i/>
              </w:rPr>
            </w:pPr>
            <w:r w:rsidRPr="00F867D8">
              <w:rPr>
                <w:b/>
                <w:i/>
              </w:rPr>
              <w:t>2.2. Chia theo đối tác quốc tế</w:t>
            </w:r>
          </w:p>
        </w:tc>
        <w:tc>
          <w:tcPr>
            <w:tcW w:w="936" w:type="dxa"/>
          </w:tcPr>
          <w:p w:rsidR="0001180C" w:rsidRPr="00F867D8" w:rsidRDefault="0001180C" w:rsidP="00F83C00">
            <w:pPr>
              <w:jc w:val="center"/>
            </w:pPr>
          </w:p>
        </w:tc>
        <w:tc>
          <w:tcPr>
            <w:tcW w:w="2134" w:type="dxa"/>
          </w:tcPr>
          <w:p w:rsidR="0001180C" w:rsidRPr="00F867D8" w:rsidRDefault="0001180C" w:rsidP="00F83C00">
            <w:pPr>
              <w:jc w:val="center"/>
              <w:rPr>
                <w:b/>
                <w:i/>
                <w:sz w:val="22"/>
              </w:rPr>
            </w:pPr>
          </w:p>
        </w:tc>
        <w:tc>
          <w:tcPr>
            <w:tcW w:w="1472" w:type="dxa"/>
          </w:tcPr>
          <w:p w:rsidR="0001180C" w:rsidRPr="00F867D8" w:rsidRDefault="0001180C" w:rsidP="00F83C00">
            <w:pPr>
              <w:jc w:val="center"/>
              <w:rPr>
                <w:b/>
                <w:i/>
                <w:sz w:val="22"/>
              </w:rPr>
            </w:pPr>
          </w:p>
        </w:tc>
        <w:tc>
          <w:tcPr>
            <w:tcW w:w="1919" w:type="dxa"/>
            <w:shd w:val="clear" w:color="auto" w:fill="auto"/>
          </w:tcPr>
          <w:p w:rsidR="0001180C" w:rsidRPr="00F867D8" w:rsidRDefault="0001180C" w:rsidP="00F83C00">
            <w:pPr>
              <w:jc w:val="center"/>
              <w:rPr>
                <w:b/>
                <w:i/>
              </w:rPr>
            </w:pPr>
          </w:p>
        </w:tc>
      </w:tr>
      <w:tr w:rsidR="0001180C" w:rsidRPr="00F867D8" w:rsidTr="00F83C00">
        <w:tc>
          <w:tcPr>
            <w:tcW w:w="7147" w:type="dxa"/>
          </w:tcPr>
          <w:p w:rsidR="0001180C" w:rsidRPr="00F867D8" w:rsidRDefault="0001180C" w:rsidP="00F83C00">
            <w:pPr>
              <w:rPr>
                <w:lang w:val="pt-BR"/>
              </w:rPr>
            </w:pPr>
            <w:r w:rsidRPr="00F867D8">
              <w:rPr>
                <w:lang w:val="pt-BR"/>
              </w:rPr>
              <w:t>- Nước/tổ chức ...</w:t>
            </w:r>
          </w:p>
        </w:tc>
        <w:tc>
          <w:tcPr>
            <w:tcW w:w="936" w:type="dxa"/>
          </w:tcPr>
          <w:p w:rsidR="0001180C" w:rsidRPr="00F867D8" w:rsidRDefault="0001180C" w:rsidP="00F83C00">
            <w:pPr>
              <w:jc w:val="center"/>
            </w:pPr>
            <w:r>
              <w:t>26</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lang w:val="pt-BR"/>
              </w:rPr>
            </w:pPr>
            <w:r w:rsidRPr="00F867D8">
              <w:rPr>
                <w:lang w:val="pt-BR"/>
              </w:rPr>
              <w:lastRenderedPageBreak/>
              <w:t>- Nước/tổ chức ...</w:t>
            </w:r>
          </w:p>
        </w:tc>
        <w:tc>
          <w:tcPr>
            <w:tcW w:w="936" w:type="dxa"/>
          </w:tcPr>
          <w:p w:rsidR="0001180C" w:rsidRPr="00F867D8" w:rsidRDefault="0001180C" w:rsidP="00F83C00">
            <w:pPr>
              <w:jc w:val="center"/>
            </w:pPr>
            <w:r>
              <w:t>27</w:t>
            </w:r>
          </w:p>
        </w:tc>
        <w:tc>
          <w:tcPr>
            <w:tcW w:w="2134" w:type="dxa"/>
          </w:tcPr>
          <w:p w:rsidR="0001180C" w:rsidRPr="00F867D8" w:rsidRDefault="0001180C" w:rsidP="00F83C00">
            <w:pPr>
              <w:jc w:val="center"/>
              <w:rPr>
                <w:i/>
                <w:sz w:val="22"/>
              </w:rPr>
            </w:pPr>
            <w:r w:rsidRPr="00F867D8">
              <w:rPr>
                <w:i/>
                <w:sz w:val="22"/>
              </w:rPr>
              <w:t>Điều ước/thỏa thuận</w:t>
            </w:r>
          </w:p>
        </w:tc>
        <w:tc>
          <w:tcPr>
            <w:tcW w:w="1472" w:type="dxa"/>
          </w:tcPr>
          <w:p w:rsidR="0001180C" w:rsidRPr="00F867D8" w:rsidDel="00DC246F" w:rsidRDefault="0001180C" w:rsidP="00F83C00">
            <w:pPr>
              <w:jc w:val="center"/>
              <w:rPr>
                <w:i/>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rPr>
                <w:b/>
              </w:rPr>
              <w:t>3. Số đoàn ra về KH&amp;CN</w:t>
            </w:r>
          </w:p>
        </w:tc>
        <w:tc>
          <w:tcPr>
            <w:tcW w:w="936" w:type="dxa"/>
          </w:tcPr>
          <w:p w:rsidR="0001180C" w:rsidRPr="00F867D8" w:rsidRDefault="0001180C" w:rsidP="00F83C00">
            <w:pPr>
              <w:jc w:val="center"/>
            </w:pPr>
            <w:r>
              <w:t>28</w:t>
            </w:r>
          </w:p>
        </w:tc>
        <w:tc>
          <w:tcPr>
            <w:tcW w:w="2134" w:type="dxa"/>
          </w:tcPr>
          <w:p w:rsidR="0001180C" w:rsidRPr="00F867D8" w:rsidRDefault="0001180C" w:rsidP="00F83C00">
            <w:pPr>
              <w:jc w:val="center"/>
              <w:rPr>
                <w:sz w:val="22"/>
              </w:rPr>
            </w:pPr>
            <w:r w:rsidRPr="00F867D8">
              <w:rPr>
                <w:i/>
                <w:sz w:val="22"/>
              </w:rPr>
              <w:t>Đoàn</w:t>
            </w:r>
          </w:p>
        </w:tc>
        <w:tc>
          <w:tcPr>
            <w:tcW w:w="1472" w:type="dxa"/>
          </w:tcPr>
          <w:p w:rsidR="0001180C" w:rsidRPr="00F867D8" w:rsidRDefault="0001180C" w:rsidP="00F83C00">
            <w:pPr>
              <w:jc w:val="center"/>
              <w:rPr>
                <w:sz w:val="22"/>
              </w:rPr>
            </w:pPr>
          </w:p>
        </w:tc>
        <w:tc>
          <w:tcPr>
            <w:tcW w:w="1919" w:type="dxa"/>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i/>
              </w:rPr>
            </w:pPr>
            <w:r w:rsidRPr="00F867D8">
              <w:rPr>
                <w:b/>
                <w:i/>
              </w:rPr>
              <w:t>3.1. Chia theo nước đến nghiên cứu</w:t>
            </w:r>
          </w:p>
        </w:tc>
        <w:tc>
          <w:tcPr>
            <w:tcW w:w="936" w:type="dxa"/>
          </w:tcPr>
          <w:p w:rsidR="0001180C" w:rsidRPr="00F867D8" w:rsidRDefault="0001180C" w:rsidP="00F83C00">
            <w:pPr>
              <w:jc w:val="center"/>
              <w:rPr>
                <w:b/>
                <w:i/>
              </w:rPr>
            </w:pPr>
          </w:p>
        </w:tc>
        <w:tc>
          <w:tcPr>
            <w:tcW w:w="2134" w:type="dxa"/>
          </w:tcPr>
          <w:p w:rsidR="0001180C" w:rsidRPr="00F867D8" w:rsidRDefault="0001180C" w:rsidP="00F83C00">
            <w:pPr>
              <w:jc w:val="center"/>
              <w:rPr>
                <w:b/>
                <w:i/>
                <w:sz w:val="22"/>
              </w:rPr>
            </w:pPr>
          </w:p>
        </w:tc>
        <w:tc>
          <w:tcPr>
            <w:tcW w:w="1472" w:type="dxa"/>
          </w:tcPr>
          <w:p w:rsidR="0001180C" w:rsidRPr="00F867D8" w:rsidDel="00DC246F" w:rsidRDefault="0001180C" w:rsidP="00F83C00">
            <w:pPr>
              <w:jc w:val="center"/>
              <w:rPr>
                <w:b/>
                <w:i/>
                <w:sz w:val="22"/>
              </w:rPr>
            </w:pPr>
          </w:p>
        </w:tc>
        <w:tc>
          <w:tcPr>
            <w:tcW w:w="1919" w:type="dxa"/>
            <w:tcBorders>
              <w:bottom w:val="single" w:sz="4" w:space="0" w:color="auto"/>
            </w:tcBorders>
            <w:shd w:val="clear" w:color="auto" w:fill="FFFFFF"/>
          </w:tcPr>
          <w:p w:rsidR="0001180C" w:rsidRPr="00F867D8" w:rsidRDefault="0001180C" w:rsidP="00F83C00">
            <w:pPr>
              <w:jc w:val="center"/>
              <w:rPr>
                <w:b/>
                <w:i/>
                <w:sz w:val="22"/>
              </w:rPr>
            </w:pPr>
          </w:p>
        </w:tc>
      </w:tr>
      <w:tr w:rsidR="0001180C" w:rsidRPr="00F867D8" w:rsidTr="00F83C00">
        <w:tc>
          <w:tcPr>
            <w:tcW w:w="7147" w:type="dxa"/>
          </w:tcPr>
          <w:p w:rsidR="0001180C" w:rsidRPr="00F867D8" w:rsidRDefault="0001180C" w:rsidP="00F83C00">
            <w:r w:rsidRPr="00F867D8">
              <w:t>- …</w:t>
            </w:r>
          </w:p>
        </w:tc>
        <w:tc>
          <w:tcPr>
            <w:tcW w:w="936" w:type="dxa"/>
          </w:tcPr>
          <w:p w:rsidR="0001180C" w:rsidRPr="00F867D8" w:rsidRDefault="0001180C" w:rsidP="00F83C00">
            <w:pPr>
              <w:jc w:val="center"/>
            </w:pPr>
            <w:r>
              <w:t>29</w:t>
            </w:r>
          </w:p>
        </w:tc>
        <w:tc>
          <w:tcPr>
            <w:tcW w:w="2134" w:type="dxa"/>
          </w:tcPr>
          <w:p w:rsidR="0001180C" w:rsidRPr="00F867D8" w:rsidRDefault="0001180C" w:rsidP="00F83C00">
            <w:pPr>
              <w:jc w:val="center"/>
              <w:rPr>
                <w:i/>
                <w:sz w:val="22"/>
              </w:rPr>
            </w:pPr>
            <w:r w:rsidRPr="00F867D8">
              <w:rPr>
                <w:i/>
                <w:sz w:val="22"/>
              </w:rPr>
              <w:t>Đoàn</w:t>
            </w:r>
          </w:p>
        </w:tc>
        <w:tc>
          <w:tcPr>
            <w:tcW w:w="1472" w:type="dxa"/>
          </w:tcPr>
          <w:p w:rsidR="0001180C" w:rsidRPr="00F867D8" w:rsidDel="00DC246F" w:rsidRDefault="0001180C" w:rsidP="00F83C00">
            <w:pPr>
              <w:jc w:val="center"/>
              <w:rPr>
                <w:i/>
                <w:sz w:val="22"/>
              </w:rPr>
            </w:pPr>
          </w:p>
        </w:tc>
        <w:tc>
          <w:tcPr>
            <w:tcW w:w="1919" w:type="dxa"/>
            <w:shd w:val="clear" w:color="auto" w:fill="A6A6A6"/>
          </w:tcPr>
          <w:p w:rsidR="0001180C" w:rsidRPr="00F867D8" w:rsidRDefault="0001180C" w:rsidP="00F83C00">
            <w:pPr>
              <w:jc w:val="center"/>
              <w:rPr>
                <w:sz w:val="22"/>
              </w:rPr>
            </w:pPr>
            <w:r w:rsidRPr="00F867D8">
              <w:rPr>
                <w:sz w:val="22"/>
              </w:rPr>
              <w:t>X</w:t>
            </w:r>
          </w:p>
        </w:tc>
      </w:tr>
      <w:tr w:rsidR="0001180C" w:rsidRPr="00F867D8" w:rsidTr="00F83C00">
        <w:tc>
          <w:tcPr>
            <w:tcW w:w="7147" w:type="dxa"/>
          </w:tcPr>
          <w:p w:rsidR="0001180C" w:rsidRPr="00F867D8" w:rsidRDefault="0001180C" w:rsidP="00F83C00">
            <w:r w:rsidRPr="00F867D8">
              <w:t>- …</w:t>
            </w:r>
          </w:p>
        </w:tc>
        <w:tc>
          <w:tcPr>
            <w:tcW w:w="936" w:type="dxa"/>
          </w:tcPr>
          <w:p w:rsidR="0001180C" w:rsidRPr="00F867D8" w:rsidRDefault="0001180C" w:rsidP="00F83C00">
            <w:pPr>
              <w:jc w:val="center"/>
            </w:pPr>
            <w:r>
              <w:t>30</w:t>
            </w:r>
          </w:p>
        </w:tc>
        <w:tc>
          <w:tcPr>
            <w:tcW w:w="2134" w:type="dxa"/>
          </w:tcPr>
          <w:p w:rsidR="0001180C" w:rsidRPr="00F867D8" w:rsidRDefault="0001180C" w:rsidP="00F83C00">
            <w:pPr>
              <w:jc w:val="center"/>
              <w:rPr>
                <w:i/>
                <w:sz w:val="22"/>
              </w:rPr>
            </w:pPr>
            <w:r w:rsidRPr="00F867D8">
              <w:rPr>
                <w:i/>
                <w:sz w:val="22"/>
              </w:rPr>
              <w:t>Đoàn</w:t>
            </w:r>
          </w:p>
        </w:tc>
        <w:tc>
          <w:tcPr>
            <w:tcW w:w="1472" w:type="dxa"/>
          </w:tcPr>
          <w:p w:rsidR="0001180C" w:rsidRPr="00F867D8" w:rsidDel="00DC246F" w:rsidRDefault="0001180C" w:rsidP="00F83C00">
            <w:pPr>
              <w:jc w:val="center"/>
              <w:rPr>
                <w:i/>
                <w:sz w:val="22"/>
              </w:rPr>
            </w:pPr>
          </w:p>
        </w:tc>
        <w:tc>
          <w:tcPr>
            <w:tcW w:w="1919" w:type="dxa"/>
            <w:shd w:val="clear" w:color="auto" w:fill="A6A6A6"/>
          </w:tcPr>
          <w:p w:rsidR="0001180C" w:rsidRPr="00F867D8" w:rsidRDefault="0001180C" w:rsidP="00F83C00">
            <w:pPr>
              <w:jc w:val="center"/>
              <w:rPr>
                <w:sz w:val="22"/>
              </w:rPr>
            </w:pPr>
            <w:r w:rsidRPr="00F867D8">
              <w:rPr>
                <w:sz w:val="22"/>
              </w:rPr>
              <w:t>X</w:t>
            </w:r>
          </w:p>
        </w:tc>
      </w:tr>
      <w:tr w:rsidR="0001180C" w:rsidRPr="00F867D8" w:rsidTr="00F83C00">
        <w:tc>
          <w:tcPr>
            <w:tcW w:w="7147" w:type="dxa"/>
          </w:tcPr>
          <w:p w:rsidR="0001180C" w:rsidRPr="00F867D8" w:rsidRDefault="0001180C" w:rsidP="00F83C00">
            <w:pPr>
              <w:rPr>
                <w:b/>
                <w:i/>
              </w:rPr>
            </w:pPr>
            <w:r w:rsidRPr="00F867D8">
              <w:rPr>
                <w:b/>
                <w:i/>
              </w:rPr>
              <w:t>3.2. Chia theo nguồn cấp kinh phí thực hiện</w:t>
            </w:r>
          </w:p>
        </w:tc>
        <w:tc>
          <w:tcPr>
            <w:tcW w:w="936" w:type="dxa"/>
          </w:tcPr>
          <w:p w:rsidR="0001180C" w:rsidRPr="00F867D8" w:rsidRDefault="0001180C" w:rsidP="00F83C00">
            <w:pPr>
              <w:jc w:val="center"/>
              <w:rPr>
                <w:b/>
                <w:i/>
              </w:rPr>
            </w:pPr>
          </w:p>
        </w:tc>
        <w:tc>
          <w:tcPr>
            <w:tcW w:w="2134" w:type="dxa"/>
          </w:tcPr>
          <w:p w:rsidR="0001180C" w:rsidRPr="00F867D8" w:rsidRDefault="0001180C" w:rsidP="00F83C00">
            <w:pPr>
              <w:jc w:val="center"/>
              <w:rPr>
                <w:b/>
                <w:i/>
                <w:sz w:val="22"/>
              </w:rPr>
            </w:pPr>
          </w:p>
        </w:tc>
        <w:tc>
          <w:tcPr>
            <w:tcW w:w="1472" w:type="dxa"/>
            <w:tcBorders>
              <w:bottom w:val="single" w:sz="4" w:space="0" w:color="auto"/>
            </w:tcBorders>
          </w:tcPr>
          <w:p w:rsidR="0001180C" w:rsidRPr="00F867D8" w:rsidRDefault="0001180C" w:rsidP="00F83C00">
            <w:pPr>
              <w:jc w:val="center"/>
              <w:rPr>
                <w:b/>
                <w:i/>
                <w:sz w:val="22"/>
              </w:rPr>
            </w:pPr>
          </w:p>
        </w:tc>
        <w:tc>
          <w:tcPr>
            <w:tcW w:w="1919" w:type="dxa"/>
            <w:tcBorders>
              <w:bottom w:val="single" w:sz="4" w:space="0" w:color="auto"/>
            </w:tcBorders>
            <w:shd w:val="clear" w:color="auto" w:fill="auto"/>
          </w:tcPr>
          <w:p w:rsidR="0001180C" w:rsidRPr="00F867D8" w:rsidRDefault="0001180C" w:rsidP="00F83C00">
            <w:pPr>
              <w:jc w:val="center"/>
              <w:rPr>
                <w:b/>
                <w:i/>
              </w:rPr>
            </w:pPr>
          </w:p>
        </w:tc>
      </w:tr>
      <w:tr w:rsidR="0001180C" w:rsidRPr="00F867D8" w:rsidTr="00F83C00">
        <w:tc>
          <w:tcPr>
            <w:tcW w:w="7147" w:type="dxa"/>
          </w:tcPr>
          <w:p w:rsidR="0001180C" w:rsidRPr="00F867D8" w:rsidRDefault="0001180C" w:rsidP="00F83C00">
            <w:pPr>
              <w:rPr>
                <w:b/>
              </w:rPr>
            </w:pPr>
            <w:r w:rsidRPr="00F867D8">
              <w:t>- Trong nước</w:t>
            </w:r>
          </w:p>
        </w:tc>
        <w:tc>
          <w:tcPr>
            <w:tcW w:w="936" w:type="dxa"/>
          </w:tcPr>
          <w:p w:rsidR="0001180C" w:rsidRPr="00F867D8" w:rsidRDefault="0001180C" w:rsidP="00F83C00">
            <w:pPr>
              <w:jc w:val="center"/>
            </w:pPr>
            <w:r>
              <w:t>31</w:t>
            </w:r>
          </w:p>
        </w:tc>
        <w:tc>
          <w:tcPr>
            <w:tcW w:w="2134" w:type="dxa"/>
          </w:tcPr>
          <w:p w:rsidR="0001180C" w:rsidRPr="00F867D8" w:rsidRDefault="0001180C" w:rsidP="00F83C00">
            <w:pPr>
              <w:jc w:val="center"/>
              <w:rPr>
                <w:sz w:val="22"/>
              </w:rPr>
            </w:pPr>
            <w:r w:rsidRPr="00F867D8">
              <w:rPr>
                <w:i/>
                <w:sz w:val="22"/>
              </w:rPr>
              <w:t>Triệu đồng</w:t>
            </w:r>
          </w:p>
        </w:tc>
        <w:tc>
          <w:tcPr>
            <w:tcW w:w="1472" w:type="dxa"/>
            <w:shd w:val="pct25" w:color="auto" w:fill="auto"/>
          </w:tcPr>
          <w:p w:rsidR="0001180C" w:rsidRPr="00F867D8" w:rsidRDefault="0001180C" w:rsidP="00F83C00">
            <w:pPr>
              <w:jc w:val="center"/>
              <w:rPr>
                <w:sz w:val="22"/>
              </w:rPr>
            </w:pPr>
            <w:r w:rsidRPr="00F867D8">
              <w:t>X</w:t>
            </w:r>
          </w:p>
        </w:tc>
        <w:tc>
          <w:tcPr>
            <w:tcW w:w="1919" w:type="dxa"/>
            <w:tcBorders>
              <w:bottom w:val="single" w:sz="4" w:space="0" w:color="auto"/>
            </w:tcBorders>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t>- Nước ngoài</w:t>
            </w:r>
          </w:p>
        </w:tc>
        <w:tc>
          <w:tcPr>
            <w:tcW w:w="936" w:type="dxa"/>
          </w:tcPr>
          <w:p w:rsidR="0001180C" w:rsidRPr="00F867D8" w:rsidRDefault="0001180C" w:rsidP="00F83C00">
            <w:pPr>
              <w:jc w:val="center"/>
            </w:pPr>
            <w:r>
              <w:t>32</w:t>
            </w:r>
          </w:p>
        </w:tc>
        <w:tc>
          <w:tcPr>
            <w:tcW w:w="2134" w:type="dxa"/>
          </w:tcPr>
          <w:p w:rsidR="0001180C" w:rsidRPr="00F867D8" w:rsidRDefault="0001180C" w:rsidP="00F83C00">
            <w:pPr>
              <w:jc w:val="center"/>
              <w:rPr>
                <w:sz w:val="22"/>
              </w:rPr>
            </w:pPr>
            <w:r w:rsidRPr="00F867D8">
              <w:rPr>
                <w:i/>
                <w:sz w:val="22"/>
              </w:rPr>
              <w:t>Triệu đồng</w:t>
            </w:r>
          </w:p>
        </w:tc>
        <w:tc>
          <w:tcPr>
            <w:tcW w:w="1472" w:type="dxa"/>
            <w:shd w:val="pct25" w:color="auto" w:fill="auto"/>
          </w:tcPr>
          <w:p w:rsidR="0001180C" w:rsidRPr="00F867D8" w:rsidRDefault="0001180C" w:rsidP="00F83C00">
            <w:pPr>
              <w:jc w:val="center"/>
              <w:rPr>
                <w:sz w:val="22"/>
              </w:rPr>
            </w:pPr>
            <w:r w:rsidRPr="00F867D8">
              <w:t>X</w:t>
            </w:r>
          </w:p>
        </w:tc>
        <w:tc>
          <w:tcPr>
            <w:tcW w:w="1919" w:type="dxa"/>
            <w:tcBorders>
              <w:bottom w:val="single" w:sz="4" w:space="0" w:color="auto"/>
            </w:tcBorders>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rPr>
                <w:b/>
              </w:rPr>
              <w:t>4. Số đoàn vào về KH&amp;CN</w:t>
            </w:r>
          </w:p>
        </w:tc>
        <w:tc>
          <w:tcPr>
            <w:tcW w:w="936" w:type="dxa"/>
          </w:tcPr>
          <w:p w:rsidR="0001180C" w:rsidRPr="00F867D8" w:rsidRDefault="0001180C" w:rsidP="00F83C00">
            <w:pPr>
              <w:jc w:val="center"/>
            </w:pPr>
            <w:r>
              <w:t>33</w:t>
            </w:r>
          </w:p>
        </w:tc>
        <w:tc>
          <w:tcPr>
            <w:tcW w:w="2134" w:type="dxa"/>
          </w:tcPr>
          <w:p w:rsidR="0001180C" w:rsidRPr="00F867D8" w:rsidRDefault="0001180C" w:rsidP="00F83C00">
            <w:pPr>
              <w:jc w:val="center"/>
              <w:rPr>
                <w:sz w:val="22"/>
              </w:rPr>
            </w:pPr>
            <w:r w:rsidRPr="00F867D8">
              <w:rPr>
                <w:i/>
                <w:sz w:val="22"/>
              </w:rPr>
              <w:t>Đoàn</w:t>
            </w:r>
          </w:p>
        </w:tc>
        <w:tc>
          <w:tcPr>
            <w:tcW w:w="1472" w:type="dxa"/>
          </w:tcPr>
          <w:p w:rsidR="0001180C" w:rsidRPr="00F867D8" w:rsidRDefault="0001180C" w:rsidP="00F83C00">
            <w:pPr>
              <w:jc w:val="center"/>
              <w:rPr>
                <w:sz w:val="22"/>
              </w:rPr>
            </w:pPr>
          </w:p>
        </w:tc>
        <w:tc>
          <w:tcPr>
            <w:tcW w:w="1919" w:type="dxa"/>
            <w:shd w:val="clear" w:color="auto" w:fill="auto"/>
          </w:tcPr>
          <w:p w:rsidR="0001180C" w:rsidRPr="00F867D8" w:rsidRDefault="0001180C" w:rsidP="00F83C00">
            <w:pPr>
              <w:jc w:val="center"/>
              <w:rPr>
                <w:i/>
                <w:sz w:val="22"/>
              </w:rPr>
            </w:pPr>
          </w:p>
        </w:tc>
      </w:tr>
      <w:tr w:rsidR="0001180C" w:rsidRPr="00F867D8" w:rsidTr="00F83C00">
        <w:tc>
          <w:tcPr>
            <w:tcW w:w="7147" w:type="dxa"/>
          </w:tcPr>
          <w:p w:rsidR="0001180C" w:rsidRPr="00F867D8" w:rsidRDefault="0001180C" w:rsidP="00F83C00">
            <w:pPr>
              <w:rPr>
                <w:b/>
                <w:i/>
              </w:rPr>
            </w:pPr>
            <w:r w:rsidRPr="00F867D8">
              <w:rPr>
                <w:b/>
                <w:i/>
              </w:rPr>
              <w:t>4.1. Chia theo nước cử đến nghiên cứu</w:t>
            </w:r>
          </w:p>
        </w:tc>
        <w:tc>
          <w:tcPr>
            <w:tcW w:w="936" w:type="dxa"/>
          </w:tcPr>
          <w:p w:rsidR="0001180C" w:rsidRPr="00F867D8" w:rsidRDefault="0001180C" w:rsidP="00F83C00">
            <w:pPr>
              <w:jc w:val="center"/>
              <w:rPr>
                <w:b/>
                <w:i/>
              </w:rPr>
            </w:pPr>
          </w:p>
        </w:tc>
        <w:tc>
          <w:tcPr>
            <w:tcW w:w="2134" w:type="dxa"/>
          </w:tcPr>
          <w:p w:rsidR="0001180C" w:rsidRPr="00F867D8" w:rsidRDefault="0001180C" w:rsidP="00F83C00">
            <w:pPr>
              <w:jc w:val="center"/>
              <w:rPr>
                <w:b/>
                <w:i/>
                <w:sz w:val="22"/>
              </w:rPr>
            </w:pPr>
          </w:p>
        </w:tc>
        <w:tc>
          <w:tcPr>
            <w:tcW w:w="1472" w:type="dxa"/>
          </w:tcPr>
          <w:p w:rsidR="0001180C" w:rsidRPr="00F867D8" w:rsidDel="00DC246F" w:rsidRDefault="0001180C" w:rsidP="00F83C00">
            <w:pPr>
              <w:jc w:val="center"/>
              <w:rPr>
                <w:b/>
                <w:i/>
                <w:sz w:val="22"/>
              </w:rPr>
            </w:pPr>
          </w:p>
        </w:tc>
        <w:tc>
          <w:tcPr>
            <w:tcW w:w="1919" w:type="dxa"/>
            <w:shd w:val="clear" w:color="auto" w:fill="FFFFFF"/>
          </w:tcPr>
          <w:p w:rsidR="0001180C" w:rsidRPr="00F867D8" w:rsidRDefault="0001180C" w:rsidP="00F83C00">
            <w:pPr>
              <w:jc w:val="center"/>
              <w:rPr>
                <w:sz w:val="22"/>
              </w:rPr>
            </w:pPr>
          </w:p>
        </w:tc>
      </w:tr>
      <w:tr w:rsidR="0001180C" w:rsidRPr="00F867D8" w:rsidTr="00F83C00">
        <w:tc>
          <w:tcPr>
            <w:tcW w:w="7147" w:type="dxa"/>
          </w:tcPr>
          <w:p w:rsidR="0001180C" w:rsidRPr="00F867D8" w:rsidRDefault="0001180C" w:rsidP="00F83C00">
            <w:r w:rsidRPr="00F867D8">
              <w:t>- …</w:t>
            </w:r>
          </w:p>
        </w:tc>
        <w:tc>
          <w:tcPr>
            <w:tcW w:w="936" w:type="dxa"/>
          </w:tcPr>
          <w:p w:rsidR="0001180C" w:rsidRPr="00F867D8" w:rsidRDefault="0001180C" w:rsidP="00F83C00">
            <w:pPr>
              <w:jc w:val="center"/>
            </w:pPr>
            <w:r>
              <w:t>3</w:t>
            </w:r>
            <w:r>
              <w:lastRenderedPageBreak/>
              <w:t>4</w:t>
            </w:r>
          </w:p>
        </w:tc>
        <w:tc>
          <w:tcPr>
            <w:tcW w:w="2134" w:type="dxa"/>
          </w:tcPr>
          <w:p w:rsidR="0001180C" w:rsidRPr="00F867D8" w:rsidRDefault="0001180C" w:rsidP="00F83C00">
            <w:pPr>
              <w:jc w:val="center"/>
              <w:rPr>
                <w:i/>
                <w:sz w:val="22"/>
              </w:rPr>
            </w:pPr>
            <w:r w:rsidRPr="00F867D8">
              <w:rPr>
                <w:i/>
                <w:sz w:val="22"/>
              </w:rPr>
              <w:lastRenderedPageBreak/>
              <w:t>Đoàn</w:t>
            </w:r>
          </w:p>
        </w:tc>
        <w:tc>
          <w:tcPr>
            <w:tcW w:w="1472" w:type="dxa"/>
          </w:tcPr>
          <w:p w:rsidR="0001180C" w:rsidRPr="00F867D8" w:rsidDel="00DC246F" w:rsidRDefault="0001180C" w:rsidP="00F83C00">
            <w:pPr>
              <w:jc w:val="center"/>
              <w:rPr>
                <w:i/>
                <w:sz w:val="22"/>
              </w:rPr>
            </w:pPr>
          </w:p>
        </w:tc>
        <w:tc>
          <w:tcPr>
            <w:tcW w:w="1919" w:type="dxa"/>
            <w:shd w:val="clear" w:color="auto" w:fill="A6A6A6"/>
          </w:tcPr>
          <w:p w:rsidR="0001180C" w:rsidRPr="00F867D8" w:rsidRDefault="0001180C" w:rsidP="00F83C00">
            <w:pPr>
              <w:jc w:val="center"/>
              <w:rPr>
                <w:sz w:val="22"/>
              </w:rPr>
            </w:pPr>
            <w:r w:rsidRPr="00F867D8">
              <w:rPr>
                <w:sz w:val="22"/>
              </w:rPr>
              <w:t>X</w:t>
            </w:r>
          </w:p>
        </w:tc>
      </w:tr>
      <w:tr w:rsidR="0001180C" w:rsidRPr="00F867D8" w:rsidTr="00F83C00">
        <w:tc>
          <w:tcPr>
            <w:tcW w:w="7147" w:type="dxa"/>
          </w:tcPr>
          <w:p w:rsidR="0001180C" w:rsidRPr="00F867D8" w:rsidRDefault="0001180C" w:rsidP="00F83C00">
            <w:r w:rsidRPr="00F867D8">
              <w:t>- …</w:t>
            </w:r>
          </w:p>
        </w:tc>
        <w:tc>
          <w:tcPr>
            <w:tcW w:w="936" w:type="dxa"/>
          </w:tcPr>
          <w:p w:rsidR="0001180C" w:rsidRPr="00F867D8" w:rsidRDefault="0001180C" w:rsidP="00F83C00">
            <w:pPr>
              <w:jc w:val="center"/>
            </w:pPr>
            <w:r>
              <w:t>35</w:t>
            </w:r>
          </w:p>
        </w:tc>
        <w:tc>
          <w:tcPr>
            <w:tcW w:w="2134" w:type="dxa"/>
          </w:tcPr>
          <w:p w:rsidR="0001180C" w:rsidRPr="00F867D8" w:rsidRDefault="0001180C" w:rsidP="00F83C00">
            <w:pPr>
              <w:jc w:val="center"/>
              <w:rPr>
                <w:i/>
                <w:sz w:val="22"/>
              </w:rPr>
            </w:pPr>
            <w:r w:rsidRPr="00F867D8">
              <w:rPr>
                <w:i/>
                <w:sz w:val="22"/>
              </w:rPr>
              <w:t>Đoàn</w:t>
            </w:r>
          </w:p>
        </w:tc>
        <w:tc>
          <w:tcPr>
            <w:tcW w:w="1472" w:type="dxa"/>
          </w:tcPr>
          <w:p w:rsidR="0001180C" w:rsidRPr="00F867D8" w:rsidDel="00DC246F" w:rsidRDefault="0001180C" w:rsidP="00F83C00">
            <w:pPr>
              <w:jc w:val="center"/>
              <w:rPr>
                <w:i/>
                <w:sz w:val="22"/>
              </w:rPr>
            </w:pPr>
          </w:p>
        </w:tc>
        <w:tc>
          <w:tcPr>
            <w:tcW w:w="1919" w:type="dxa"/>
            <w:tcBorders>
              <w:bottom w:val="single" w:sz="4" w:space="0" w:color="auto"/>
            </w:tcBorders>
            <w:shd w:val="clear" w:color="auto" w:fill="A6A6A6"/>
          </w:tcPr>
          <w:p w:rsidR="0001180C" w:rsidRPr="00F867D8" w:rsidRDefault="0001180C" w:rsidP="00F83C00">
            <w:pPr>
              <w:jc w:val="center"/>
              <w:rPr>
                <w:sz w:val="22"/>
              </w:rPr>
            </w:pPr>
            <w:r w:rsidRPr="00F867D8">
              <w:rPr>
                <w:sz w:val="22"/>
              </w:rPr>
              <w:t>X</w:t>
            </w:r>
          </w:p>
        </w:tc>
      </w:tr>
      <w:tr w:rsidR="0001180C" w:rsidRPr="00F867D8" w:rsidTr="00F83C00">
        <w:tc>
          <w:tcPr>
            <w:tcW w:w="7147" w:type="dxa"/>
          </w:tcPr>
          <w:p w:rsidR="0001180C" w:rsidRPr="00F867D8" w:rsidRDefault="0001180C" w:rsidP="00F83C00">
            <w:pPr>
              <w:rPr>
                <w:b/>
                <w:i/>
              </w:rPr>
            </w:pPr>
            <w:r w:rsidRPr="00F867D8">
              <w:rPr>
                <w:b/>
                <w:i/>
              </w:rPr>
              <w:t>4.2. Chia theo nguồn cấp kinh phí thực hiện</w:t>
            </w:r>
          </w:p>
        </w:tc>
        <w:tc>
          <w:tcPr>
            <w:tcW w:w="936" w:type="dxa"/>
          </w:tcPr>
          <w:p w:rsidR="0001180C" w:rsidRPr="00F867D8" w:rsidRDefault="0001180C" w:rsidP="00F83C00">
            <w:pPr>
              <w:jc w:val="center"/>
              <w:rPr>
                <w:b/>
                <w:i/>
              </w:rPr>
            </w:pPr>
          </w:p>
        </w:tc>
        <w:tc>
          <w:tcPr>
            <w:tcW w:w="2134" w:type="dxa"/>
          </w:tcPr>
          <w:p w:rsidR="0001180C" w:rsidRPr="00F867D8" w:rsidRDefault="0001180C" w:rsidP="00F83C00">
            <w:pPr>
              <w:jc w:val="center"/>
              <w:rPr>
                <w:b/>
                <w:i/>
                <w:sz w:val="22"/>
              </w:rPr>
            </w:pPr>
          </w:p>
        </w:tc>
        <w:tc>
          <w:tcPr>
            <w:tcW w:w="1472" w:type="dxa"/>
          </w:tcPr>
          <w:p w:rsidR="0001180C" w:rsidRPr="00F867D8" w:rsidDel="00DC246F" w:rsidRDefault="0001180C" w:rsidP="00F83C00">
            <w:pPr>
              <w:jc w:val="center"/>
              <w:rPr>
                <w:b/>
                <w:i/>
                <w:sz w:val="22"/>
              </w:rPr>
            </w:pPr>
          </w:p>
        </w:tc>
        <w:tc>
          <w:tcPr>
            <w:tcW w:w="1919" w:type="dxa"/>
            <w:shd w:val="clear" w:color="auto" w:fill="FFFFFF"/>
          </w:tcPr>
          <w:p w:rsidR="0001180C" w:rsidRPr="00F867D8" w:rsidRDefault="0001180C" w:rsidP="00F83C00">
            <w:pPr>
              <w:jc w:val="center"/>
              <w:rPr>
                <w:i/>
                <w:sz w:val="22"/>
              </w:rPr>
            </w:pPr>
          </w:p>
        </w:tc>
      </w:tr>
      <w:tr w:rsidR="0001180C" w:rsidRPr="00F867D8" w:rsidTr="00F83C00">
        <w:tc>
          <w:tcPr>
            <w:tcW w:w="7147" w:type="dxa"/>
          </w:tcPr>
          <w:p w:rsidR="0001180C" w:rsidRPr="00F867D8" w:rsidRDefault="0001180C" w:rsidP="00F83C00">
            <w:pPr>
              <w:rPr>
                <w:b/>
              </w:rPr>
            </w:pPr>
            <w:r w:rsidRPr="00F867D8">
              <w:t>- Trong nước</w:t>
            </w:r>
          </w:p>
        </w:tc>
        <w:tc>
          <w:tcPr>
            <w:tcW w:w="936" w:type="dxa"/>
          </w:tcPr>
          <w:p w:rsidR="0001180C" w:rsidRPr="00F867D8" w:rsidRDefault="0001180C" w:rsidP="00F83C00">
            <w:pPr>
              <w:jc w:val="center"/>
            </w:pPr>
            <w:r>
              <w:t>36</w:t>
            </w:r>
          </w:p>
        </w:tc>
        <w:tc>
          <w:tcPr>
            <w:tcW w:w="2134" w:type="dxa"/>
          </w:tcPr>
          <w:p w:rsidR="0001180C" w:rsidRPr="00F867D8" w:rsidRDefault="0001180C" w:rsidP="00F83C00">
            <w:pPr>
              <w:jc w:val="center"/>
              <w:rPr>
                <w:sz w:val="22"/>
              </w:rPr>
            </w:pPr>
            <w:r w:rsidRPr="00F867D8">
              <w:rPr>
                <w:i/>
                <w:sz w:val="22"/>
              </w:rPr>
              <w:t>Triệu đồng</w:t>
            </w:r>
          </w:p>
        </w:tc>
        <w:tc>
          <w:tcPr>
            <w:tcW w:w="1472" w:type="dxa"/>
            <w:shd w:val="pct25" w:color="auto" w:fill="auto"/>
          </w:tcPr>
          <w:p w:rsidR="0001180C" w:rsidRPr="00F867D8" w:rsidRDefault="0001180C" w:rsidP="00F83C00">
            <w:pPr>
              <w:jc w:val="center"/>
              <w:rPr>
                <w:sz w:val="22"/>
              </w:rPr>
            </w:pPr>
            <w:r w:rsidRPr="00F867D8">
              <w:t>X</w:t>
            </w:r>
          </w:p>
        </w:tc>
        <w:tc>
          <w:tcPr>
            <w:tcW w:w="1919" w:type="dxa"/>
            <w:tcBorders>
              <w:bottom w:val="single" w:sz="4" w:space="0" w:color="auto"/>
            </w:tcBorders>
            <w:shd w:val="clear" w:color="auto" w:fill="auto"/>
          </w:tcPr>
          <w:p w:rsidR="0001180C" w:rsidRPr="00F867D8" w:rsidRDefault="0001180C" w:rsidP="00F83C00">
            <w:pPr>
              <w:jc w:val="center"/>
            </w:pPr>
          </w:p>
        </w:tc>
      </w:tr>
      <w:tr w:rsidR="0001180C" w:rsidRPr="00F867D8" w:rsidTr="00F83C00">
        <w:tc>
          <w:tcPr>
            <w:tcW w:w="7147" w:type="dxa"/>
          </w:tcPr>
          <w:p w:rsidR="0001180C" w:rsidRPr="00F867D8" w:rsidRDefault="0001180C" w:rsidP="00F83C00">
            <w:pPr>
              <w:rPr>
                <w:b/>
              </w:rPr>
            </w:pPr>
            <w:r w:rsidRPr="00F867D8">
              <w:t>- Nước ngoài</w:t>
            </w:r>
          </w:p>
        </w:tc>
        <w:tc>
          <w:tcPr>
            <w:tcW w:w="936" w:type="dxa"/>
          </w:tcPr>
          <w:p w:rsidR="0001180C" w:rsidRPr="00F867D8" w:rsidRDefault="0001180C" w:rsidP="00F83C00">
            <w:pPr>
              <w:jc w:val="center"/>
            </w:pPr>
            <w:r>
              <w:t>37</w:t>
            </w:r>
          </w:p>
        </w:tc>
        <w:tc>
          <w:tcPr>
            <w:tcW w:w="2134" w:type="dxa"/>
          </w:tcPr>
          <w:p w:rsidR="0001180C" w:rsidRPr="00F867D8" w:rsidRDefault="0001180C" w:rsidP="00F83C00">
            <w:pPr>
              <w:jc w:val="center"/>
              <w:rPr>
                <w:sz w:val="22"/>
              </w:rPr>
            </w:pPr>
            <w:r w:rsidRPr="00F867D8">
              <w:rPr>
                <w:i/>
                <w:sz w:val="22"/>
              </w:rPr>
              <w:t>Triệu đồng</w:t>
            </w:r>
          </w:p>
        </w:tc>
        <w:tc>
          <w:tcPr>
            <w:tcW w:w="1472" w:type="dxa"/>
            <w:shd w:val="pct25" w:color="auto" w:fill="auto"/>
          </w:tcPr>
          <w:p w:rsidR="0001180C" w:rsidRPr="00F867D8" w:rsidRDefault="0001180C" w:rsidP="00F83C00">
            <w:pPr>
              <w:jc w:val="center"/>
              <w:rPr>
                <w:sz w:val="22"/>
              </w:rPr>
            </w:pPr>
            <w:r w:rsidRPr="00F867D8">
              <w:t>X</w:t>
            </w:r>
          </w:p>
        </w:tc>
        <w:tc>
          <w:tcPr>
            <w:tcW w:w="1919" w:type="dxa"/>
            <w:tcBorders>
              <w:bottom w:val="single" w:sz="4" w:space="0" w:color="auto"/>
            </w:tcBorders>
            <w:shd w:val="clear" w:color="auto" w:fill="auto"/>
          </w:tcPr>
          <w:p w:rsidR="0001180C" w:rsidRPr="00F867D8" w:rsidRDefault="0001180C" w:rsidP="00F83C00">
            <w:pPr>
              <w:jc w:val="center"/>
            </w:pPr>
          </w:p>
        </w:tc>
      </w:tr>
    </w:tbl>
    <w:p w:rsidR="0001180C" w:rsidRPr="00F867D8" w:rsidRDefault="0001180C" w:rsidP="00824CD4">
      <w:pPr>
        <w:pStyle w:val="Header"/>
        <w:tabs>
          <w:tab w:val="clear" w:pos="4320"/>
          <w:tab w:val="clear" w:pos="8640"/>
          <w:tab w:val="center" w:pos="5508"/>
          <w:tab w:val="right" w:pos="5744"/>
          <w:tab w:val="left" w:pos="10548"/>
          <w:tab w:val="left" w:pos="10784"/>
        </w:tabs>
        <w:rPr>
          <w:b/>
          <w:sz w:val="4"/>
          <w:szCs w:val="4"/>
        </w:rPr>
      </w:pPr>
    </w:p>
    <w:tbl>
      <w:tblPr>
        <w:tblpPr w:leftFromText="180" w:rightFromText="180" w:vertAnchor="text" w:horzAnchor="margin" w:tblpY="128"/>
        <w:tblW w:w="4746" w:type="pct"/>
        <w:tblLayout w:type="fixed"/>
        <w:tblLook w:val="01E0" w:firstRow="1" w:lastRow="1" w:firstColumn="1" w:lastColumn="1" w:noHBand="0" w:noVBand="0"/>
      </w:tblPr>
      <w:tblGrid>
        <w:gridCol w:w="4361"/>
        <w:gridCol w:w="5588"/>
        <w:gridCol w:w="4048"/>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Pr="00F867D8" w:rsidRDefault="0001180C" w:rsidP="00824CD4">
      <w:pPr>
        <w:rPr>
          <w:vanish/>
        </w:rPr>
      </w:pPr>
    </w:p>
    <w:p w:rsidR="0001180C" w:rsidRPr="00F867D8" w:rsidRDefault="0001180C" w:rsidP="00824CD4">
      <w:pPr>
        <w:pStyle w:val="Header"/>
        <w:tabs>
          <w:tab w:val="clear" w:pos="4320"/>
          <w:tab w:val="clear" w:pos="8640"/>
          <w:tab w:val="center" w:pos="4968"/>
          <w:tab w:val="right" w:pos="5328"/>
          <w:tab w:val="left" w:pos="10188"/>
          <w:tab w:val="left" w:pos="10784"/>
        </w:tabs>
        <w:jc w:val="center"/>
      </w:pPr>
    </w:p>
    <w:p w:rsidR="0001180C" w:rsidRPr="00F867D8" w:rsidRDefault="0001180C" w:rsidP="00824CD4">
      <w:pPr>
        <w:spacing w:before="40" w:after="40"/>
        <w:ind w:left="142"/>
        <w:jc w:val="center"/>
        <w:rPr>
          <w:b/>
        </w:rPr>
        <w:sectPr w:rsidR="0001180C" w:rsidRPr="00F867D8" w:rsidSect="00F867D8">
          <w:headerReference w:type="default" r:id="rId18"/>
          <w:pgSz w:w="16834" w:h="11909" w:orient="landscape" w:code="9"/>
          <w:pgMar w:top="1440" w:right="1152" w:bottom="1008" w:left="1152" w:header="720" w:footer="720" w:gutter="0"/>
          <w:pgNumType w:start="20"/>
          <w:cols w:space="720"/>
          <w:docGrid w:linePitch="360"/>
        </w:sectPr>
      </w:pPr>
    </w:p>
    <w:p w:rsidR="0001180C" w:rsidRPr="00F867D8" w:rsidRDefault="0001180C" w:rsidP="00824CD4">
      <w:pPr>
        <w:spacing w:before="60" w:after="60" w:line="288" w:lineRule="auto"/>
        <w:jc w:val="center"/>
        <w:rPr>
          <w:b/>
          <w:sz w:val="26"/>
          <w:szCs w:val="26"/>
        </w:rPr>
      </w:pPr>
      <w:r w:rsidRPr="00F867D8">
        <w:rPr>
          <w:b/>
          <w:sz w:val="26"/>
          <w:szCs w:val="26"/>
        </w:rPr>
        <w:lastRenderedPageBreak/>
        <w:t>HƯỚNG DẪN ĐIỀN BIỂU 05/KHCN-HTQT</w:t>
      </w:r>
    </w:p>
    <w:p w:rsidR="0001180C" w:rsidRPr="00F867D8" w:rsidRDefault="0001180C" w:rsidP="00824CD4">
      <w:pPr>
        <w:spacing w:before="60" w:after="60" w:line="288" w:lineRule="auto"/>
        <w:jc w:val="center"/>
        <w:rPr>
          <w:b/>
          <w:sz w:val="26"/>
          <w:szCs w:val="26"/>
        </w:rPr>
      </w:pPr>
      <w:r w:rsidRPr="00F867D8">
        <w:rPr>
          <w:b/>
          <w:sz w:val="26"/>
          <w:szCs w:val="26"/>
        </w:rPr>
        <w:t>HỢP TÁC QUỐC TẾ VỀ KHOA HỌC VÀ CÔNG NGHỆ</w:t>
      </w:r>
    </w:p>
    <w:p w:rsidR="0001180C" w:rsidRPr="00F867D8" w:rsidRDefault="0001180C" w:rsidP="00824CD4">
      <w:pPr>
        <w:spacing w:before="60" w:after="60" w:line="288" w:lineRule="auto"/>
        <w:rPr>
          <w:b/>
        </w:rPr>
      </w:pPr>
    </w:p>
    <w:p w:rsidR="0001180C" w:rsidRPr="00F867D8" w:rsidRDefault="0001180C" w:rsidP="00824CD4">
      <w:pPr>
        <w:spacing w:before="60" w:after="60" w:line="278" w:lineRule="auto"/>
        <w:rPr>
          <w:b/>
        </w:rPr>
      </w:pPr>
      <w:r w:rsidRPr="00F867D8">
        <w:rPr>
          <w:b/>
        </w:rPr>
        <w:t>1. Khái niệm, phương pháp tính</w:t>
      </w:r>
    </w:p>
    <w:p w:rsidR="0001180C" w:rsidRPr="00F867D8" w:rsidRDefault="0001180C" w:rsidP="00824CD4">
      <w:pPr>
        <w:spacing w:before="60" w:after="60" w:line="278" w:lineRule="auto"/>
      </w:pPr>
      <w:r w:rsidRPr="00F867D8">
        <w:rPr>
          <w:i/>
          <w:lang w:val="pt-BR"/>
        </w:rPr>
        <w:t>Nhiệm vụ hợp tác quốc tế về KH&amp;CN</w:t>
      </w:r>
      <w:r>
        <w:rPr>
          <w:i/>
          <w:lang w:val="pt-BR"/>
        </w:rPr>
        <w:t xml:space="preserve"> </w:t>
      </w:r>
      <w:r w:rsidRPr="00F867D8">
        <w:rPr>
          <w:lang w:val="vi-VN"/>
        </w:rPr>
        <w:t xml:space="preserve">là </w:t>
      </w:r>
      <w:r w:rsidRPr="00F867D8">
        <w:rPr>
          <w:lang w:val="pt-BR"/>
        </w:rPr>
        <w:t>đề tài/đề án/dự án</w:t>
      </w:r>
      <w:r w:rsidRPr="00F867D8">
        <w:rPr>
          <w:lang w:val="vi-VN"/>
        </w:rPr>
        <w:t xml:space="preserve"> KH&amp;CN hợp tác xây dựng, t</w:t>
      </w:r>
      <w:r w:rsidRPr="00F867D8">
        <w:rPr>
          <w:lang w:val="pt-BR"/>
        </w:rPr>
        <w:t xml:space="preserve">ổ </w:t>
      </w:r>
      <w:r w:rsidRPr="00F867D8">
        <w:rPr>
          <w:lang w:val="vi-VN"/>
        </w:rPr>
        <w:t>chức thực hiện và đóng góp kinh phí giữa các tổ chức KH&amp;CN Việt Nam với các đối tác nước ngoài theo thỏa thuận b</w:t>
      </w:r>
      <w:r w:rsidRPr="00F867D8">
        <w:rPr>
          <w:lang w:val="pt-BR"/>
        </w:rPr>
        <w:t>ằ</w:t>
      </w:r>
      <w:r w:rsidRPr="00F867D8">
        <w:rPr>
          <w:lang w:val="vi-VN"/>
        </w:rPr>
        <w:t xml:space="preserve">ng văn </w:t>
      </w:r>
      <w:r w:rsidRPr="00F867D8">
        <w:rPr>
          <w:lang w:val="pt-BR"/>
        </w:rPr>
        <w:t>bả</w:t>
      </w:r>
      <w:r w:rsidRPr="00F867D8">
        <w:rPr>
          <w:lang w:val="vi-VN"/>
        </w:rPr>
        <w:t>n của các cơ quan có thẩm quyền của Việt Nam và cơ quan có th</w:t>
      </w:r>
      <w:r w:rsidRPr="00F867D8">
        <w:rPr>
          <w:lang w:val="pt-BR"/>
        </w:rPr>
        <w:t>ẩ</w:t>
      </w:r>
      <w:r w:rsidRPr="00F867D8">
        <w:rPr>
          <w:lang w:val="vi-VN"/>
        </w:rPr>
        <w:t>m quyền của nước ngoài</w:t>
      </w:r>
      <w:r>
        <w:t>.</w:t>
      </w:r>
    </w:p>
    <w:p w:rsidR="0001180C" w:rsidRPr="00F867D8" w:rsidRDefault="0001180C" w:rsidP="00824CD4">
      <w:pPr>
        <w:spacing w:before="60" w:after="60" w:line="278" w:lineRule="auto"/>
        <w:rPr>
          <w:lang w:val="pt-BR"/>
        </w:rPr>
      </w:pPr>
      <w:r w:rsidRPr="00F867D8">
        <w:rPr>
          <w:i/>
          <w:lang w:val="pt-BR"/>
        </w:rPr>
        <w:t>Điều ước quốc tế</w:t>
      </w:r>
      <w:r w:rsidRPr="00F867D8">
        <w:rPr>
          <w:lang w:val="pt-BR"/>
        </w:rPr>
        <w:t> là thỏa thuận bằng văn bản được ký kết nhân danh Nhà nước hoặc Chính phủ nước Cộng hòa xã hội chủ nghĩa Việt Nam với bên ký kết nước ngoài, làm phát sinh, thay đổi hoặc chấm dứt quyền, nghĩa vụ của nước Cộng hòa xã hội chủ nghĩa Việt Nam theo pháp luật quốc tế, không phụ thuộc vào tên gọi là hiệp ước, công ước, hiệp định, định ước, thỏa thuận, nghị định thư, bản ghi nhớ, công hàm trao đổi hoặc văn kiện có tên gọi khác.</w:t>
      </w:r>
    </w:p>
    <w:p w:rsidR="0001180C" w:rsidRPr="00F867D8" w:rsidRDefault="0001180C" w:rsidP="00824CD4">
      <w:pPr>
        <w:spacing w:before="60" w:after="60" w:line="278" w:lineRule="auto"/>
        <w:rPr>
          <w:lang w:val="pt-BR"/>
        </w:rPr>
      </w:pPr>
      <w:r w:rsidRPr="00F867D8">
        <w:rPr>
          <w:i/>
          <w:lang w:val="pt-BR"/>
        </w:rPr>
        <w:t xml:space="preserve">Thỏa thuận quốc tế </w:t>
      </w:r>
      <w:r w:rsidRPr="00F867D8">
        <w:rPr>
          <w:lang w:val="pt-BR"/>
        </w:rPr>
        <w:t>được ký kết với tên gọi là</w:t>
      </w:r>
      <w:r w:rsidRPr="00F867D8">
        <w:rPr>
          <w:i/>
          <w:lang w:val="pt-BR"/>
        </w:rPr>
        <w:t xml:space="preserve"> Thỏa thuận, Bản ghi nhớ, Biên bản thỏa thuận, Biên bản trao đổi, Chương trình hợp tác, Kế hoạch hợp tác hoặc tên gọi khác</w:t>
      </w:r>
      <w:r>
        <w:rPr>
          <w:i/>
          <w:lang w:val="pt-BR"/>
        </w:rPr>
        <w:t xml:space="preserve"> </w:t>
      </w:r>
      <w:r w:rsidRPr="00F867D8">
        <w:rPr>
          <w:lang w:val="pt-BR"/>
        </w:rPr>
        <w:t>là cam kết bằng văn bản về hợp tác quốc tế được ký kết nhân danh cơ quan nhà nước ở Trung ương, cơ quan cấp tỉnh, cơ quan Trung ương của tổ chức trong phạm vi chức năng, nhiệm vụ, quyền hạn của mình với một hoặc nhiều bên ký kết nước ngoài, trừ các nội dung sau đây:</w:t>
      </w:r>
    </w:p>
    <w:p w:rsidR="0001180C" w:rsidRPr="00F867D8" w:rsidRDefault="0001180C" w:rsidP="00824CD4">
      <w:pPr>
        <w:spacing w:before="60" w:after="60" w:line="278" w:lineRule="auto"/>
        <w:rPr>
          <w:lang w:val="pt-BR"/>
        </w:rPr>
      </w:pPr>
      <w:r w:rsidRPr="00F867D8">
        <w:rPr>
          <w:lang w:val="pt-BR"/>
        </w:rPr>
        <w:t>a) Hòa bình, an ninh, biên giới, lãnh thổ, chủ quyền quốc gia;</w:t>
      </w:r>
    </w:p>
    <w:p w:rsidR="0001180C" w:rsidRPr="00F867D8" w:rsidRDefault="0001180C" w:rsidP="00824CD4">
      <w:pPr>
        <w:spacing w:before="60" w:after="60" w:line="278" w:lineRule="auto"/>
        <w:rPr>
          <w:lang w:val="pt-BR"/>
        </w:rPr>
      </w:pPr>
      <w:r w:rsidRPr="00F867D8">
        <w:rPr>
          <w:lang w:val="pt-BR"/>
        </w:rPr>
        <w:t>b) Quyền và nghĩa vụ cơ bản của công dân, tương trợ tư pháp;</w:t>
      </w:r>
    </w:p>
    <w:p w:rsidR="0001180C" w:rsidRPr="00F867D8" w:rsidRDefault="0001180C" w:rsidP="00824CD4">
      <w:pPr>
        <w:spacing w:before="60" w:after="60" w:line="278" w:lineRule="auto"/>
        <w:rPr>
          <w:lang w:val="pt-BR"/>
        </w:rPr>
      </w:pPr>
      <w:r w:rsidRPr="00F867D8">
        <w:rPr>
          <w:lang w:val="pt-BR"/>
        </w:rPr>
        <w:t>c) Tham gia tổ chức quốc tế liên chính phủ;</w:t>
      </w:r>
    </w:p>
    <w:p w:rsidR="0001180C" w:rsidRPr="00F867D8" w:rsidRDefault="0001180C" w:rsidP="00824CD4">
      <w:pPr>
        <w:spacing w:before="60" w:after="60" w:line="278" w:lineRule="auto"/>
        <w:rPr>
          <w:lang w:val="pt-BR"/>
        </w:rPr>
      </w:pPr>
      <w:r w:rsidRPr="00F867D8">
        <w:rPr>
          <w:lang w:val="pt-BR"/>
        </w:rPr>
        <w:t>d) Hỗ trợ phát triển chính thức thuộc quan hệ cấp Nhà nước hoặc Chính phủ Việt Nam;</w:t>
      </w:r>
    </w:p>
    <w:p w:rsidR="0001180C" w:rsidRPr="00F867D8" w:rsidRDefault="0001180C" w:rsidP="00824CD4">
      <w:pPr>
        <w:spacing w:before="60" w:after="60" w:line="278" w:lineRule="auto"/>
        <w:rPr>
          <w:lang w:val="pt-BR"/>
        </w:rPr>
      </w:pPr>
      <w:r w:rsidRPr="00F867D8">
        <w:rPr>
          <w:lang w:val="pt-BR"/>
        </w:rPr>
        <w:t>đ) Các vấn đề khác thuộc quan hệ cấp Nhà nước hoặc Chính phủ theo quy định của pháp luật.</w:t>
      </w:r>
    </w:p>
    <w:p w:rsidR="0001180C" w:rsidRPr="00F867D8" w:rsidRDefault="0001180C" w:rsidP="00824CD4">
      <w:pPr>
        <w:spacing w:before="60" w:after="60" w:line="278" w:lineRule="auto"/>
        <w:rPr>
          <w:lang w:val="pt-BR"/>
        </w:rPr>
      </w:pPr>
      <w:r w:rsidRPr="00F867D8">
        <w:rPr>
          <w:i/>
          <w:lang w:val="pt-BR"/>
        </w:rPr>
        <w:t xml:space="preserve">Đoàn ra về KH&amp;CN (Đoàn ra) </w:t>
      </w:r>
      <w:r w:rsidRPr="00F867D8">
        <w:rPr>
          <w:lang w:val="pt-BR"/>
        </w:rPr>
        <w:t>là đoàn hoặc cá nhân cán bộ, công chức, viên chức được cử đi công tác nước ngoài để nghiên cứu, khảo sát, dự hội nghị/hội thảo về KH&amp;CN hoặc giải quyết công việc liên quan đến hoạt động KH&amp;CN.</w:t>
      </w:r>
    </w:p>
    <w:p w:rsidR="0001180C" w:rsidRPr="008565A5" w:rsidRDefault="0001180C" w:rsidP="00824CD4">
      <w:pPr>
        <w:spacing w:before="60" w:after="60" w:line="278" w:lineRule="auto"/>
        <w:rPr>
          <w:b/>
          <w:lang w:val="pt-BR"/>
        </w:rPr>
      </w:pPr>
      <w:r w:rsidRPr="00F867D8">
        <w:rPr>
          <w:lang w:val="pt-BR"/>
        </w:rPr>
        <w:t>Số đoàn ra được tính theo số đoàn được cử ra nước ngoài nghiên cứu, khảo sát, dự hội nghị/hội thảo hoặc giải quyết công việc liên quan đến hoạt động KH&amp;CN bằng một quyết định hành chính của người có thẩm quyền</w:t>
      </w:r>
      <w:r w:rsidRPr="008565A5">
        <w:rPr>
          <w:lang w:val="pt-BR"/>
        </w:rPr>
        <w:t>;</w:t>
      </w:r>
    </w:p>
    <w:p w:rsidR="0001180C" w:rsidRPr="008565A5" w:rsidRDefault="0001180C" w:rsidP="00824CD4">
      <w:pPr>
        <w:spacing w:before="60" w:after="60" w:line="278" w:lineRule="auto"/>
        <w:rPr>
          <w:lang w:val="pt-BR"/>
        </w:rPr>
      </w:pPr>
      <w:r w:rsidRPr="008565A5">
        <w:rPr>
          <w:lang w:val="pt-BR"/>
        </w:rPr>
        <w:lastRenderedPageBreak/>
        <w:t>- Số đoàn ra và kinh phí của đơn vị được cử ra nước ngoài nghiên cứu, khảo sát, làm việc về KH&amp;CN;</w:t>
      </w:r>
    </w:p>
    <w:p w:rsidR="0001180C" w:rsidRPr="008565A5" w:rsidRDefault="0001180C" w:rsidP="00824CD4">
      <w:pPr>
        <w:spacing w:before="60" w:after="60" w:line="278" w:lineRule="auto"/>
        <w:rPr>
          <w:lang w:val="pt-BR"/>
        </w:rPr>
      </w:pPr>
      <w:r w:rsidRPr="008565A5">
        <w:rPr>
          <w:lang w:val="pt-BR"/>
        </w:rPr>
        <w:t>- Số đoàn vào và kinh phí được đơn vị chủ trì đón vào nghiên cứu, khảo sát, làm việc về KH&amp;CN.</w:t>
      </w:r>
    </w:p>
    <w:p w:rsidR="0001180C" w:rsidRPr="00F867D8" w:rsidRDefault="0001180C" w:rsidP="00824CD4">
      <w:pPr>
        <w:spacing w:before="60" w:after="60" w:line="278" w:lineRule="auto"/>
        <w:rPr>
          <w:lang w:val="pt-BR"/>
        </w:rPr>
      </w:pPr>
      <w:r w:rsidRPr="00F867D8">
        <w:rPr>
          <w:i/>
          <w:lang w:val="pt-BR"/>
        </w:rPr>
        <w:t xml:space="preserve">Đoàn vào về KH&amp;CN (Đoàn vào) </w:t>
      </w:r>
      <w:r w:rsidRPr="00F867D8">
        <w:rPr>
          <w:lang w:val="pt-BR"/>
        </w:rPr>
        <w:t>là đoàn của cơ quan, tổ chức nước ngoài và cá nhân mang quốc tịch nước ngoài đến Việt Nam nghiên cứu, khảo sát, dự hội nghị/hội thảo hoặc giải quyết công việc liên quan đến hoạt động KH&amp;CN với các tổ chức, cơ quan của Việt Nam.</w:t>
      </w:r>
    </w:p>
    <w:p w:rsidR="0001180C" w:rsidRPr="00F867D8" w:rsidRDefault="0001180C" w:rsidP="00824CD4">
      <w:pPr>
        <w:spacing w:before="60" w:after="60" w:line="278" w:lineRule="auto"/>
        <w:rPr>
          <w:lang w:val="pt-BR"/>
        </w:rPr>
      </w:pPr>
      <w:r w:rsidRPr="00F867D8">
        <w:rPr>
          <w:lang w:val="pt-BR"/>
        </w:rPr>
        <w:t>Đoàn vào là một lần đoàn quốc tế được mời vào nghiên cứu, khảo sát, dự hội nghị/hội thảo về KH&amp;CN tại Việt Nam.</w:t>
      </w:r>
    </w:p>
    <w:p w:rsidR="0001180C" w:rsidRPr="008565A5" w:rsidRDefault="0001180C" w:rsidP="00824CD4">
      <w:pPr>
        <w:spacing w:before="60" w:after="60" w:line="278" w:lineRule="auto"/>
        <w:rPr>
          <w:lang w:val="pt-BR"/>
        </w:rPr>
      </w:pPr>
      <w:r w:rsidRPr="00F867D8">
        <w:rPr>
          <w:lang w:val="pt-BR"/>
        </w:rPr>
        <w:t>Phương pháp tính: Tổng số nhiệm vụ hợp tác quốc tế về KH&amp;CN trong kỳ báo cáo.</w:t>
      </w:r>
    </w:p>
    <w:p w:rsidR="0001180C" w:rsidRPr="00F867D8" w:rsidRDefault="0001180C" w:rsidP="00824CD4">
      <w:pPr>
        <w:spacing w:before="60" w:after="60" w:line="278" w:lineRule="auto"/>
        <w:rPr>
          <w:b/>
          <w:lang w:val="pt-BR"/>
        </w:rPr>
      </w:pPr>
      <w:r w:rsidRPr="00F867D8">
        <w:rPr>
          <w:b/>
          <w:lang w:val="pt-BR"/>
        </w:rPr>
        <w:t>2. Cách ghi biểu</w:t>
      </w:r>
    </w:p>
    <w:p w:rsidR="0001180C" w:rsidRPr="00F867D8" w:rsidRDefault="0001180C" w:rsidP="00824CD4">
      <w:pPr>
        <w:spacing w:before="60" w:after="60" w:line="278" w:lineRule="auto"/>
        <w:rPr>
          <w:lang w:val="pt-BR"/>
        </w:rPr>
      </w:pPr>
      <w:r w:rsidRPr="00F867D8">
        <w:rPr>
          <w:lang w:val="pt-BR"/>
        </w:rPr>
        <w:t>Cột 1: Ghi tổng số của từng chỉ tiêu theo đơn vị tính.</w:t>
      </w:r>
    </w:p>
    <w:p w:rsidR="0001180C" w:rsidRPr="008565A5" w:rsidRDefault="0001180C" w:rsidP="00824CD4">
      <w:pPr>
        <w:spacing w:before="60" w:after="60" w:line="278" w:lineRule="auto"/>
        <w:rPr>
          <w:lang w:val="pt-BR"/>
        </w:rPr>
      </w:pPr>
      <w:r w:rsidRPr="008565A5">
        <w:rPr>
          <w:lang w:val="pt-BR"/>
        </w:rPr>
        <w:t>Cột 2: Ghi tổng kinh phí các nhiệm vụ hợp tác quốc tế về KH&amp;CN, tổng số điều ước, thỏa thuận quốc tế về KH&amp;CN được ký kết, chi phí cho các đoàn ra và đoàn vào. Đơn vị tính là triệu đồng.</w:t>
      </w:r>
    </w:p>
    <w:p w:rsidR="0001180C" w:rsidRPr="008565A5" w:rsidRDefault="0001180C" w:rsidP="00824CD4">
      <w:pPr>
        <w:spacing w:before="60" w:after="60" w:line="278" w:lineRule="auto"/>
        <w:rPr>
          <w:b/>
          <w:lang w:val="pt-BR"/>
        </w:rPr>
      </w:pPr>
      <w:r w:rsidRPr="008565A5">
        <w:rPr>
          <w:b/>
          <w:lang w:val="pt-BR"/>
        </w:rPr>
        <w:t xml:space="preserve">Mục 1. Số nhiệm vụ hợp tác quốc tế về KH&amp;CN </w:t>
      </w:r>
    </w:p>
    <w:p w:rsidR="0001180C" w:rsidRPr="008565A5" w:rsidRDefault="0001180C" w:rsidP="00824CD4">
      <w:pPr>
        <w:spacing w:before="60" w:after="60" w:line="278" w:lineRule="auto"/>
        <w:rPr>
          <w:lang w:val="pt-BR"/>
        </w:rPr>
      </w:pPr>
      <w:r w:rsidRPr="008565A5">
        <w:rPr>
          <w:lang w:val="pt-BR"/>
        </w:rPr>
        <w:t>Ghi số đề tài/đề án/dự án và kinh phí hợp tác quốc tế mà đơn vị báo cáo là đối tác chính từ phía Việt Nam hoặc là đơn vị được giao quản lý nhiệm vụ.</w:t>
      </w:r>
    </w:p>
    <w:p w:rsidR="0001180C" w:rsidRPr="008565A5" w:rsidRDefault="0001180C" w:rsidP="00824CD4">
      <w:pPr>
        <w:spacing w:before="60" w:after="60" w:line="278" w:lineRule="auto"/>
        <w:rPr>
          <w:lang w:val="pt-BR"/>
        </w:rPr>
      </w:pPr>
      <w:r w:rsidRPr="008565A5">
        <w:rPr>
          <w:b/>
          <w:i/>
          <w:lang w:val="pt-BR"/>
        </w:rPr>
        <w:t xml:space="preserve">Mục "1.1. Chia theo lĩnh vực nghiên cứu": </w:t>
      </w:r>
      <w:r w:rsidRPr="008565A5">
        <w:rPr>
          <w:lang w:val="pt-BR"/>
        </w:rPr>
        <w:t>Ghi số nhiệm vụ và kinh phí hợp tác quốc tế chia theo lĩnh vực nghiên cứu. Chỉ cần ghi chi tiết đến cấp 1 của Bảng phân loại lĩnh vực nghiên cứu ban hành kèm theo Quyết định số 12/2008/QĐ-BKHCN như sau:</w:t>
      </w:r>
    </w:p>
    <w:p w:rsidR="0001180C" w:rsidRPr="008565A5" w:rsidRDefault="0001180C" w:rsidP="00824CD4">
      <w:pPr>
        <w:spacing w:before="60" w:after="60" w:line="278" w:lineRule="auto"/>
        <w:rPr>
          <w:lang w:val="pt-BR"/>
        </w:rPr>
      </w:pPr>
      <w:r w:rsidRPr="008565A5">
        <w:rPr>
          <w:lang w:val="pt-BR"/>
        </w:rPr>
        <w:t>- Khoa học tự nhiên;</w:t>
      </w:r>
    </w:p>
    <w:p w:rsidR="0001180C" w:rsidRPr="008565A5" w:rsidRDefault="0001180C" w:rsidP="00824CD4">
      <w:pPr>
        <w:spacing w:before="60" w:after="60" w:line="278" w:lineRule="auto"/>
        <w:rPr>
          <w:lang w:val="pt-BR"/>
        </w:rPr>
      </w:pPr>
      <w:r w:rsidRPr="008565A5">
        <w:rPr>
          <w:lang w:val="pt-BR"/>
        </w:rPr>
        <w:t>- Khoa học kỹ thuật và công nghệ;</w:t>
      </w:r>
    </w:p>
    <w:p w:rsidR="0001180C" w:rsidRPr="008565A5" w:rsidRDefault="0001180C" w:rsidP="00824CD4">
      <w:pPr>
        <w:spacing w:before="60" w:after="60" w:line="278" w:lineRule="auto"/>
        <w:rPr>
          <w:lang w:val="pt-BR"/>
        </w:rPr>
      </w:pPr>
      <w:r w:rsidRPr="008565A5">
        <w:rPr>
          <w:lang w:val="pt-BR"/>
        </w:rPr>
        <w:t>- Khoa học y, dược;</w:t>
      </w:r>
    </w:p>
    <w:p w:rsidR="0001180C" w:rsidRPr="008565A5" w:rsidRDefault="0001180C" w:rsidP="00824CD4">
      <w:pPr>
        <w:spacing w:before="60" w:after="60" w:line="278" w:lineRule="auto"/>
        <w:rPr>
          <w:lang w:val="pt-BR"/>
        </w:rPr>
      </w:pPr>
      <w:r w:rsidRPr="008565A5">
        <w:rPr>
          <w:lang w:val="pt-BR"/>
        </w:rPr>
        <w:t>- Khoa học nông nghiệp;</w:t>
      </w:r>
    </w:p>
    <w:p w:rsidR="0001180C" w:rsidRPr="008565A5" w:rsidRDefault="0001180C" w:rsidP="00824CD4">
      <w:pPr>
        <w:spacing w:before="60" w:after="60" w:line="278" w:lineRule="auto"/>
        <w:rPr>
          <w:lang w:val="pt-BR"/>
        </w:rPr>
      </w:pPr>
      <w:r w:rsidRPr="008565A5">
        <w:rPr>
          <w:lang w:val="pt-BR"/>
        </w:rPr>
        <w:t>- Khoa học xã hội;</w:t>
      </w:r>
    </w:p>
    <w:p w:rsidR="0001180C" w:rsidRPr="008565A5" w:rsidRDefault="0001180C" w:rsidP="00824CD4">
      <w:pPr>
        <w:spacing w:before="60" w:after="60" w:line="278" w:lineRule="auto"/>
        <w:rPr>
          <w:lang w:val="pt-BR"/>
        </w:rPr>
      </w:pPr>
      <w:r w:rsidRPr="008565A5">
        <w:rPr>
          <w:lang w:val="pt-BR"/>
        </w:rPr>
        <w:t xml:space="preserve">- Khoa học nhân văn. </w:t>
      </w:r>
    </w:p>
    <w:p w:rsidR="0001180C" w:rsidRPr="008565A5" w:rsidRDefault="0001180C" w:rsidP="00824CD4">
      <w:pPr>
        <w:spacing w:before="60" w:after="60" w:line="278" w:lineRule="auto"/>
        <w:rPr>
          <w:lang w:val="pt-BR"/>
        </w:rPr>
      </w:pPr>
      <w:r w:rsidRPr="008565A5">
        <w:rPr>
          <w:b/>
          <w:i/>
          <w:lang w:val="pt-BR"/>
        </w:rPr>
        <w:t>Mục "1.2. Chia theo hình thức hợp tác":</w:t>
      </w:r>
      <w:r w:rsidRPr="008565A5">
        <w:rPr>
          <w:lang w:val="pt-BR"/>
        </w:rPr>
        <w:t xml:space="preserve"> Ghi số nhiệm vụ và kinh phí hợp tác quốc tế theo hình thức hợp tác gồm: </w:t>
      </w:r>
    </w:p>
    <w:p w:rsidR="0001180C" w:rsidRPr="00F867D8" w:rsidRDefault="0001180C" w:rsidP="00824CD4">
      <w:pPr>
        <w:spacing w:before="60" w:after="60" w:line="278" w:lineRule="auto"/>
      </w:pPr>
      <w:r w:rsidRPr="00F867D8">
        <w:t>- Đa phương;</w:t>
      </w:r>
    </w:p>
    <w:p w:rsidR="0001180C" w:rsidRPr="00F867D8" w:rsidRDefault="0001180C" w:rsidP="00824CD4">
      <w:pPr>
        <w:spacing w:before="60" w:after="60" w:line="278" w:lineRule="auto"/>
      </w:pPr>
      <w:r w:rsidRPr="00F867D8">
        <w:t>- Song phương.</w:t>
      </w:r>
    </w:p>
    <w:p w:rsidR="0001180C" w:rsidRPr="00F867D8" w:rsidRDefault="0001180C" w:rsidP="00824CD4">
      <w:pPr>
        <w:spacing w:before="60" w:after="60" w:line="278" w:lineRule="auto"/>
      </w:pPr>
      <w:r w:rsidRPr="00F867D8">
        <w:rPr>
          <w:b/>
          <w:i/>
        </w:rPr>
        <w:lastRenderedPageBreak/>
        <w:t>Mục "1.3. Chia theo đối tác quốc tế ":</w:t>
      </w:r>
      <w:r>
        <w:rPr>
          <w:b/>
          <w:i/>
        </w:rPr>
        <w:t xml:space="preserve"> </w:t>
      </w:r>
      <w:r w:rsidRPr="00F867D8">
        <w:t>Ghi số nhiệm vụ và kinh phí chia theo nước hoặc tổ chức quốc tế đối tác, ví dụ: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898"/>
        <w:gridCol w:w="1302"/>
        <w:gridCol w:w="1314"/>
        <w:gridCol w:w="2024"/>
      </w:tblGrid>
      <w:tr w:rsidR="0001180C" w:rsidRPr="00F867D8" w:rsidTr="00F83C00">
        <w:trPr>
          <w:trHeight w:val="564"/>
          <w:jc w:val="center"/>
        </w:trPr>
        <w:tc>
          <w:tcPr>
            <w:tcW w:w="3675" w:type="dxa"/>
            <w:vAlign w:val="center"/>
          </w:tcPr>
          <w:p w:rsidR="0001180C" w:rsidRPr="00F867D8" w:rsidRDefault="0001180C" w:rsidP="00F83C00">
            <w:pPr>
              <w:spacing w:before="60" w:after="60" w:line="288" w:lineRule="auto"/>
              <w:jc w:val="center"/>
              <w:rPr>
                <w:i/>
                <w:sz w:val="26"/>
                <w:szCs w:val="26"/>
              </w:rPr>
            </w:pPr>
            <w:r w:rsidRPr="00F867D8">
              <w:rPr>
                <w:i/>
                <w:sz w:val="26"/>
                <w:szCs w:val="26"/>
              </w:rPr>
              <w:t>1.3. Chia theo đối tác quốc tế</w:t>
            </w:r>
          </w:p>
        </w:tc>
        <w:tc>
          <w:tcPr>
            <w:tcW w:w="898" w:type="dxa"/>
            <w:vAlign w:val="center"/>
          </w:tcPr>
          <w:p w:rsidR="0001180C" w:rsidRPr="00F867D8" w:rsidRDefault="0001180C" w:rsidP="00F83C00">
            <w:pPr>
              <w:spacing w:before="60" w:after="60" w:line="288" w:lineRule="auto"/>
              <w:jc w:val="center"/>
              <w:rPr>
                <w:sz w:val="26"/>
                <w:szCs w:val="26"/>
              </w:rPr>
            </w:pPr>
            <w:r w:rsidRPr="00F867D8">
              <w:rPr>
                <w:sz w:val="26"/>
                <w:szCs w:val="26"/>
              </w:rPr>
              <w:t>Mã số</w:t>
            </w:r>
          </w:p>
        </w:tc>
        <w:tc>
          <w:tcPr>
            <w:tcW w:w="1302" w:type="dxa"/>
            <w:vAlign w:val="center"/>
          </w:tcPr>
          <w:p w:rsidR="0001180C" w:rsidRPr="00F867D8" w:rsidRDefault="0001180C" w:rsidP="00F83C00">
            <w:pPr>
              <w:spacing w:before="60" w:after="60" w:line="288" w:lineRule="auto"/>
              <w:jc w:val="center"/>
              <w:rPr>
                <w:sz w:val="26"/>
                <w:szCs w:val="26"/>
              </w:rPr>
            </w:pPr>
            <w:r w:rsidRPr="00F867D8">
              <w:rPr>
                <w:sz w:val="26"/>
                <w:szCs w:val="26"/>
              </w:rPr>
              <w:t>Đơn vị tính</w:t>
            </w:r>
          </w:p>
        </w:tc>
        <w:tc>
          <w:tcPr>
            <w:tcW w:w="1314" w:type="dxa"/>
            <w:vAlign w:val="center"/>
          </w:tcPr>
          <w:p w:rsidR="0001180C" w:rsidRPr="00F867D8" w:rsidRDefault="0001180C" w:rsidP="00F83C00">
            <w:pPr>
              <w:spacing w:before="60" w:after="60" w:line="288" w:lineRule="auto"/>
              <w:jc w:val="center"/>
              <w:rPr>
                <w:sz w:val="26"/>
                <w:szCs w:val="26"/>
              </w:rPr>
            </w:pPr>
            <w:r w:rsidRPr="00F867D8">
              <w:rPr>
                <w:sz w:val="26"/>
                <w:szCs w:val="26"/>
              </w:rPr>
              <w:t>Tổng số</w:t>
            </w:r>
          </w:p>
        </w:tc>
        <w:tc>
          <w:tcPr>
            <w:tcW w:w="2024" w:type="dxa"/>
            <w:vAlign w:val="center"/>
          </w:tcPr>
          <w:p w:rsidR="0001180C" w:rsidRPr="00F867D8" w:rsidRDefault="0001180C" w:rsidP="00F83C00">
            <w:pPr>
              <w:spacing w:before="60" w:after="60" w:line="288" w:lineRule="auto"/>
              <w:jc w:val="center"/>
              <w:rPr>
                <w:sz w:val="26"/>
                <w:szCs w:val="26"/>
              </w:rPr>
            </w:pPr>
            <w:r w:rsidRPr="00F867D8">
              <w:rPr>
                <w:sz w:val="26"/>
                <w:szCs w:val="26"/>
              </w:rPr>
              <w:t>Tổng kinh phí</w:t>
            </w:r>
          </w:p>
          <w:p w:rsidR="0001180C" w:rsidRPr="00F867D8" w:rsidRDefault="0001180C" w:rsidP="00F83C00">
            <w:pPr>
              <w:spacing w:before="60" w:after="60" w:line="288" w:lineRule="auto"/>
              <w:jc w:val="center"/>
              <w:rPr>
                <w:sz w:val="26"/>
                <w:szCs w:val="26"/>
              </w:rPr>
            </w:pPr>
            <w:r w:rsidRPr="00F867D8">
              <w:rPr>
                <w:sz w:val="26"/>
                <w:szCs w:val="26"/>
              </w:rPr>
              <w:t>(triệu đồng)</w:t>
            </w:r>
          </w:p>
        </w:tc>
      </w:tr>
      <w:tr w:rsidR="0001180C" w:rsidRPr="00F867D8" w:rsidTr="00F83C00">
        <w:trPr>
          <w:trHeight w:val="445"/>
          <w:jc w:val="center"/>
        </w:trPr>
        <w:tc>
          <w:tcPr>
            <w:tcW w:w="3675" w:type="dxa"/>
          </w:tcPr>
          <w:p w:rsidR="0001180C" w:rsidRPr="00F867D8" w:rsidRDefault="0001180C" w:rsidP="00F83C00">
            <w:pPr>
              <w:spacing w:before="60" w:after="60" w:line="288" w:lineRule="auto"/>
              <w:jc w:val="center"/>
              <w:rPr>
                <w:sz w:val="26"/>
                <w:szCs w:val="26"/>
              </w:rPr>
            </w:pPr>
            <w:r w:rsidRPr="00F867D8">
              <w:rPr>
                <w:sz w:val="26"/>
                <w:szCs w:val="26"/>
              </w:rPr>
              <w:t>Hoa Kỳ</w:t>
            </w:r>
          </w:p>
        </w:tc>
        <w:tc>
          <w:tcPr>
            <w:tcW w:w="898" w:type="dxa"/>
          </w:tcPr>
          <w:p w:rsidR="0001180C" w:rsidRPr="00F867D8" w:rsidRDefault="0001180C" w:rsidP="00F83C00">
            <w:pPr>
              <w:spacing w:before="60" w:after="60" w:line="288" w:lineRule="auto"/>
              <w:jc w:val="center"/>
              <w:rPr>
                <w:sz w:val="26"/>
                <w:szCs w:val="26"/>
              </w:rPr>
            </w:pPr>
          </w:p>
        </w:tc>
        <w:tc>
          <w:tcPr>
            <w:tcW w:w="1302" w:type="dxa"/>
          </w:tcPr>
          <w:p w:rsidR="0001180C" w:rsidRPr="00F867D8" w:rsidRDefault="0001180C" w:rsidP="00F83C00">
            <w:pPr>
              <w:spacing w:before="60" w:after="60" w:line="288" w:lineRule="auto"/>
              <w:jc w:val="center"/>
              <w:rPr>
                <w:i/>
                <w:sz w:val="26"/>
                <w:szCs w:val="26"/>
              </w:rPr>
            </w:pPr>
            <w:r w:rsidRPr="00F867D8">
              <w:rPr>
                <w:i/>
                <w:sz w:val="26"/>
                <w:szCs w:val="26"/>
              </w:rPr>
              <w:t>Nhiệm vụ</w:t>
            </w:r>
          </w:p>
        </w:tc>
        <w:tc>
          <w:tcPr>
            <w:tcW w:w="1314" w:type="dxa"/>
          </w:tcPr>
          <w:p w:rsidR="0001180C" w:rsidRPr="00F867D8" w:rsidRDefault="0001180C" w:rsidP="00F83C00">
            <w:pPr>
              <w:spacing w:before="60" w:after="60" w:line="288" w:lineRule="auto"/>
              <w:jc w:val="center"/>
              <w:rPr>
                <w:sz w:val="26"/>
                <w:szCs w:val="26"/>
              </w:rPr>
            </w:pPr>
            <w:r w:rsidRPr="00F867D8">
              <w:rPr>
                <w:sz w:val="26"/>
                <w:szCs w:val="26"/>
              </w:rPr>
              <w:t>1</w:t>
            </w:r>
          </w:p>
        </w:tc>
        <w:tc>
          <w:tcPr>
            <w:tcW w:w="2024" w:type="dxa"/>
          </w:tcPr>
          <w:p w:rsidR="0001180C" w:rsidRPr="00F867D8" w:rsidRDefault="0001180C" w:rsidP="00F83C00">
            <w:pPr>
              <w:spacing w:before="60" w:after="60" w:line="288" w:lineRule="auto"/>
              <w:jc w:val="center"/>
              <w:rPr>
                <w:sz w:val="26"/>
                <w:szCs w:val="26"/>
              </w:rPr>
            </w:pPr>
            <w:r w:rsidRPr="00F867D8">
              <w:rPr>
                <w:sz w:val="26"/>
                <w:szCs w:val="26"/>
              </w:rPr>
              <w:t>700</w:t>
            </w:r>
          </w:p>
        </w:tc>
      </w:tr>
      <w:tr w:rsidR="0001180C" w:rsidRPr="00F867D8" w:rsidTr="00F83C00">
        <w:trPr>
          <w:trHeight w:val="445"/>
          <w:jc w:val="center"/>
        </w:trPr>
        <w:tc>
          <w:tcPr>
            <w:tcW w:w="3675" w:type="dxa"/>
          </w:tcPr>
          <w:p w:rsidR="0001180C" w:rsidRPr="00F867D8" w:rsidRDefault="0001180C" w:rsidP="00F83C00">
            <w:pPr>
              <w:spacing w:before="60" w:after="60" w:line="288" w:lineRule="auto"/>
              <w:jc w:val="center"/>
              <w:rPr>
                <w:sz w:val="26"/>
                <w:szCs w:val="26"/>
              </w:rPr>
            </w:pPr>
            <w:r w:rsidRPr="00F867D8">
              <w:rPr>
                <w:sz w:val="26"/>
                <w:szCs w:val="26"/>
              </w:rPr>
              <w:t>World Bank</w:t>
            </w:r>
          </w:p>
        </w:tc>
        <w:tc>
          <w:tcPr>
            <w:tcW w:w="898" w:type="dxa"/>
          </w:tcPr>
          <w:p w:rsidR="0001180C" w:rsidRPr="00F867D8" w:rsidRDefault="0001180C" w:rsidP="00F83C00">
            <w:pPr>
              <w:spacing w:before="60" w:after="60" w:line="288" w:lineRule="auto"/>
              <w:jc w:val="center"/>
              <w:rPr>
                <w:sz w:val="26"/>
                <w:szCs w:val="26"/>
              </w:rPr>
            </w:pPr>
          </w:p>
        </w:tc>
        <w:tc>
          <w:tcPr>
            <w:tcW w:w="1302" w:type="dxa"/>
          </w:tcPr>
          <w:p w:rsidR="0001180C" w:rsidRPr="00F867D8" w:rsidRDefault="0001180C" w:rsidP="00F83C00">
            <w:pPr>
              <w:spacing w:before="60" w:after="60" w:line="288" w:lineRule="auto"/>
              <w:jc w:val="center"/>
              <w:rPr>
                <w:sz w:val="26"/>
                <w:szCs w:val="26"/>
              </w:rPr>
            </w:pPr>
            <w:r w:rsidRPr="00F867D8">
              <w:rPr>
                <w:i/>
                <w:sz w:val="26"/>
                <w:szCs w:val="26"/>
              </w:rPr>
              <w:t>Nhiệm vụ</w:t>
            </w:r>
          </w:p>
        </w:tc>
        <w:tc>
          <w:tcPr>
            <w:tcW w:w="1314" w:type="dxa"/>
          </w:tcPr>
          <w:p w:rsidR="0001180C" w:rsidRPr="00F867D8" w:rsidRDefault="0001180C" w:rsidP="00F83C00">
            <w:pPr>
              <w:spacing w:before="60" w:after="60" w:line="288" w:lineRule="auto"/>
              <w:jc w:val="center"/>
              <w:rPr>
                <w:sz w:val="26"/>
                <w:szCs w:val="26"/>
              </w:rPr>
            </w:pPr>
            <w:r w:rsidRPr="00F867D8">
              <w:rPr>
                <w:sz w:val="26"/>
                <w:szCs w:val="26"/>
              </w:rPr>
              <w:t>1</w:t>
            </w:r>
          </w:p>
        </w:tc>
        <w:tc>
          <w:tcPr>
            <w:tcW w:w="2024" w:type="dxa"/>
          </w:tcPr>
          <w:p w:rsidR="0001180C" w:rsidRPr="00F867D8" w:rsidRDefault="0001180C" w:rsidP="00F83C00">
            <w:pPr>
              <w:spacing w:before="60" w:after="60" w:line="288" w:lineRule="auto"/>
              <w:jc w:val="center"/>
              <w:rPr>
                <w:sz w:val="26"/>
                <w:szCs w:val="26"/>
              </w:rPr>
            </w:pPr>
            <w:r w:rsidRPr="00F867D8">
              <w:rPr>
                <w:sz w:val="26"/>
                <w:szCs w:val="26"/>
              </w:rPr>
              <w:t>400</w:t>
            </w:r>
          </w:p>
        </w:tc>
      </w:tr>
    </w:tbl>
    <w:p w:rsidR="0001180C" w:rsidRPr="00F867D8" w:rsidRDefault="0001180C" w:rsidP="00824CD4">
      <w:pPr>
        <w:spacing w:before="60" w:after="60" w:line="276" w:lineRule="auto"/>
      </w:pPr>
      <w:r w:rsidRPr="00F867D8">
        <w:rPr>
          <w:b/>
          <w:i/>
        </w:rPr>
        <w:t>Mục “1.4. Chia theo nguồn cấp kinh phí”:</w:t>
      </w:r>
      <w:r>
        <w:rPr>
          <w:b/>
          <w:i/>
        </w:rPr>
        <w:t xml:space="preserve"> </w:t>
      </w:r>
      <w:r w:rsidRPr="00F867D8">
        <w:t xml:space="preserve">Ghi kinh phí hợp tác quốc tế chia theo nguồn cấp bao gồm: Trong nước và Nước ngoài. </w:t>
      </w:r>
    </w:p>
    <w:p w:rsidR="0001180C" w:rsidRPr="00F867D8" w:rsidRDefault="0001180C" w:rsidP="00824CD4">
      <w:pPr>
        <w:spacing w:before="60" w:after="60" w:line="276" w:lineRule="auto"/>
      </w:pPr>
      <w:r w:rsidRPr="00F867D8">
        <w:t>Tổng kinh phí hợp tác quốc tế về KH&amp;CN bao gồm kinh phí do phía Việt Nam cấp và kinh phí đối ứng của nước ngoài. Ghi tổng số kinh phí trong năm báo cáo của các nhiệm vụ hợp tác quốc tế về KH&amp;CN trong kỳ báo cáo</w:t>
      </w:r>
      <w:r>
        <w:t>.</w:t>
      </w:r>
    </w:p>
    <w:p w:rsidR="0001180C" w:rsidRPr="00F867D8" w:rsidRDefault="0001180C" w:rsidP="00824CD4">
      <w:pPr>
        <w:spacing w:before="60" w:after="60" w:line="276" w:lineRule="auto"/>
      </w:pPr>
      <w:r w:rsidRPr="00F867D8">
        <w:t>Lưu ý: Các chương trình, dự án sử dụng vốn vay ODA, vốn vay ưu đãi bao gồm: vốn ODA viện trợ không hoàn lại được tính là kinh phí nước ngoài; vốn vay ODA, vốn vay ưu đãi được tính là Ngân sách nhà nước.</w:t>
      </w:r>
    </w:p>
    <w:p w:rsidR="0001180C" w:rsidRPr="00F867D8" w:rsidRDefault="0001180C" w:rsidP="00824CD4">
      <w:pPr>
        <w:spacing w:before="60" w:after="60" w:line="276" w:lineRule="auto"/>
      </w:pPr>
      <w:r w:rsidRPr="00F867D8">
        <w:rPr>
          <w:b/>
          <w:i/>
        </w:rPr>
        <w:t>Mục “1.5. Chia theo cấp quản lý”:</w:t>
      </w:r>
      <w:r>
        <w:rPr>
          <w:b/>
          <w:i/>
        </w:rPr>
        <w:t xml:space="preserve"> </w:t>
      </w:r>
      <w:r w:rsidRPr="00F867D8">
        <w:t>Ghi số lượng nhiệm vụ hợp tác quốc tế về KH&amp;CN theo cấp quản lý: Cấp quốc gia; cấp bộ; cấp tỉnh và cấp cơ sở.</w:t>
      </w:r>
    </w:p>
    <w:p w:rsidR="0001180C" w:rsidRPr="00F867D8" w:rsidRDefault="0001180C" w:rsidP="00824CD4">
      <w:pPr>
        <w:spacing w:before="60" w:after="60" w:line="276" w:lineRule="auto"/>
        <w:rPr>
          <w:b/>
        </w:rPr>
      </w:pPr>
      <w:r w:rsidRPr="00F867D8">
        <w:rPr>
          <w:b/>
        </w:rPr>
        <w:t>Mục 2. Số điều ước, thỏa thuận quốc tế về KH&amp;CN được ký kết</w:t>
      </w:r>
    </w:p>
    <w:p w:rsidR="0001180C" w:rsidRPr="00F867D8" w:rsidRDefault="0001180C" w:rsidP="00824CD4">
      <w:pPr>
        <w:spacing w:before="60" w:after="60" w:line="276" w:lineRule="auto"/>
      </w:pPr>
      <w:r w:rsidRPr="00F867D8">
        <w:rPr>
          <w:lang w:val="pt-BR"/>
        </w:rPr>
        <w:t>Điều ước quốc tế là thỏa thuận bằng văn bản được ký kết nhân danh Nhà nước hoặc Chính phủ nước Cộng hòa xã hội chủ nghĩa Việt Nam với bên ký kết nước ngoài</w:t>
      </w:r>
      <w:r w:rsidRPr="00F867D8">
        <w:t xml:space="preserve">. </w:t>
      </w:r>
    </w:p>
    <w:p w:rsidR="0001180C" w:rsidRPr="00F867D8" w:rsidRDefault="0001180C" w:rsidP="00824CD4">
      <w:pPr>
        <w:spacing w:before="60" w:after="60" w:line="276" w:lineRule="auto"/>
        <w:rPr>
          <w:b/>
          <w:i/>
        </w:rPr>
      </w:pPr>
      <w:r w:rsidRPr="00F867D8">
        <w:rPr>
          <w:lang w:val="pt-BR"/>
        </w:rPr>
        <w:t>Thỏa thuận quốc tế là cam kết bằng văn bản về hợp tác quốc tế được ký kết nhân danh cơ quan nhà nước ở Trung ương, cơ quan cấp tỉnh, cơ quan Trung ương của tổ chức trong phạm vi chức năng, nhiệm vụ, quyền hạn của mình với một hoặc nhiều bên ký kết nước ngoài.</w:t>
      </w:r>
    </w:p>
    <w:p w:rsidR="0001180C" w:rsidRPr="00F867D8" w:rsidRDefault="0001180C" w:rsidP="00824CD4">
      <w:pPr>
        <w:spacing w:before="60" w:after="60" w:line="276" w:lineRule="auto"/>
      </w:pPr>
      <w:r w:rsidRPr="00F867D8">
        <w:rPr>
          <w:b/>
          <w:i/>
        </w:rPr>
        <w:t>Mục "2.1. Chia theo lĩnh vực nghiên cứu":</w:t>
      </w:r>
      <w:r>
        <w:rPr>
          <w:b/>
          <w:i/>
        </w:rPr>
        <w:t xml:space="preserve"> </w:t>
      </w:r>
      <w:r w:rsidRPr="00F867D8">
        <w:t xml:space="preserve">Ghi số điều ước, thỏa thuận quốc tế về KH&amp;CN được ký kết chia theo lĩnh vực nghiên cứu. Chỉ cần ghi chi tiết đến cấp 1 của Bảng phân loại lĩnh vực nghiên cứu ban hành kèm theo </w:t>
      </w:r>
      <w:r>
        <w:t>Quyết định 12/2008/QĐ-BKHCN</w:t>
      </w:r>
      <w:r w:rsidRPr="00F867D8">
        <w:t xml:space="preserve"> như sau:</w:t>
      </w:r>
    </w:p>
    <w:p w:rsidR="0001180C" w:rsidRPr="00F867D8" w:rsidRDefault="0001180C" w:rsidP="00824CD4">
      <w:pPr>
        <w:spacing w:before="60" w:after="60" w:line="276" w:lineRule="auto"/>
      </w:pPr>
      <w:r w:rsidRPr="00F867D8">
        <w:t>- Khoa học tự nhiên;</w:t>
      </w:r>
    </w:p>
    <w:p w:rsidR="0001180C" w:rsidRPr="00F867D8" w:rsidRDefault="0001180C" w:rsidP="00824CD4">
      <w:pPr>
        <w:spacing w:before="60" w:after="60" w:line="276" w:lineRule="auto"/>
      </w:pPr>
      <w:r w:rsidRPr="00F867D8">
        <w:t>- Khoa học kỹ thuật và công nghệ;</w:t>
      </w:r>
    </w:p>
    <w:p w:rsidR="0001180C" w:rsidRPr="00F867D8" w:rsidRDefault="0001180C" w:rsidP="00824CD4">
      <w:pPr>
        <w:spacing w:before="60" w:after="60" w:line="276" w:lineRule="auto"/>
      </w:pPr>
      <w:r w:rsidRPr="00F867D8">
        <w:lastRenderedPageBreak/>
        <w:t>- Khoa học y, dược;</w:t>
      </w:r>
    </w:p>
    <w:p w:rsidR="0001180C" w:rsidRPr="00F867D8" w:rsidRDefault="0001180C" w:rsidP="00824CD4">
      <w:pPr>
        <w:spacing w:before="60" w:after="60" w:line="276" w:lineRule="auto"/>
      </w:pPr>
      <w:r w:rsidRPr="00F867D8">
        <w:t>- Khoa học nông nghiệp;</w:t>
      </w:r>
    </w:p>
    <w:p w:rsidR="0001180C" w:rsidRPr="00F867D8" w:rsidRDefault="0001180C" w:rsidP="00824CD4">
      <w:pPr>
        <w:spacing w:before="60" w:after="60" w:line="276" w:lineRule="auto"/>
      </w:pPr>
      <w:r w:rsidRPr="00F867D8">
        <w:t>- Khoa học xã hội;</w:t>
      </w:r>
    </w:p>
    <w:p w:rsidR="0001180C" w:rsidRPr="00F867D8" w:rsidRDefault="0001180C" w:rsidP="00824CD4">
      <w:pPr>
        <w:spacing w:before="60" w:after="60" w:line="276" w:lineRule="auto"/>
      </w:pPr>
      <w:r w:rsidRPr="00F867D8">
        <w:t xml:space="preserve">- Khoa học nhân văn. </w:t>
      </w:r>
    </w:p>
    <w:p w:rsidR="0001180C" w:rsidRDefault="0001180C" w:rsidP="00824CD4">
      <w:pPr>
        <w:spacing w:before="60" w:after="60" w:line="276" w:lineRule="auto"/>
      </w:pPr>
      <w:r w:rsidRPr="00F867D8">
        <w:rPr>
          <w:b/>
          <w:i/>
        </w:rPr>
        <w:t>Mục "2.2. Chia theo đối tác quốc tế ":</w:t>
      </w:r>
      <w:r>
        <w:rPr>
          <w:b/>
          <w:i/>
        </w:rPr>
        <w:t xml:space="preserve"> </w:t>
      </w:r>
      <w:r w:rsidRPr="00F867D8">
        <w:t>Ghi số điều ước, thỏa thuận quốc tế về KH&amp;CN chia theo nước hoặc tổ chức quốc tế đối tác, ví dụ:</w:t>
      </w:r>
    </w:p>
    <w:p w:rsidR="0001180C" w:rsidRPr="00F867D8" w:rsidRDefault="0001180C" w:rsidP="00824CD4">
      <w:pPr>
        <w:spacing w:before="60" w:after="60" w:line="276" w:lineRule="auto"/>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275"/>
        <w:gridCol w:w="2691"/>
        <w:gridCol w:w="1009"/>
        <w:gridCol w:w="1907"/>
      </w:tblGrid>
      <w:tr w:rsidR="0001180C" w:rsidRPr="00F867D8" w:rsidTr="00F83C00">
        <w:trPr>
          <w:trHeight w:val="245"/>
          <w:jc w:val="center"/>
        </w:trPr>
        <w:tc>
          <w:tcPr>
            <w:tcW w:w="2629" w:type="dxa"/>
            <w:vAlign w:val="center"/>
          </w:tcPr>
          <w:p w:rsidR="0001180C" w:rsidRPr="00F867D8" w:rsidRDefault="0001180C" w:rsidP="00F83C00">
            <w:pPr>
              <w:spacing w:before="60" w:after="60" w:line="288" w:lineRule="auto"/>
              <w:rPr>
                <w:i/>
                <w:sz w:val="26"/>
                <w:szCs w:val="26"/>
              </w:rPr>
            </w:pPr>
            <w:r w:rsidRPr="00F867D8">
              <w:rPr>
                <w:i/>
                <w:sz w:val="26"/>
                <w:szCs w:val="26"/>
              </w:rPr>
              <w:t>2.2. Chia theo đối tác quốc tế</w:t>
            </w:r>
          </w:p>
        </w:tc>
        <w:tc>
          <w:tcPr>
            <w:tcW w:w="1275" w:type="dxa"/>
            <w:vAlign w:val="center"/>
          </w:tcPr>
          <w:p w:rsidR="0001180C" w:rsidRPr="00F867D8" w:rsidRDefault="0001180C" w:rsidP="00F83C00">
            <w:pPr>
              <w:spacing w:before="60" w:after="60" w:line="288" w:lineRule="auto"/>
              <w:jc w:val="center"/>
              <w:rPr>
                <w:sz w:val="26"/>
                <w:szCs w:val="26"/>
              </w:rPr>
            </w:pPr>
            <w:r w:rsidRPr="00F867D8">
              <w:rPr>
                <w:sz w:val="26"/>
                <w:szCs w:val="26"/>
              </w:rPr>
              <w:t>Mã số</w:t>
            </w:r>
          </w:p>
        </w:tc>
        <w:tc>
          <w:tcPr>
            <w:tcW w:w="2691" w:type="dxa"/>
            <w:vAlign w:val="center"/>
          </w:tcPr>
          <w:p w:rsidR="0001180C" w:rsidRPr="00F867D8" w:rsidRDefault="0001180C" w:rsidP="00F83C00">
            <w:pPr>
              <w:spacing w:before="60" w:after="60" w:line="288" w:lineRule="auto"/>
              <w:jc w:val="center"/>
              <w:rPr>
                <w:sz w:val="26"/>
                <w:szCs w:val="26"/>
              </w:rPr>
            </w:pPr>
            <w:r w:rsidRPr="00F867D8">
              <w:rPr>
                <w:sz w:val="26"/>
                <w:szCs w:val="26"/>
              </w:rPr>
              <w:t>Đơn vị tính</w:t>
            </w:r>
          </w:p>
        </w:tc>
        <w:tc>
          <w:tcPr>
            <w:tcW w:w="1009" w:type="dxa"/>
            <w:vAlign w:val="center"/>
          </w:tcPr>
          <w:p w:rsidR="0001180C" w:rsidRPr="00F867D8" w:rsidRDefault="0001180C" w:rsidP="00F83C00">
            <w:pPr>
              <w:spacing w:before="60" w:after="60" w:line="288" w:lineRule="auto"/>
              <w:jc w:val="center"/>
              <w:rPr>
                <w:sz w:val="26"/>
                <w:szCs w:val="26"/>
              </w:rPr>
            </w:pPr>
            <w:r w:rsidRPr="00F867D8">
              <w:rPr>
                <w:sz w:val="26"/>
                <w:szCs w:val="26"/>
              </w:rPr>
              <w:t>Tổng số</w:t>
            </w:r>
          </w:p>
        </w:tc>
        <w:tc>
          <w:tcPr>
            <w:tcW w:w="1907" w:type="dxa"/>
            <w:vAlign w:val="center"/>
          </w:tcPr>
          <w:p w:rsidR="0001180C" w:rsidRPr="00F867D8" w:rsidRDefault="0001180C" w:rsidP="00F83C00">
            <w:pPr>
              <w:spacing w:before="60" w:after="60" w:line="288" w:lineRule="auto"/>
              <w:jc w:val="center"/>
              <w:rPr>
                <w:sz w:val="26"/>
                <w:szCs w:val="26"/>
              </w:rPr>
            </w:pPr>
            <w:r w:rsidRPr="00F867D8">
              <w:rPr>
                <w:sz w:val="26"/>
                <w:szCs w:val="26"/>
              </w:rPr>
              <w:t>Tổng kinh phí</w:t>
            </w:r>
          </w:p>
          <w:p w:rsidR="0001180C" w:rsidRPr="00F867D8" w:rsidRDefault="0001180C" w:rsidP="00F83C00">
            <w:pPr>
              <w:spacing w:before="60" w:after="60" w:line="288" w:lineRule="auto"/>
              <w:jc w:val="center"/>
              <w:rPr>
                <w:sz w:val="26"/>
                <w:szCs w:val="26"/>
              </w:rPr>
            </w:pPr>
            <w:r w:rsidRPr="00F867D8">
              <w:rPr>
                <w:sz w:val="26"/>
                <w:szCs w:val="26"/>
              </w:rPr>
              <w:t>(triệu đồng)</w:t>
            </w:r>
          </w:p>
        </w:tc>
      </w:tr>
      <w:tr w:rsidR="0001180C" w:rsidRPr="00F867D8" w:rsidTr="00F83C00">
        <w:trPr>
          <w:trHeight w:val="389"/>
          <w:jc w:val="center"/>
        </w:trPr>
        <w:tc>
          <w:tcPr>
            <w:tcW w:w="2629" w:type="dxa"/>
          </w:tcPr>
          <w:p w:rsidR="0001180C" w:rsidRPr="00F867D8" w:rsidRDefault="0001180C" w:rsidP="00F83C00">
            <w:pPr>
              <w:spacing w:before="60" w:after="60" w:line="288" w:lineRule="auto"/>
              <w:rPr>
                <w:sz w:val="26"/>
                <w:szCs w:val="26"/>
              </w:rPr>
            </w:pPr>
            <w:r w:rsidRPr="00F867D8">
              <w:rPr>
                <w:sz w:val="26"/>
                <w:szCs w:val="26"/>
              </w:rPr>
              <w:t>Hoa Kỳ</w:t>
            </w:r>
          </w:p>
        </w:tc>
        <w:tc>
          <w:tcPr>
            <w:tcW w:w="1275" w:type="dxa"/>
          </w:tcPr>
          <w:p w:rsidR="0001180C" w:rsidRPr="00F867D8" w:rsidRDefault="0001180C" w:rsidP="00F83C00">
            <w:pPr>
              <w:spacing w:before="60" w:after="60" w:line="288" w:lineRule="auto"/>
              <w:jc w:val="center"/>
              <w:rPr>
                <w:sz w:val="26"/>
                <w:szCs w:val="26"/>
              </w:rPr>
            </w:pPr>
          </w:p>
        </w:tc>
        <w:tc>
          <w:tcPr>
            <w:tcW w:w="2691" w:type="dxa"/>
          </w:tcPr>
          <w:p w:rsidR="0001180C" w:rsidRPr="00F867D8" w:rsidRDefault="0001180C" w:rsidP="00F83C00">
            <w:pPr>
              <w:spacing w:before="60" w:after="60" w:line="288" w:lineRule="auto"/>
              <w:jc w:val="center"/>
              <w:rPr>
                <w:i/>
                <w:sz w:val="26"/>
                <w:szCs w:val="26"/>
              </w:rPr>
            </w:pPr>
            <w:r w:rsidRPr="00F867D8">
              <w:rPr>
                <w:i/>
                <w:sz w:val="26"/>
                <w:szCs w:val="26"/>
              </w:rPr>
              <w:t>Điều ước/thỏa thuận</w:t>
            </w:r>
          </w:p>
        </w:tc>
        <w:tc>
          <w:tcPr>
            <w:tcW w:w="1009" w:type="dxa"/>
          </w:tcPr>
          <w:p w:rsidR="0001180C" w:rsidRPr="00F867D8" w:rsidRDefault="0001180C" w:rsidP="00F83C00">
            <w:pPr>
              <w:spacing w:before="60" w:after="60" w:line="288" w:lineRule="auto"/>
              <w:jc w:val="center"/>
              <w:rPr>
                <w:sz w:val="26"/>
                <w:szCs w:val="26"/>
              </w:rPr>
            </w:pPr>
            <w:r w:rsidRPr="00F867D8">
              <w:rPr>
                <w:sz w:val="26"/>
                <w:szCs w:val="26"/>
              </w:rPr>
              <w:t>1</w:t>
            </w:r>
          </w:p>
        </w:tc>
        <w:tc>
          <w:tcPr>
            <w:tcW w:w="1907" w:type="dxa"/>
          </w:tcPr>
          <w:p w:rsidR="0001180C" w:rsidRPr="00F867D8" w:rsidRDefault="0001180C" w:rsidP="00F83C00">
            <w:pPr>
              <w:spacing w:before="60" w:after="60" w:line="288" w:lineRule="auto"/>
              <w:jc w:val="center"/>
              <w:rPr>
                <w:sz w:val="26"/>
                <w:szCs w:val="26"/>
              </w:rPr>
            </w:pPr>
            <w:r w:rsidRPr="00F867D8">
              <w:rPr>
                <w:sz w:val="26"/>
                <w:szCs w:val="26"/>
              </w:rPr>
              <w:t>700</w:t>
            </w:r>
          </w:p>
        </w:tc>
      </w:tr>
      <w:tr w:rsidR="0001180C" w:rsidRPr="00F867D8" w:rsidTr="00F83C00">
        <w:trPr>
          <w:trHeight w:val="402"/>
          <w:jc w:val="center"/>
        </w:trPr>
        <w:tc>
          <w:tcPr>
            <w:tcW w:w="2629" w:type="dxa"/>
          </w:tcPr>
          <w:p w:rsidR="0001180C" w:rsidRPr="00F867D8" w:rsidRDefault="0001180C" w:rsidP="00F83C00">
            <w:pPr>
              <w:spacing w:before="60" w:after="60" w:line="288" w:lineRule="auto"/>
              <w:rPr>
                <w:sz w:val="26"/>
                <w:szCs w:val="26"/>
              </w:rPr>
            </w:pPr>
            <w:r w:rsidRPr="00F867D8">
              <w:rPr>
                <w:sz w:val="26"/>
                <w:szCs w:val="26"/>
              </w:rPr>
              <w:t>World Bank</w:t>
            </w:r>
          </w:p>
        </w:tc>
        <w:tc>
          <w:tcPr>
            <w:tcW w:w="1275" w:type="dxa"/>
          </w:tcPr>
          <w:p w:rsidR="0001180C" w:rsidRPr="00F867D8" w:rsidRDefault="0001180C" w:rsidP="00F83C00">
            <w:pPr>
              <w:spacing w:before="60" w:after="60" w:line="288" w:lineRule="auto"/>
              <w:jc w:val="center"/>
              <w:rPr>
                <w:sz w:val="26"/>
                <w:szCs w:val="26"/>
              </w:rPr>
            </w:pPr>
          </w:p>
        </w:tc>
        <w:tc>
          <w:tcPr>
            <w:tcW w:w="2691" w:type="dxa"/>
          </w:tcPr>
          <w:p w:rsidR="0001180C" w:rsidRPr="00F867D8" w:rsidRDefault="0001180C" w:rsidP="00F83C00">
            <w:pPr>
              <w:spacing w:before="60" w:after="60" w:line="288" w:lineRule="auto"/>
              <w:jc w:val="center"/>
              <w:rPr>
                <w:sz w:val="26"/>
                <w:szCs w:val="26"/>
              </w:rPr>
            </w:pPr>
            <w:r w:rsidRPr="00F867D8">
              <w:rPr>
                <w:i/>
                <w:sz w:val="26"/>
                <w:szCs w:val="26"/>
              </w:rPr>
              <w:t>Điều ước/thỏa thuận</w:t>
            </w:r>
          </w:p>
        </w:tc>
        <w:tc>
          <w:tcPr>
            <w:tcW w:w="1009" w:type="dxa"/>
          </w:tcPr>
          <w:p w:rsidR="0001180C" w:rsidRPr="00F867D8" w:rsidRDefault="0001180C" w:rsidP="00F83C00">
            <w:pPr>
              <w:spacing w:before="60" w:after="60" w:line="288" w:lineRule="auto"/>
              <w:jc w:val="center"/>
              <w:rPr>
                <w:sz w:val="26"/>
                <w:szCs w:val="26"/>
              </w:rPr>
            </w:pPr>
            <w:r w:rsidRPr="00F867D8">
              <w:rPr>
                <w:sz w:val="26"/>
                <w:szCs w:val="26"/>
              </w:rPr>
              <w:t>1</w:t>
            </w:r>
          </w:p>
        </w:tc>
        <w:tc>
          <w:tcPr>
            <w:tcW w:w="1907" w:type="dxa"/>
          </w:tcPr>
          <w:p w:rsidR="0001180C" w:rsidRPr="00F867D8" w:rsidRDefault="0001180C" w:rsidP="00F83C00">
            <w:pPr>
              <w:spacing w:before="60" w:after="60" w:line="288" w:lineRule="auto"/>
              <w:jc w:val="center"/>
              <w:rPr>
                <w:sz w:val="26"/>
                <w:szCs w:val="26"/>
              </w:rPr>
            </w:pPr>
            <w:r w:rsidRPr="00F867D8">
              <w:rPr>
                <w:sz w:val="26"/>
                <w:szCs w:val="26"/>
              </w:rPr>
              <w:t>400</w:t>
            </w:r>
          </w:p>
        </w:tc>
      </w:tr>
    </w:tbl>
    <w:p w:rsidR="0001180C" w:rsidRPr="00F867D8" w:rsidRDefault="0001180C" w:rsidP="00824CD4">
      <w:pPr>
        <w:spacing w:before="60" w:after="60" w:line="276" w:lineRule="auto"/>
        <w:rPr>
          <w:b/>
        </w:rPr>
      </w:pPr>
      <w:r w:rsidRPr="00F867D8">
        <w:rPr>
          <w:b/>
        </w:rPr>
        <w:t>Mục “3. Đoàn ra về KH&amp;CN”</w:t>
      </w:r>
    </w:p>
    <w:p w:rsidR="0001180C" w:rsidRPr="00F867D8" w:rsidRDefault="0001180C" w:rsidP="00824CD4">
      <w:pPr>
        <w:spacing w:before="60" w:after="60" w:line="276" w:lineRule="auto"/>
      </w:pPr>
      <w:r w:rsidRPr="00F867D8">
        <w:rPr>
          <w:b/>
          <w:i/>
        </w:rPr>
        <w:t>Mục “3.1. Chia theo nước đến nghiên cứu</w:t>
      </w:r>
      <w:r w:rsidRPr="00F867D8">
        <w:rPr>
          <w:b/>
        </w:rPr>
        <w:t>”:</w:t>
      </w:r>
      <w:r w:rsidRPr="00F867D8">
        <w:t xml:space="preserve"> Thống kê theo số đoàn và số quốc gia được cử chính thức bằng một quyết định hành chính (của cấp chủ quản hoặc của thủ trưởng đơn vị/tổ chức). Trường hợp có nhiều quyết định cử người do mức độ phân cấp quản lý khác nhau (ví dụ, lãnh đạo đơn vị theo quyết định của lãnh đạo Bộ, nhân viên đi theo quyết định cử người của lãnh đạo đơn vị), nhưng nếu đi thành một đoàn cùng nhau, cùng mục đích, cùng địa điểm và cùng chuyến đi thì chỉ coi là một đoàn. </w:t>
      </w:r>
    </w:p>
    <w:p w:rsidR="0001180C" w:rsidRPr="00F867D8" w:rsidRDefault="0001180C" w:rsidP="00824CD4">
      <w:pPr>
        <w:spacing w:before="60" w:after="60" w:line="276" w:lineRule="auto"/>
      </w:pPr>
      <w:r w:rsidRPr="00F867D8">
        <w:t>Đi dự hội nghị/hội thảo quốc tế ở nước ngoài cũng được coi là đoàn ra.</w:t>
      </w:r>
    </w:p>
    <w:p w:rsidR="0001180C" w:rsidRPr="00F867D8" w:rsidRDefault="0001180C" w:rsidP="00824CD4">
      <w:pPr>
        <w:spacing w:before="60" w:after="60" w:line="276" w:lineRule="auto"/>
      </w:pPr>
      <w:r w:rsidRPr="00F867D8">
        <w:t>Ghi số lượng đoàn tương ứng.</w:t>
      </w:r>
    </w:p>
    <w:p w:rsidR="0001180C" w:rsidRPr="00F867D8" w:rsidRDefault="0001180C" w:rsidP="00824CD4">
      <w:pPr>
        <w:spacing w:before="60" w:after="60" w:line="276" w:lineRule="auto"/>
      </w:pPr>
      <w:r w:rsidRPr="00F867D8">
        <w:rPr>
          <w:b/>
          <w:i/>
        </w:rPr>
        <w:t>Mục “3.2. Chia theo nguồn cấp kinh phí thực hiện</w:t>
      </w:r>
      <w:r w:rsidRPr="00F867D8">
        <w:rPr>
          <w:b/>
        </w:rPr>
        <w:t>”:</w:t>
      </w:r>
      <w:r w:rsidRPr="00F867D8">
        <w:t xml:space="preserve"> Ghi kinh phí cho đoàn ra về KH&amp;CN chia theo nguồn cấp bao gồm: Trong nước và </w:t>
      </w:r>
      <w:r>
        <w:t>n</w:t>
      </w:r>
      <w:r w:rsidRPr="00F867D8">
        <w:t>ước ngoài.</w:t>
      </w:r>
    </w:p>
    <w:p w:rsidR="0001180C" w:rsidRPr="00F867D8" w:rsidRDefault="0001180C" w:rsidP="00824CD4">
      <w:pPr>
        <w:spacing w:before="60" w:after="60" w:line="276" w:lineRule="auto"/>
        <w:rPr>
          <w:b/>
        </w:rPr>
      </w:pPr>
      <w:r w:rsidRPr="00F867D8">
        <w:rPr>
          <w:b/>
        </w:rPr>
        <w:t>Mục “4. Đoàn vào về KH&amp;CN”</w:t>
      </w:r>
    </w:p>
    <w:p w:rsidR="0001180C" w:rsidRPr="00F867D8" w:rsidRDefault="0001180C" w:rsidP="00824CD4">
      <w:pPr>
        <w:spacing w:before="60" w:after="60" w:line="276" w:lineRule="auto"/>
      </w:pPr>
      <w:r w:rsidRPr="00F867D8">
        <w:rPr>
          <w:b/>
          <w:i/>
        </w:rPr>
        <w:t>Mục “4.1. Chia theo nước cử đến nghiên cứu”:</w:t>
      </w:r>
      <w:r>
        <w:rPr>
          <w:b/>
          <w:i/>
        </w:rPr>
        <w:t xml:space="preserve"> </w:t>
      </w:r>
      <w:r w:rsidRPr="00F867D8">
        <w:t>Đoàn vào là đoàn của cơ quan, đối tác nước ngoài, tổ chức quốc tế do đơn vị chủ trì mời vào nghiên cứu, khảo sát, dự hội nghị/hội thảo về KH&amp;CN tại Việt Nam. Không tính số đoàn đến thăm và làm việc với đơn vị/tổ chức nhưng do đơn vị khác chủ trì mời vào Việt Nam.</w:t>
      </w:r>
    </w:p>
    <w:p w:rsidR="0001180C" w:rsidRPr="00F867D8" w:rsidRDefault="0001180C" w:rsidP="00824CD4">
      <w:pPr>
        <w:spacing w:before="60" w:after="60" w:line="276" w:lineRule="auto"/>
      </w:pPr>
      <w:r w:rsidRPr="00F867D8">
        <w:t>Ghi số lượng đoàn tương ứng.</w:t>
      </w:r>
    </w:p>
    <w:p w:rsidR="0001180C" w:rsidRPr="00F867D8" w:rsidRDefault="0001180C" w:rsidP="00824CD4">
      <w:pPr>
        <w:spacing w:before="60" w:after="60" w:line="276" w:lineRule="auto"/>
      </w:pPr>
      <w:r w:rsidRPr="00F867D8">
        <w:rPr>
          <w:b/>
          <w:i/>
        </w:rPr>
        <w:lastRenderedPageBreak/>
        <w:t>Mục “4.2. Chia theo nguồn cấp kinh phí thực hiện</w:t>
      </w:r>
      <w:r w:rsidRPr="00F867D8">
        <w:rPr>
          <w:b/>
        </w:rPr>
        <w:t>”:</w:t>
      </w:r>
      <w:r w:rsidRPr="00F867D8">
        <w:t xml:space="preserve"> Ghi kinh phí cho đoàn vào về KH&amp;CN chia theo nguồn cấp bao gồm: Trong nước và </w:t>
      </w:r>
      <w:r>
        <w:t>n</w:t>
      </w:r>
      <w:r w:rsidRPr="00F867D8">
        <w:t>ước ngoài.</w:t>
      </w:r>
    </w:p>
    <w:p w:rsidR="0001180C" w:rsidRPr="00F867D8" w:rsidRDefault="0001180C" w:rsidP="00824CD4">
      <w:pPr>
        <w:spacing w:before="60" w:after="60" w:line="276" w:lineRule="auto"/>
      </w:pPr>
      <w:r w:rsidRPr="00F867D8">
        <w:t>Ghi số lượng tương ứng.</w:t>
      </w:r>
    </w:p>
    <w:p w:rsidR="0001180C" w:rsidRPr="00F867D8" w:rsidRDefault="0001180C" w:rsidP="00824CD4">
      <w:pPr>
        <w:spacing w:before="60" w:after="60" w:line="276" w:lineRule="auto"/>
        <w:rPr>
          <w:b/>
        </w:rPr>
      </w:pPr>
      <w:r w:rsidRPr="00F867D8">
        <w:rPr>
          <w:b/>
        </w:rPr>
        <w:t>3) Nguồn số liệu</w:t>
      </w:r>
    </w:p>
    <w:p w:rsidR="0001180C" w:rsidRPr="00F867D8" w:rsidRDefault="0001180C" w:rsidP="00824CD4">
      <w:pPr>
        <w:spacing w:before="60" w:after="60" w:line="276" w:lineRule="auto"/>
        <w:rPr>
          <w:color w:val="000000"/>
        </w:rPr>
      </w:pPr>
      <w:r>
        <w:rPr>
          <w:color w:val="000000"/>
        </w:rPr>
        <w:t xml:space="preserve">Hồ sơ quản lý của </w:t>
      </w:r>
      <w:r w:rsidRPr="00F867D8">
        <w:rPr>
          <w:color w:val="000000"/>
        </w:rPr>
        <w:t xml:space="preserve">Vụ </w:t>
      </w:r>
      <w:r w:rsidRPr="00F867D8">
        <w:rPr>
          <w:rFonts w:eastAsia="Calibri"/>
          <w:color w:val="000000"/>
        </w:rPr>
        <w:t xml:space="preserve">Hợp tác quốc tế </w:t>
      </w:r>
      <w:r w:rsidRPr="00F867D8">
        <w:t>(Bộ KH&amp;CN).</w:t>
      </w:r>
    </w:p>
    <w:p w:rsidR="0001180C" w:rsidRPr="00F867D8" w:rsidRDefault="0001180C" w:rsidP="00824CD4">
      <w:pPr>
        <w:spacing w:before="60" w:after="60" w:line="276" w:lineRule="auto"/>
      </w:pPr>
      <w:r w:rsidRPr="00F867D8">
        <w:rPr>
          <w:color w:val="000000"/>
        </w:rPr>
        <w:t xml:space="preserve">Số liệu thống kê do </w:t>
      </w:r>
      <w:r>
        <w:rPr>
          <w:color w:val="000000"/>
        </w:rPr>
        <w:t>c</w:t>
      </w:r>
      <w:r w:rsidRPr="00F21E3E">
        <w:rPr>
          <w:color w:val="000000"/>
        </w:rPr>
        <w:t xml:space="preserve">ơ quan, đơn vị thuộc các Bộ, cơ quan ngang Bộ, cơ quan thuộc Chính phủ, Tòa án nhân dân tối cao, Viện kiểm sát nhân dân tối cao được giao nhiệm vụ thống kê </w:t>
      </w:r>
      <w:r>
        <w:rPr>
          <w:color w:val="000000"/>
        </w:rPr>
        <w:t>KH&amp;CN</w:t>
      </w:r>
      <w:r w:rsidRPr="00F867D8">
        <w:rPr>
          <w:color w:val="000000"/>
        </w:rPr>
        <w:t>; Sở KH&amp;CN các tỉnh, TP trực thuộc Trung ương tổng hợp.</w:t>
      </w:r>
    </w:p>
    <w:p w:rsidR="0001180C" w:rsidRDefault="0001180C" w:rsidP="00824CD4">
      <w:pPr>
        <w:spacing w:before="60" w:after="60"/>
      </w:pPr>
    </w:p>
    <w:p w:rsidR="0001180C" w:rsidRPr="00F867D8" w:rsidRDefault="0001180C" w:rsidP="00824CD4">
      <w:pPr>
        <w:outlineLvl w:val="0"/>
        <w:rPr>
          <w:b/>
        </w:rPr>
        <w:sectPr w:rsidR="0001180C" w:rsidRPr="00F867D8" w:rsidSect="00F83C00">
          <w:headerReference w:type="default" r:id="rId19"/>
          <w:pgSz w:w="11909" w:h="16834" w:code="9"/>
          <w:pgMar w:top="1134" w:right="1134" w:bottom="1134" w:left="1701" w:header="709" w:footer="709" w:gutter="0"/>
          <w:pgNumType w:start="22"/>
          <w:cols w:space="720"/>
          <w:titlePg/>
          <w:docGrid w:linePitch="360"/>
        </w:sectPr>
      </w:pPr>
    </w:p>
    <w:tbl>
      <w:tblPr>
        <w:tblW w:w="13466" w:type="dxa"/>
        <w:tblInd w:w="817" w:type="dxa"/>
        <w:tblLook w:val="04A0" w:firstRow="1" w:lastRow="0" w:firstColumn="1" w:lastColumn="0" w:noHBand="0" w:noVBand="1"/>
      </w:tblPr>
      <w:tblGrid>
        <w:gridCol w:w="4253"/>
        <w:gridCol w:w="5670"/>
        <w:gridCol w:w="3543"/>
      </w:tblGrid>
      <w:tr w:rsidR="0001180C" w:rsidRPr="00F867D8" w:rsidTr="00F83C00">
        <w:tc>
          <w:tcPr>
            <w:tcW w:w="4253" w:type="dxa"/>
            <w:shd w:val="clear" w:color="auto" w:fill="auto"/>
          </w:tcPr>
          <w:p w:rsidR="0001180C" w:rsidRPr="00F867D8" w:rsidRDefault="0001180C" w:rsidP="00F83C00">
            <w:pPr>
              <w:outlineLvl w:val="1"/>
              <w:rPr>
                <w:b/>
                <w:bCs/>
              </w:rPr>
            </w:pPr>
            <w:r w:rsidRPr="00F867D8">
              <w:rPr>
                <w:b/>
                <w:szCs w:val="26"/>
              </w:rPr>
              <w:lastRenderedPageBreak/>
              <w:t>Biểu 06/KHCN-CG</w:t>
            </w:r>
          </w:p>
          <w:p w:rsidR="0001180C" w:rsidRPr="005811E1"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F83C00">
            <w:r w:rsidRPr="00F867D8">
              <w:t>Ngày nhận báo cáo: Ngày 15/02 năm sau</w:t>
            </w:r>
          </w:p>
        </w:tc>
        <w:tc>
          <w:tcPr>
            <w:tcW w:w="5670" w:type="dxa"/>
            <w:shd w:val="clear" w:color="auto" w:fill="auto"/>
          </w:tcPr>
          <w:p w:rsidR="0001180C" w:rsidRPr="00F867D8" w:rsidRDefault="0001180C" w:rsidP="00F83C00">
            <w:pPr>
              <w:tabs>
                <w:tab w:val="left" w:pos="2350"/>
              </w:tabs>
              <w:jc w:val="center"/>
              <w:rPr>
                <w:b/>
              </w:rPr>
            </w:pPr>
            <w:r w:rsidRPr="00F867D8">
              <w:rPr>
                <w:b/>
              </w:rPr>
              <w:t>CHUYỂN GIAO CÔNG NGHỆ</w:t>
            </w:r>
          </w:p>
          <w:p w:rsidR="0001180C" w:rsidRPr="00F867D8" w:rsidRDefault="0001180C" w:rsidP="00F83C00">
            <w:pPr>
              <w:tabs>
                <w:tab w:val="left" w:pos="2350"/>
              </w:tabs>
              <w:jc w:val="center"/>
            </w:pPr>
            <w:r w:rsidRPr="00F867D8">
              <w:rPr>
                <w:sz w:val="26"/>
                <w:szCs w:val="26"/>
              </w:rPr>
              <w:t>(Từ ngày 01/01 đến ngày 31/12 năm …..)</w:t>
            </w:r>
          </w:p>
        </w:tc>
        <w:tc>
          <w:tcPr>
            <w:tcW w:w="3543"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Default="0001180C" w:rsidP="00F83C00">
            <w:pPr>
              <w:tabs>
                <w:tab w:val="left" w:pos="2350"/>
              </w:tabs>
            </w:pPr>
            <w:r w:rsidRPr="00F867D8">
              <w:t>Cục Thông tin KH&amp;CN quốc gia</w:t>
            </w:r>
          </w:p>
          <w:p w:rsidR="0001180C" w:rsidRPr="00F867D8" w:rsidRDefault="0001180C" w:rsidP="00F83C00">
            <w:pPr>
              <w:tabs>
                <w:tab w:val="left" w:pos="2350"/>
              </w:tabs>
            </w:pPr>
          </w:p>
        </w:tc>
      </w:tr>
    </w:tbl>
    <w:p w:rsidR="0001180C" w:rsidRPr="00F867D8" w:rsidRDefault="0001180C" w:rsidP="00824CD4">
      <w:pPr>
        <w:rPr>
          <w:vanish/>
        </w:rPr>
      </w:pPr>
    </w:p>
    <w:tbl>
      <w:tblPr>
        <w:tblW w:w="134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3"/>
        <w:gridCol w:w="1276"/>
        <w:gridCol w:w="1418"/>
        <w:gridCol w:w="2409"/>
      </w:tblGrid>
      <w:tr w:rsidR="0001180C" w:rsidRPr="00F867D8" w:rsidTr="00F83C00">
        <w:trPr>
          <w:trHeight w:val="340"/>
        </w:trPr>
        <w:tc>
          <w:tcPr>
            <w:tcW w:w="8363" w:type="dxa"/>
            <w:tcBorders>
              <w:top w:val="single" w:sz="4" w:space="0" w:color="auto"/>
            </w:tcBorders>
            <w:vAlign w:val="center"/>
          </w:tcPr>
          <w:p w:rsidR="0001180C" w:rsidRPr="00F867D8" w:rsidRDefault="0001180C" w:rsidP="00F83C00">
            <w:pPr>
              <w:spacing w:before="40" w:after="40" w:line="264" w:lineRule="auto"/>
              <w:rPr>
                <w:b/>
              </w:rPr>
            </w:pPr>
          </w:p>
        </w:tc>
        <w:tc>
          <w:tcPr>
            <w:tcW w:w="1276" w:type="dxa"/>
            <w:tcBorders>
              <w:top w:val="single" w:sz="4" w:space="0" w:color="auto"/>
            </w:tcBorders>
            <w:vAlign w:val="center"/>
          </w:tcPr>
          <w:p w:rsidR="0001180C" w:rsidRPr="00F867D8" w:rsidRDefault="0001180C" w:rsidP="00F83C00">
            <w:pPr>
              <w:spacing w:before="40" w:after="40" w:line="264" w:lineRule="auto"/>
              <w:jc w:val="center"/>
              <w:rPr>
                <w:b/>
              </w:rPr>
            </w:pPr>
            <w:r w:rsidRPr="00F867D8">
              <w:rPr>
                <w:b/>
              </w:rPr>
              <w:t>Mã số</w:t>
            </w:r>
          </w:p>
        </w:tc>
        <w:tc>
          <w:tcPr>
            <w:tcW w:w="1418" w:type="dxa"/>
            <w:tcBorders>
              <w:top w:val="single" w:sz="4" w:space="0" w:color="auto"/>
            </w:tcBorders>
            <w:vAlign w:val="center"/>
          </w:tcPr>
          <w:p w:rsidR="0001180C" w:rsidRPr="00F867D8" w:rsidRDefault="0001180C" w:rsidP="00F83C00">
            <w:pPr>
              <w:spacing w:before="40" w:after="40" w:line="264" w:lineRule="auto"/>
              <w:jc w:val="center"/>
              <w:rPr>
                <w:b/>
              </w:rPr>
            </w:pPr>
            <w:r w:rsidRPr="00F867D8">
              <w:rPr>
                <w:b/>
              </w:rPr>
              <w:t>Đơn vị tính</w:t>
            </w:r>
          </w:p>
        </w:tc>
        <w:tc>
          <w:tcPr>
            <w:tcW w:w="2409" w:type="dxa"/>
            <w:tcBorders>
              <w:top w:val="single" w:sz="4" w:space="0" w:color="auto"/>
            </w:tcBorders>
            <w:vAlign w:val="center"/>
          </w:tcPr>
          <w:p w:rsidR="0001180C" w:rsidRPr="00F867D8" w:rsidRDefault="0001180C" w:rsidP="00F83C00">
            <w:pPr>
              <w:spacing w:before="40" w:after="40" w:line="264" w:lineRule="auto"/>
              <w:jc w:val="center"/>
              <w:rPr>
                <w:b/>
              </w:rPr>
            </w:pPr>
            <w:r w:rsidRPr="00F867D8">
              <w:rPr>
                <w:b/>
              </w:rPr>
              <w:t>Tổng số</w:t>
            </w: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jc w:val="center"/>
            </w:pPr>
            <w:r w:rsidRPr="00F867D8">
              <w:t>A</w:t>
            </w:r>
          </w:p>
        </w:tc>
        <w:tc>
          <w:tcPr>
            <w:tcW w:w="1276" w:type="dxa"/>
            <w:vAlign w:val="center"/>
          </w:tcPr>
          <w:p w:rsidR="0001180C" w:rsidRPr="00F867D8" w:rsidRDefault="0001180C" w:rsidP="00F83C00">
            <w:pPr>
              <w:spacing w:before="40" w:after="40" w:line="264" w:lineRule="auto"/>
              <w:jc w:val="center"/>
            </w:pPr>
            <w:r w:rsidRPr="00F867D8">
              <w:t>B</w:t>
            </w:r>
          </w:p>
        </w:tc>
        <w:tc>
          <w:tcPr>
            <w:tcW w:w="1418" w:type="dxa"/>
            <w:vAlign w:val="center"/>
          </w:tcPr>
          <w:p w:rsidR="0001180C" w:rsidRPr="00F867D8" w:rsidRDefault="0001180C" w:rsidP="00F83C00">
            <w:pPr>
              <w:spacing w:before="40" w:after="40" w:line="264" w:lineRule="auto"/>
              <w:jc w:val="center"/>
            </w:pPr>
            <w:r w:rsidRPr="00F867D8">
              <w:t>C</w:t>
            </w:r>
          </w:p>
        </w:tc>
        <w:tc>
          <w:tcPr>
            <w:tcW w:w="2409" w:type="dxa"/>
            <w:vAlign w:val="center"/>
          </w:tcPr>
          <w:p w:rsidR="0001180C" w:rsidRPr="00F867D8" w:rsidRDefault="0001180C" w:rsidP="00F83C00">
            <w:pPr>
              <w:spacing w:before="40" w:after="40" w:line="264" w:lineRule="auto"/>
              <w:jc w:val="center"/>
            </w:pPr>
            <w:r w:rsidRPr="00F867D8">
              <w:t>1</w:t>
            </w: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rPr>
                <w:b/>
              </w:rPr>
              <w:t>1. Số hợp đồng chuyển giao công nghệ đã được đăng ký</w:t>
            </w:r>
          </w:p>
        </w:tc>
        <w:tc>
          <w:tcPr>
            <w:tcW w:w="1276" w:type="dxa"/>
            <w:vAlign w:val="center"/>
          </w:tcPr>
          <w:p w:rsidR="0001180C" w:rsidRPr="00F867D8" w:rsidRDefault="0001180C" w:rsidP="00F83C00">
            <w:pPr>
              <w:spacing w:before="40" w:after="40" w:line="264" w:lineRule="auto"/>
              <w:jc w:val="center"/>
            </w:pPr>
            <w:r w:rsidRPr="00F867D8">
              <w:t>01</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01180C" w:rsidRPr="00F867D8" w:rsidRDefault="0001180C" w:rsidP="00F83C00">
            <w:pPr>
              <w:spacing w:before="40" w:after="40" w:line="264" w:lineRule="auto"/>
              <w:rPr>
                <w:b/>
              </w:rPr>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rPr>
                <w:b/>
              </w:rPr>
              <w:t>2. Số hợp đồng chuyển giao công nghệ đã được cấp phép</w:t>
            </w:r>
          </w:p>
        </w:tc>
        <w:tc>
          <w:tcPr>
            <w:tcW w:w="1276" w:type="dxa"/>
            <w:vAlign w:val="center"/>
          </w:tcPr>
          <w:p w:rsidR="0001180C" w:rsidRPr="00F867D8" w:rsidRDefault="0001180C" w:rsidP="00F83C00">
            <w:pPr>
              <w:spacing w:before="40" w:after="40" w:line="264" w:lineRule="auto"/>
              <w:jc w:val="center"/>
            </w:pPr>
            <w:r w:rsidRPr="00F867D8">
              <w:t>02</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01180C" w:rsidRPr="00F867D8" w:rsidRDefault="0001180C" w:rsidP="00F83C00">
            <w:pPr>
              <w:spacing w:before="40" w:after="40" w:line="264" w:lineRule="auto"/>
              <w:rPr>
                <w:b/>
              </w:rPr>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rPr>
                <w:b/>
              </w:rPr>
              <w:t>3. Số hợp đồng chuyển giao công nghệ được thực hiện</w:t>
            </w:r>
          </w:p>
        </w:tc>
        <w:tc>
          <w:tcPr>
            <w:tcW w:w="1276" w:type="dxa"/>
            <w:vAlign w:val="center"/>
          </w:tcPr>
          <w:p w:rsidR="0001180C" w:rsidRPr="00F867D8" w:rsidRDefault="0001180C" w:rsidP="00F83C00">
            <w:pPr>
              <w:spacing w:before="40" w:after="40" w:line="264" w:lineRule="auto"/>
              <w:jc w:val="center"/>
            </w:pPr>
            <w:r w:rsidRPr="00F867D8">
              <w:t>03</w:t>
            </w:r>
          </w:p>
        </w:tc>
        <w:tc>
          <w:tcPr>
            <w:tcW w:w="1418" w:type="dxa"/>
            <w:vAlign w:val="center"/>
          </w:tcPr>
          <w:p w:rsidR="0001180C" w:rsidRPr="00F867D8" w:rsidRDefault="0001180C" w:rsidP="00F83C00">
            <w:pPr>
              <w:spacing w:before="40" w:after="40" w:line="264" w:lineRule="auto"/>
              <w:jc w:val="center"/>
              <w:rPr>
                <w:b/>
              </w:rPr>
            </w:pPr>
            <w:r w:rsidRPr="00F867D8">
              <w:rPr>
                <w:i/>
                <w:sz w:val="22"/>
                <w:szCs w:val="22"/>
              </w:rPr>
              <w:t>Hợp đồng</w:t>
            </w:r>
          </w:p>
        </w:tc>
        <w:tc>
          <w:tcPr>
            <w:tcW w:w="2409" w:type="dxa"/>
            <w:vAlign w:val="center"/>
          </w:tcPr>
          <w:p w:rsidR="0001180C" w:rsidRPr="00F867D8" w:rsidRDefault="0001180C" w:rsidP="00F83C00">
            <w:pPr>
              <w:spacing w:before="40" w:after="40" w:line="264" w:lineRule="auto"/>
              <w:rPr>
                <w:b/>
              </w:rPr>
            </w:pPr>
          </w:p>
        </w:tc>
      </w:tr>
      <w:tr w:rsidR="0001180C" w:rsidRPr="005D132C" w:rsidTr="00F83C00">
        <w:trPr>
          <w:trHeight w:val="340"/>
        </w:trPr>
        <w:tc>
          <w:tcPr>
            <w:tcW w:w="8363" w:type="dxa"/>
            <w:vAlign w:val="center"/>
          </w:tcPr>
          <w:p w:rsidR="0001180C" w:rsidRPr="00966557" w:rsidRDefault="0001180C" w:rsidP="00F83C00">
            <w:pPr>
              <w:spacing w:before="40" w:after="40" w:line="264" w:lineRule="auto"/>
              <w:rPr>
                <w:b/>
              </w:rPr>
            </w:pPr>
            <w:r w:rsidRPr="00966557">
              <w:rPr>
                <w:b/>
                <w:i/>
              </w:rPr>
              <w:t>3.1. Chia theo ngành kinh tế (*)</w:t>
            </w:r>
          </w:p>
        </w:tc>
        <w:tc>
          <w:tcPr>
            <w:tcW w:w="1276" w:type="dxa"/>
            <w:vAlign w:val="center"/>
          </w:tcPr>
          <w:p w:rsidR="0001180C" w:rsidRPr="005D132C" w:rsidRDefault="0001180C" w:rsidP="00F83C00">
            <w:pPr>
              <w:spacing w:before="40" w:after="40" w:line="264" w:lineRule="auto"/>
              <w:jc w:val="center"/>
              <w:rPr>
                <w:b/>
              </w:rPr>
            </w:pPr>
          </w:p>
        </w:tc>
        <w:tc>
          <w:tcPr>
            <w:tcW w:w="1418" w:type="dxa"/>
            <w:vAlign w:val="center"/>
          </w:tcPr>
          <w:p w:rsidR="0001180C" w:rsidRPr="005D132C" w:rsidRDefault="0001180C" w:rsidP="00F83C00">
            <w:pPr>
              <w:spacing w:before="40" w:after="40" w:line="264" w:lineRule="auto"/>
              <w:jc w:val="center"/>
              <w:rPr>
                <w:b/>
                <w:i/>
                <w:sz w:val="22"/>
                <w:szCs w:val="22"/>
              </w:rPr>
            </w:pPr>
          </w:p>
        </w:tc>
        <w:tc>
          <w:tcPr>
            <w:tcW w:w="2409" w:type="dxa"/>
            <w:vAlign w:val="center"/>
          </w:tcPr>
          <w:p w:rsidR="0001180C" w:rsidRPr="005D132C" w:rsidRDefault="0001180C" w:rsidP="00F83C00">
            <w:pPr>
              <w:spacing w:before="40" w:after="40" w:line="264" w:lineRule="auto"/>
              <w:rPr>
                <w:b/>
              </w:rPr>
            </w:pPr>
          </w:p>
        </w:tc>
      </w:tr>
      <w:tr w:rsidR="0001180C" w:rsidRPr="00F867D8" w:rsidTr="00F83C00">
        <w:trPr>
          <w:trHeight w:val="340"/>
        </w:trPr>
        <w:tc>
          <w:tcPr>
            <w:tcW w:w="8363" w:type="dxa"/>
            <w:vAlign w:val="center"/>
          </w:tcPr>
          <w:p w:rsidR="0001180C" w:rsidRPr="00966557" w:rsidRDefault="0001180C" w:rsidP="00F83C00">
            <w:pPr>
              <w:spacing w:before="40" w:after="40" w:line="264" w:lineRule="auto"/>
              <w:rPr>
                <w:b/>
              </w:rPr>
            </w:pPr>
            <w:r w:rsidRPr="00966557">
              <w:t>- ....</w:t>
            </w:r>
          </w:p>
        </w:tc>
        <w:tc>
          <w:tcPr>
            <w:tcW w:w="1276" w:type="dxa"/>
            <w:vAlign w:val="center"/>
          </w:tcPr>
          <w:p w:rsidR="0001180C" w:rsidRPr="00F867D8" w:rsidRDefault="0001180C" w:rsidP="00F83C00">
            <w:pPr>
              <w:spacing w:before="40" w:after="40" w:line="264" w:lineRule="auto"/>
              <w:jc w:val="center"/>
            </w:pPr>
            <w:r w:rsidRPr="00F867D8">
              <w:t>04</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F83C00">
            <w:pPr>
              <w:spacing w:before="40" w:after="40" w:line="264" w:lineRule="auto"/>
              <w:rPr>
                <w:b/>
              </w:rPr>
            </w:pPr>
            <w:r w:rsidRPr="00966557">
              <w:t>- ....</w:t>
            </w:r>
          </w:p>
        </w:tc>
        <w:tc>
          <w:tcPr>
            <w:tcW w:w="1276" w:type="dxa"/>
            <w:vAlign w:val="center"/>
          </w:tcPr>
          <w:p w:rsidR="0001180C" w:rsidRPr="00F867D8" w:rsidRDefault="0001180C" w:rsidP="00F83C00">
            <w:pPr>
              <w:spacing w:before="40" w:after="40" w:line="264" w:lineRule="auto"/>
              <w:jc w:val="center"/>
            </w:pPr>
            <w:r w:rsidRPr="00F867D8">
              <w:t>05</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F83C00">
            <w:pPr>
              <w:spacing w:before="40" w:after="40" w:line="264" w:lineRule="auto"/>
              <w:rPr>
                <w:b/>
                <w:i/>
              </w:rPr>
            </w:pPr>
            <w:r w:rsidRPr="00966557">
              <w:rPr>
                <w:b/>
                <w:i/>
              </w:rPr>
              <w:t xml:space="preserve">3.2. Chia theo loại hình kinh tế </w:t>
            </w:r>
          </w:p>
        </w:tc>
        <w:tc>
          <w:tcPr>
            <w:tcW w:w="1276" w:type="dxa"/>
            <w:vAlign w:val="center"/>
          </w:tcPr>
          <w:p w:rsidR="0001180C" w:rsidRPr="00F867D8" w:rsidRDefault="0001180C" w:rsidP="00F83C00">
            <w:pPr>
              <w:spacing w:before="40" w:after="40" w:line="264" w:lineRule="auto"/>
              <w:jc w:val="center"/>
            </w:pPr>
          </w:p>
        </w:tc>
        <w:tc>
          <w:tcPr>
            <w:tcW w:w="1418" w:type="dxa"/>
            <w:vAlign w:val="center"/>
          </w:tcPr>
          <w:p w:rsidR="0001180C" w:rsidRPr="00F867D8" w:rsidRDefault="0001180C" w:rsidP="00F83C00">
            <w:pPr>
              <w:spacing w:before="40" w:after="40" w:line="264" w:lineRule="auto"/>
              <w:jc w:val="center"/>
            </w:pP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lastRenderedPageBreak/>
              <w:t>Nhà nước</w:t>
            </w:r>
          </w:p>
        </w:tc>
        <w:tc>
          <w:tcPr>
            <w:tcW w:w="1276" w:type="dxa"/>
            <w:vAlign w:val="center"/>
          </w:tcPr>
          <w:p w:rsidR="0001180C" w:rsidRPr="00F867D8" w:rsidRDefault="0001180C" w:rsidP="00F83C00">
            <w:pPr>
              <w:spacing w:before="40" w:after="40" w:line="264" w:lineRule="auto"/>
              <w:jc w:val="center"/>
            </w:pPr>
            <w:r w:rsidRPr="00F867D8">
              <w:t>06</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Ngoài nhà nước</w:t>
            </w:r>
          </w:p>
        </w:tc>
        <w:tc>
          <w:tcPr>
            <w:tcW w:w="1276" w:type="dxa"/>
            <w:vAlign w:val="center"/>
          </w:tcPr>
          <w:p w:rsidR="0001180C" w:rsidRPr="00F867D8" w:rsidRDefault="0001180C" w:rsidP="00F83C00">
            <w:pPr>
              <w:spacing w:before="40" w:after="40" w:line="264" w:lineRule="auto"/>
              <w:jc w:val="center"/>
            </w:pPr>
            <w:r w:rsidRPr="00F867D8">
              <w:t>07</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Có vốn đầu tư nước ngoài</w:t>
            </w:r>
          </w:p>
        </w:tc>
        <w:tc>
          <w:tcPr>
            <w:tcW w:w="1276" w:type="dxa"/>
            <w:vAlign w:val="center"/>
          </w:tcPr>
          <w:p w:rsidR="0001180C" w:rsidRPr="00F867D8" w:rsidRDefault="0001180C" w:rsidP="00F83C00">
            <w:pPr>
              <w:spacing w:before="40" w:after="40" w:line="264" w:lineRule="auto"/>
              <w:jc w:val="center"/>
            </w:pPr>
            <w:r w:rsidRPr="00F867D8">
              <w:t>08</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F83C00">
            <w:pPr>
              <w:spacing w:before="40" w:after="40" w:line="264" w:lineRule="auto"/>
              <w:rPr>
                <w:b/>
                <w:i/>
              </w:rPr>
            </w:pPr>
            <w:r w:rsidRPr="00966557">
              <w:rPr>
                <w:b/>
                <w:i/>
              </w:rPr>
              <w:t>3.3. Chia theo hình thức chuyển giao</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Chuyển giao công nghệ độc lập</w:t>
            </w:r>
          </w:p>
        </w:tc>
        <w:tc>
          <w:tcPr>
            <w:tcW w:w="1276" w:type="dxa"/>
            <w:vAlign w:val="center"/>
          </w:tcPr>
          <w:p w:rsidR="0001180C" w:rsidRPr="00F867D8" w:rsidRDefault="0001180C" w:rsidP="00F83C00">
            <w:pPr>
              <w:spacing w:before="40" w:after="40" w:line="264" w:lineRule="auto"/>
              <w:jc w:val="center"/>
            </w:pPr>
            <w:r w:rsidRPr="00F867D8">
              <w:t>09</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Phần chuyển giao công nghệ trong dự án đầu tư</w:t>
            </w:r>
          </w:p>
        </w:tc>
        <w:tc>
          <w:tcPr>
            <w:tcW w:w="1276" w:type="dxa"/>
            <w:vAlign w:val="center"/>
          </w:tcPr>
          <w:p w:rsidR="0001180C" w:rsidRPr="00F867D8" w:rsidRDefault="0001180C" w:rsidP="00F83C00">
            <w:pPr>
              <w:spacing w:before="40" w:after="40" w:line="264" w:lineRule="auto"/>
              <w:jc w:val="center"/>
            </w:pPr>
            <w:r w:rsidRPr="00F867D8">
              <w:t>10</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Góp vốn bằng công nghệ/nhượng quyền thương mại/chuyển giao quyền đối với các đối tượng sở hữu trí tuệ/mua bán máy móc, thiết bị đi kèm đối tượng công nghệ chuyển giao</w:t>
            </w:r>
          </w:p>
        </w:tc>
        <w:tc>
          <w:tcPr>
            <w:tcW w:w="1276" w:type="dxa"/>
            <w:vAlign w:val="center"/>
          </w:tcPr>
          <w:p w:rsidR="0001180C" w:rsidRPr="00F867D8" w:rsidRDefault="0001180C" w:rsidP="00F83C00">
            <w:pPr>
              <w:spacing w:before="40" w:after="40" w:line="264" w:lineRule="auto"/>
              <w:jc w:val="center"/>
            </w:pPr>
            <w:r>
              <w:t>11</w:t>
            </w:r>
          </w:p>
        </w:tc>
        <w:tc>
          <w:tcPr>
            <w:tcW w:w="1418" w:type="dxa"/>
            <w:vAlign w:val="center"/>
          </w:tcPr>
          <w:p w:rsidR="0001180C" w:rsidRPr="00F867D8" w:rsidRDefault="0001180C" w:rsidP="00F83C00">
            <w:pPr>
              <w:spacing w:before="40" w:after="40" w:line="264" w:lineRule="auto"/>
              <w:jc w:val="center"/>
              <w:rPr>
                <w:i/>
                <w:sz w:val="22"/>
                <w:szCs w:val="22"/>
              </w:rPr>
            </w:pP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Hình thức khác</w:t>
            </w:r>
          </w:p>
        </w:tc>
        <w:tc>
          <w:tcPr>
            <w:tcW w:w="1276" w:type="dxa"/>
            <w:vAlign w:val="center"/>
          </w:tcPr>
          <w:p w:rsidR="0001180C" w:rsidRPr="00F867D8" w:rsidRDefault="0001180C" w:rsidP="00F83C00">
            <w:pPr>
              <w:spacing w:before="40" w:after="40" w:line="264" w:lineRule="auto"/>
              <w:jc w:val="center"/>
            </w:pPr>
            <w:r w:rsidRPr="00F867D8">
              <w:t>1</w:t>
            </w:r>
            <w:r>
              <w:t>2</w:t>
            </w:r>
          </w:p>
        </w:tc>
        <w:tc>
          <w:tcPr>
            <w:tcW w:w="1418" w:type="dxa"/>
            <w:vAlign w:val="center"/>
          </w:tcPr>
          <w:p w:rsidR="0001180C" w:rsidRPr="00F867D8" w:rsidRDefault="0001180C" w:rsidP="00F83C00">
            <w:pPr>
              <w:spacing w:before="40" w:after="40" w:line="264" w:lineRule="auto"/>
              <w:jc w:val="center"/>
            </w:pPr>
            <w:r w:rsidRPr="00F867D8">
              <w:rPr>
                <w:i/>
                <w:sz w:val="22"/>
                <w:szCs w:val="22"/>
              </w:rPr>
              <w:t>Hợp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rPr>
                <w:b/>
              </w:rPr>
              <w:t>4. Tổng giá trị hợp đồng chuyển giao công nghệ</w:t>
            </w:r>
          </w:p>
        </w:tc>
        <w:tc>
          <w:tcPr>
            <w:tcW w:w="1276" w:type="dxa"/>
            <w:vAlign w:val="center"/>
          </w:tcPr>
          <w:p w:rsidR="0001180C" w:rsidRPr="00F867D8" w:rsidRDefault="0001180C" w:rsidP="00F83C00">
            <w:pPr>
              <w:spacing w:before="40" w:after="40" w:line="264" w:lineRule="auto"/>
              <w:jc w:val="center"/>
            </w:pPr>
            <w:r>
              <w:t>13</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01180C" w:rsidRPr="00F867D8" w:rsidRDefault="0001180C" w:rsidP="00F83C00">
            <w:pPr>
              <w:spacing w:before="40" w:after="40" w:line="264" w:lineRule="auto"/>
              <w:rPr>
                <w:b/>
              </w:rPr>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4.1. Chia theo ngành kinh tế</w:t>
            </w:r>
          </w:p>
        </w:tc>
        <w:tc>
          <w:tcPr>
            <w:tcW w:w="1276" w:type="dxa"/>
            <w:vAlign w:val="center"/>
          </w:tcPr>
          <w:p w:rsidR="0001180C" w:rsidRPr="00F867D8" w:rsidRDefault="0001180C" w:rsidP="00F83C00">
            <w:pPr>
              <w:spacing w:before="40" w:after="40" w:line="264" w:lineRule="auto"/>
              <w:jc w:val="center"/>
            </w:pPr>
          </w:p>
        </w:tc>
        <w:tc>
          <w:tcPr>
            <w:tcW w:w="1418" w:type="dxa"/>
            <w:vAlign w:val="center"/>
          </w:tcPr>
          <w:p w:rsidR="0001180C" w:rsidRPr="00F867D8" w:rsidRDefault="0001180C" w:rsidP="00F83C00">
            <w:pPr>
              <w:spacing w:before="40" w:after="40" w:line="264" w:lineRule="auto"/>
              <w:jc w:val="center"/>
            </w:pP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t>- ....</w:t>
            </w:r>
          </w:p>
        </w:tc>
        <w:tc>
          <w:tcPr>
            <w:tcW w:w="1276" w:type="dxa"/>
            <w:vAlign w:val="center"/>
          </w:tcPr>
          <w:p w:rsidR="0001180C" w:rsidRPr="00F867D8" w:rsidRDefault="0001180C" w:rsidP="00F83C00">
            <w:pPr>
              <w:spacing w:before="40" w:after="40" w:line="264" w:lineRule="auto"/>
              <w:jc w:val="center"/>
            </w:pPr>
            <w:r>
              <w:t>14</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t>- ....</w:t>
            </w:r>
          </w:p>
        </w:tc>
        <w:tc>
          <w:tcPr>
            <w:tcW w:w="1276" w:type="dxa"/>
            <w:vAlign w:val="center"/>
          </w:tcPr>
          <w:p w:rsidR="0001180C" w:rsidRPr="00F867D8" w:rsidRDefault="0001180C" w:rsidP="00F83C00">
            <w:pPr>
              <w:spacing w:before="40" w:after="40" w:line="264" w:lineRule="auto"/>
              <w:jc w:val="center"/>
            </w:pPr>
            <w:r>
              <w:t>15</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4.2. Chia theo loại hình kinh tế</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Nhà nước</w:t>
            </w:r>
          </w:p>
        </w:tc>
        <w:tc>
          <w:tcPr>
            <w:tcW w:w="1276" w:type="dxa"/>
            <w:vAlign w:val="center"/>
          </w:tcPr>
          <w:p w:rsidR="0001180C" w:rsidRPr="00F867D8" w:rsidRDefault="0001180C" w:rsidP="00F83C00">
            <w:pPr>
              <w:spacing w:before="40" w:after="40" w:line="264" w:lineRule="auto"/>
              <w:jc w:val="center"/>
            </w:pPr>
            <w:r>
              <w:t>16</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lastRenderedPageBreak/>
              <w:t>Ngoài nhà nước</w:t>
            </w:r>
          </w:p>
        </w:tc>
        <w:tc>
          <w:tcPr>
            <w:tcW w:w="1276" w:type="dxa"/>
            <w:vAlign w:val="center"/>
          </w:tcPr>
          <w:p w:rsidR="0001180C" w:rsidRPr="00F867D8" w:rsidRDefault="0001180C" w:rsidP="00F83C00">
            <w:pPr>
              <w:spacing w:before="40" w:after="40" w:line="264" w:lineRule="auto"/>
              <w:jc w:val="center"/>
            </w:pPr>
            <w:r>
              <w:t>17</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Có vốn đầu tư nước ngoài</w:t>
            </w:r>
          </w:p>
        </w:tc>
        <w:tc>
          <w:tcPr>
            <w:tcW w:w="1276" w:type="dxa"/>
            <w:vAlign w:val="center"/>
          </w:tcPr>
          <w:p w:rsidR="0001180C" w:rsidRPr="00F867D8" w:rsidRDefault="0001180C" w:rsidP="00F83C00">
            <w:pPr>
              <w:spacing w:before="40" w:after="40" w:line="264" w:lineRule="auto"/>
              <w:jc w:val="center"/>
            </w:pPr>
            <w:r>
              <w:t>18</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4.3. Chia theo hình thức chuyển giao</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Chuyển giao công nghệ độc lập</w:t>
            </w:r>
          </w:p>
        </w:tc>
        <w:tc>
          <w:tcPr>
            <w:tcW w:w="1276" w:type="dxa"/>
            <w:vAlign w:val="center"/>
          </w:tcPr>
          <w:p w:rsidR="0001180C" w:rsidRPr="00F867D8" w:rsidRDefault="0001180C" w:rsidP="00F83C00">
            <w:pPr>
              <w:spacing w:before="40" w:after="40" w:line="264" w:lineRule="auto"/>
              <w:jc w:val="center"/>
            </w:pPr>
            <w:r>
              <w:t>19</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Phần chuyển giao công nghệ trong dự án đầu tư</w:t>
            </w:r>
          </w:p>
        </w:tc>
        <w:tc>
          <w:tcPr>
            <w:tcW w:w="1276" w:type="dxa"/>
            <w:vAlign w:val="center"/>
          </w:tcPr>
          <w:p w:rsidR="0001180C" w:rsidRPr="00F867D8" w:rsidRDefault="0001180C" w:rsidP="00F83C00">
            <w:pPr>
              <w:spacing w:before="40" w:after="40" w:line="264" w:lineRule="auto"/>
              <w:jc w:val="center"/>
            </w:pPr>
            <w:r>
              <w:t>20</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966557" w:rsidRDefault="0001180C" w:rsidP="0037426D">
            <w:pPr>
              <w:numPr>
                <w:ilvl w:val="0"/>
                <w:numId w:val="1"/>
              </w:numPr>
              <w:tabs>
                <w:tab w:val="left" w:pos="154"/>
              </w:tabs>
              <w:snapToGrid/>
              <w:spacing w:before="40" w:after="40" w:line="264" w:lineRule="auto"/>
              <w:ind w:left="0" w:firstLine="0"/>
            </w:pPr>
            <w:r w:rsidRPr="00966557">
              <w:t>Góp vốn bằng công nghệ/nhượng quyền thương mại/chuyển giao quyền đối với các đối tượng sở hữu trí tuệ/mua bán máy móc, thiết bị đi kèm đối tượng công nghệ chuyển giao</w:t>
            </w:r>
          </w:p>
        </w:tc>
        <w:tc>
          <w:tcPr>
            <w:tcW w:w="1276" w:type="dxa"/>
            <w:vAlign w:val="center"/>
          </w:tcPr>
          <w:p w:rsidR="0001180C" w:rsidRPr="00F867D8" w:rsidRDefault="0001180C" w:rsidP="00F83C00">
            <w:pPr>
              <w:spacing w:before="40" w:after="40" w:line="264" w:lineRule="auto"/>
              <w:jc w:val="center"/>
            </w:pPr>
            <w:r>
              <w:t>21</w:t>
            </w:r>
          </w:p>
        </w:tc>
        <w:tc>
          <w:tcPr>
            <w:tcW w:w="1418" w:type="dxa"/>
            <w:vAlign w:val="center"/>
          </w:tcPr>
          <w:p w:rsidR="0001180C" w:rsidRPr="00F867D8" w:rsidRDefault="0001180C" w:rsidP="00F83C00">
            <w:pPr>
              <w:spacing w:before="40" w:after="40" w:line="264" w:lineRule="auto"/>
              <w:jc w:val="center"/>
              <w:rPr>
                <w:i/>
                <w:sz w:val="22"/>
                <w:szCs w:val="22"/>
              </w:rPr>
            </w:pP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Hình thức khác</w:t>
            </w:r>
          </w:p>
        </w:tc>
        <w:tc>
          <w:tcPr>
            <w:tcW w:w="1276" w:type="dxa"/>
            <w:vAlign w:val="center"/>
          </w:tcPr>
          <w:p w:rsidR="0001180C" w:rsidRPr="00F867D8" w:rsidRDefault="0001180C" w:rsidP="00F83C00">
            <w:pPr>
              <w:spacing w:before="40" w:after="40" w:line="264" w:lineRule="auto"/>
              <w:jc w:val="center"/>
            </w:pPr>
            <w:r>
              <w:t>22</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4.4. Chia theo nguồn cấp kinh phí</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Nhà nước</w:t>
            </w:r>
          </w:p>
        </w:tc>
        <w:tc>
          <w:tcPr>
            <w:tcW w:w="1276" w:type="dxa"/>
            <w:vAlign w:val="center"/>
          </w:tcPr>
          <w:p w:rsidR="0001180C" w:rsidRPr="00F867D8" w:rsidRDefault="0001180C" w:rsidP="00F83C00">
            <w:pPr>
              <w:spacing w:before="40" w:after="40" w:line="264" w:lineRule="auto"/>
              <w:jc w:val="center"/>
            </w:pPr>
            <w:r>
              <w:t>23</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Ngoài nhà nước</w:t>
            </w:r>
          </w:p>
        </w:tc>
        <w:tc>
          <w:tcPr>
            <w:tcW w:w="1276" w:type="dxa"/>
            <w:vAlign w:val="center"/>
          </w:tcPr>
          <w:p w:rsidR="0001180C" w:rsidRPr="00F867D8" w:rsidRDefault="0001180C" w:rsidP="00F83C00">
            <w:pPr>
              <w:spacing w:before="40" w:after="40" w:line="264" w:lineRule="auto"/>
              <w:jc w:val="center"/>
            </w:pPr>
            <w:r>
              <w:t>24</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Có vốn đầu tư nước ngoài</w:t>
            </w:r>
          </w:p>
        </w:tc>
        <w:tc>
          <w:tcPr>
            <w:tcW w:w="1276" w:type="dxa"/>
            <w:vAlign w:val="center"/>
          </w:tcPr>
          <w:p w:rsidR="0001180C" w:rsidRPr="00F867D8" w:rsidRDefault="0001180C" w:rsidP="00F83C00">
            <w:pPr>
              <w:spacing w:before="40" w:after="40" w:line="264" w:lineRule="auto"/>
              <w:jc w:val="center"/>
            </w:pPr>
            <w:r>
              <w:t>25</w:t>
            </w:r>
          </w:p>
        </w:tc>
        <w:tc>
          <w:tcPr>
            <w:tcW w:w="1418" w:type="dxa"/>
            <w:vAlign w:val="center"/>
          </w:tcPr>
          <w:p w:rsidR="0001180C" w:rsidRPr="00F867D8" w:rsidRDefault="0001180C" w:rsidP="00F83C00">
            <w:pPr>
              <w:spacing w:before="40" w:after="40" w:line="264" w:lineRule="auto"/>
              <w:jc w:val="center"/>
            </w:pPr>
            <w:r w:rsidRPr="00F867D8">
              <w:rPr>
                <w:i/>
                <w:sz w:val="22"/>
                <w:szCs w:val="22"/>
              </w:rPr>
              <w:t>Triệu đồng</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pPr>
            <w:r w:rsidRPr="00F867D8">
              <w:rPr>
                <w:b/>
              </w:rPr>
              <w:t>5. Số dự án đầu tư được thẩm định công nghệ</w:t>
            </w:r>
          </w:p>
        </w:tc>
        <w:tc>
          <w:tcPr>
            <w:tcW w:w="1276" w:type="dxa"/>
            <w:vAlign w:val="center"/>
          </w:tcPr>
          <w:p w:rsidR="0001180C" w:rsidRPr="00F867D8" w:rsidRDefault="0001180C" w:rsidP="00F83C00">
            <w:pPr>
              <w:spacing w:before="40" w:after="40" w:line="264" w:lineRule="auto"/>
              <w:jc w:val="center"/>
            </w:pPr>
            <w:r>
              <w:t>26</w:t>
            </w:r>
          </w:p>
        </w:tc>
        <w:tc>
          <w:tcPr>
            <w:tcW w:w="1418" w:type="dxa"/>
            <w:vAlign w:val="center"/>
          </w:tcPr>
          <w:p w:rsidR="0001180C" w:rsidRPr="00F867D8" w:rsidRDefault="0001180C" w:rsidP="00F83C00">
            <w:pPr>
              <w:spacing w:before="40" w:after="40" w:line="264" w:lineRule="auto"/>
              <w:jc w:val="cente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5.1. Chia theo ngành kinh tế</w:t>
            </w:r>
          </w:p>
        </w:tc>
        <w:tc>
          <w:tcPr>
            <w:tcW w:w="1276" w:type="dxa"/>
            <w:vAlign w:val="center"/>
          </w:tcPr>
          <w:p w:rsidR="0001180C" w:rsidRPr="00F867D8" w:rsidRDefault="0001180C" w:rsidP="00F83C00">
            <w:pPr>
              <w:spacing w:before="40" w:after="40" w:line="264" w:lineRule="auto"/>
              <w:jc w:val="center"/>
            </w:pPr>
          </w:p>
        </w:tc>
        <w:tc>
          <w:tcPr>
            <w:tcW w:w="1418" w:type="dxa"/>
            <w:vAlign w:val="center"/>
          </w:tcPr>
          <w:p w:rsidR="0001180C" w:rsidRPr="00F867D8" w:rsidRDefault="0001180C" w:rsidP="00F83C00">
            <w:pPr>
              <w:spacing w:before="40" w:after="40" w:line="264" w:lineRule="auto"/>
              <w:jc w:val="center"/>
            </w:pP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t>- ....</w:t>
            </w:r>
          </w:p>
        </w:tc>
        <w:tc>
          <w:tcPr>
            <w:tcW w:w="1276" w:type="dxa"/>
            <w:vAlign w:val="center"/>
          </w:tcPr>
          <w:p w:rsidR="0001180C" w:rsidRPr="00F867D8" w:rsidRDefault="0001180C" w:rsidP="00F83C00">
            <w:pPr>
              <w:spacing w:before="40" w:after="40" w:line="264" w:lineRule="auto"/>
              <w:jc w:val="center"/>
            </w:pPr>
            <w:r>
              <w:t>27</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lastRenderedPageBreak/>
              <w:t>- ....</w:t>
            </w:r>
          </w:p>
        </w:tc>
        <w:tc>
          <w:tcPr>
            <w:tcW w:w="1276" w:type="dxa"/>
            <w:vAlign w:val="center"/>
          </w:tcPr>
          <w:p w:rsidR="0001180C" w:rsidRPr="00F867D8" w:rsidRDefault="0001180C" w:rsidP="00F83C00">
            <w:pPr>
              <w:spacing w:before="40" w:after="40" w:line="264" w:lineRule="auto"/>
              <w:jc w:val="center"/>
            </w:pPr>
            <w:r>
              <w:t>28</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5.2. Chia theo loại hình kinh tế</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Nhà nước</w:t>
            </w:r>
          </w:p>
        </w:tc>
        <w:tc>
          <w:tcPr>
            <w:tcW w:w="1276" w:type="dxa"/>
            <w:vAlign w:val="center"/>
          </w:tcPr>
          <w:p w:rsidR="0001180C" w:rsidRPr="00F867D8" w:rsidRDefault="0001180C" w:rsidP="00F83C00">
            <w:pPr>
              <w:spacing w:before="40" w:after="40" w:line="264" w:lineRule="auto"/>
              <w:jc w:val="center"/>
            </w:pPr>
            <w:r>
              <w:t>29</w:t>
            </w:r>
          </w:p>
        </w:tc>
        <w:tc>
          <w:tcPr>
            <w:tcW w:w="1418" w:type="dxa"/>
            <w:vAlign w:val="center"/>
          </w:tcPr>
          <w:p w:rsidR="0001180C" w:rsidRPr="00F867D8" w:rsidRDefault="0001180C" w:rsidP="00F83C00">
            <w:pPr>
              <w:spacing w:before="40" w:after="40" w:line="264" w:lineRule="auto"/>
              <w:jc w:val="cente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Ngoài nhà nước</w:t>
            </w:r>
          </w:p>
        </w:tc>
        <w:tc>
          <w:tcPr>
            <w:tcW w:w="1276" w:type="dxa"/>
            <w:vAlign w:val="center"/>
          </w:tcPr>
          <w:p w:rsidR="0001180C" w:rsidRPr="00F867D8" w:rsidRDefault="0001180C" w:rsidP="00F83C00">
            <w:pPr>
              <w:spacing w:before="40" w:after="40" w:line="264" w:lineRule="auto"/>
              <w:jc w:val="center"/>
            </w:pPr>
            <w:r>
              <w:t>30</w:t>
            </w:r>
          </w:p>
        </w:tc>
        <w:tc>
          <w:tcPr>
            <w:tcW w:w="1418" w:type="dxa"/>
            <w:vAlign w:val="center"/>
          </w:tcPr>
          <w:p w:rsidR="0001180C" w:rsidRPr="00F867D8" w:rsidRDefault="0001180C" w:rsidP="00F83C00">
            <w:pPr>
              <w:spacing w:before="40" w:after="40" w:line="264" w:lineRule="auto"/>
              <w:jc w:val="cente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37426D">
            <w:pPr>
              <w:numPr>
                <w:ilvl w:val="0"/>
                <w:numId w:val="1"/>
              </w:numPr>
              <w:tabs>
                <w:tab w:val="left" w:pos="154"/>
              </w:tabs>
              <w:snapToGrid/>
              <w:spacing w:before="40" w:after="40" w:line="264" w:lineRule="auto"/>
              <w:ind w:left="0" w:firstLine="0"/>
            </w:pPr>
            <w:r w:rsidRPr="00F867D8">
              <w:t>Có vốn đầu tư nước ngoài</w:t>
            </w:r>
          </w:p>
        </w:tc>
        <w:tc>
          <w:tcPr>
            <w:tcW w:w="1276" w:type="dxa"/>
            <w:vAlign w:val="center"/>
          </w:tcPr>
          <w:p w:rsidR="0001180C" w:rsidRPr="00F867D8" w:rsidRDefault="0001180C" w:rsidP="00F83C00">
            <w:pPr>
              <w:spacing w:before="40" w:after="40" w:line="264" w:lineRule="auto"/>
              <w:jc w:val="center"/>
            </w:pPr>
            <w:r>
              <w:t>31</w:t>
            </w:r>
          </w:p>
        </w:tc>
        <w:tc>
          <w:tcPr>
            <w:tcW w:w="1418" w:type="dxa"/>
            <w:vAlign w:val="center"/>
          </w:tcPr>
          <w:p w:rsidR="0001180C" w:rsidRPr="00F867D8" w:rsidRDefault="0001180C" w:rsidP="00F83C00">
            <w:pPr>
              <w:spacing w:before="40" w:after="40" w:line="264" w:lineRule="auto"/>
              <w:jc w:val="cente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i/>
              </w:rPr>
            </w:pPr>
            <w:r w:rsidRPr="00F867D8">
              <w:rPr>
                <w:b/>
                <w:i/>
              </w:rPr>
              <w:t>5.3. Chia theo nước đầu tư</w:t>
            </w:r>
          </w:p>
        </w:tc>
        <w:tc>
          <w:tcPr>
            <w:tcW w:w="1276" w:type="dxa"/>
            <w:vAlign w:val="center"/>
          </w:tcPr>
          <w:p w:rsidR="0001180C" w:rsidRPr="00F867D8" w:rsidRDefault="0001180C" w:rsidP="00F83C00">
            <w:pPr>
              <w:spacing w:before="40" w:after="40" w:line="264" w:lineRule="auto"/>
              <w:jc w:val="center"/>
              <w:rPr>
                <w:i/>
              </w:rPr>
            </w:pPr>
          </w:p>
        </w:tc>
        <w:tc>
          <w:tcPr>
            <w:tcW w:w="1418" w:type="dxa"/>
            <w:vAlign w:val="center"/>
          </w:tcPr>
          <w:p w:rsidR="0001180C" w:rsidRPr="00F867D8" w:rsidRDefault="0001180C" w:rsidP="00F83C00">
            <w:pPr>
              <w:spacing w:before="40" w:after="40" w:line="264" w:lineRule="auto"/>
              <w:jc w:val="center"/>
              <w:rPr>
                <w:i/>
              </w:rPr>
            </w:pPr>
          </w:p>
        </w:tc>
        <w:tc>
          <w:tcPr>
            <w:tcW w:w="2409" w:type="dxa"/>
            <w:vAlign w:val="center"/>
          </w:tcPr>
          <w:p w:rsidR="0001180C" w:rsidRPr="00F867D8" w:rsidRDefault="0001180C" w:rsidP="00F83C00">
            <w:pPr>
              <w:spacing w:before="40" w:after="40" w:line="264" w:lineRule="auto"/>
              <w:rPr>
                <w:i/>
              </w:rPr>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t>-</w:t>
            </w:r>
            <w:r>
              <w:t xml:space="preserve"> </w:t>
            </w:r>
            <w:r w:rsidRPr="00F867D8">
              <w:t>....</w:t>
            </w:r>
          </w:p>
        </w:tc>
        <w:tc>
          <w:tcPr>
            <w:tcW w:w="1276" w:type="dxa"/>
            <w:vAlign w:val="center"/>
          </w:tcPr>
          <w:p w:rsidR="0001180C" w:rsidRPr="00F867D8" w:rsidRDefault="0001180C" w:rsidP="00F83C00">
            <w:pPr>
              <w:spacing w:before="40" w:after="40" w:line="264" w:lineRule="auto"/>
              <w:jc w:val="center"/>
            </w:pPr>
            <w:r>
              <w:t>32</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rPr>
          <w:trHeight w:val="340"/>
        </w:trPr>
        <w:tc>
          <w:tcPr>
            <w:tcW w:w="8363" w:type="dxa"/>
            <w:vAlign w:val="center"/>
          </w:tcPr>
          <w:p w:rsidR="0001180C" w:rsidRPr="00F867D8" w:rsidRDefault="0001180C" w:rsidP="00F83C00">
            <w:pPr>
              <w:spacing w:before="40" w:after="40" w:line="264" w:lineRule="auto"/>
              <w:rPr>
                <w:b/>
              </w:rPr>
            </w:pPr>
            <w:r w:rsidRPr="00F867D8">
              <w:t>-</w:t>
            </w:r>
            <w:r>
              <w:t xml:space="preserve"> </w:t>
            </w:r>
            <w:r w:rsidRPr="00F867D8">
              <w:t>....</w:t>
            </w:r>
          </w:p>
        </w:tc>
        <w:tc>
          <w:tcPr>
            <w:tcW w:w="1276" w:type="dxa"/>
            <w:vAlign w:val="center"/>
          </w:tcPr>
          <w:p w:rsidR="0001180C" w:rsidRPr="00F867D8" w:rsidRDefault="0001180C" w:rsidP="00F83C00">
            <w:pPr>
              <w:spacing w:before="40" w:after="40" w:line="264" w:lineRule="auto"/>
              <w:jc w:val="center"/>
            </w:pPr>
            <w:r>
              <w:t>33</w:t>
            </w:r>
          </w:p>
        </w:tc>
        <w:tc>
          <w:tcPr>
            <w:tcW w:w="1418" w:type="dxa"/>
            <w:vAlign w:val="center"/>
          </w:tcPr>
          <w:p w:rsidR="0001180C" w:rsidRPr="00F867D8" w:rsidRDefault="0001180C" w:rsidP="00F83C00">
            <w:pPr>
              <w:spacing w:before="40" w:after="40" w:line="264" w:lineRule="auto"/>
              <w:jc w:val="center"/>
              <w:rPr>
                <w:i/>
                <w:sz w:val="22"/>
                <w:szCs w:val="22"/>
              </w:rPr>
            </w:pPr>
            <w:r w:rsidRPr="00F867D8">
              <w:rPr>
                <w:i/>
                <w:sz w:val="22"/>
                <w:szCs w:val="22"/>
              </w:rPr>
              <w:t>Dự án</w:t>
            </w:r>
          </w:p>
        </w:tc>
        <w:tc>
          <w:tcPr>
            <w:tcW w:w="2409" w:type="dxa"/>
            <w:vAlign w:val="center"/>
          </w:tcPr>
          <w:p w:rsidR="0001180C" w:rsidRPr="00F867D8" w:rsidRDefault="0001180C" w:rsidP="00F83C00">
            <w:pPr>
              <w:spacing w:before="40" w:after="40" w:line="264" w:lineRule="auto"/>
            </w:pPr>
          </w:p>
        </w:tc>
      </w:tr>
      <w:tr w:rsidR="0001180C" w:rsidRPr="00F867D8" w:rsidTr="00F83C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6" w:type="dxa"/>
            <w:gridSpan w:val="4"/>
          </w:tcPr>
          <w:p w:rsidR="0001180C" w:rsidRDefault="0001180C" w:rsidP="00F83C00">
            <w:pPr>
              <w:spacing w:before="40" w:after="40" w:line="264" w:lineRule="auto"/>
              <w:rPr>
                <w:rStyle w:val="Emphasis"/>
              </w:rPr>
            </w:pPr>
          </w:p>
          <w:p w:rsidR="0001180C" w:rsidRPr="00F867D8" w:rsidRDefault="0001180C" w:rsidP="00F83C00">
            <w:pPr>
              <w:spacing w:before="40" w:after="40" w:line="264" w:lineRule="auto"/>
              <w:rPr>
                <w:i/>
              </w:rPr>
            </w:pPr>
            <w:r w:rsidRPr="00F867D8">
              <w:rPr>
                <w:rStyle w:val="Emphasis"/>
              </w:rPr>
              <w:t>* Ghi theo cấp 1 của bảng Hệ thống ngành kinh tế Việt Nam theo Quyết định số 27/2018/QĐ-TTg về Hệ thống ngành kinh tế Việt Nam</w:t>
            </w:r>
          </w:p>
        </w:tc>
      </w:tr>
    </w:tbl>
    <w:p w:rsidR="0001180C" w:rsidRPr="00F867D8" w:rsidRDefault="0001180C" w:rsidP="00824CD4">
      <w:pPr>
        <w:rPr>
          <w:vanish/>
        </w:rPr>
      </w:pPr>
    </w:p>
    <w:tbl>
      <w:tblPr>
        <w:tblpPr w:leftFromText="180" w:rightFromText="180" w:vertAnchor="text" w:horzAnchor="margin" w:tblpY="128"/>
        <w:tblW w:w="5000" w:type="pct"/>
        <w:tblLayout w:type="fixed"/>
        <w:tblLook w:val="01E0" w:firstRow="1" w:lastRow="1" w:firstColumn="1" w:lastColumn="1" w:noHBand="0" w:noVBand="0"/>
      </w:tblPr>
      <w:tblGrid>
        <w:gridCol w:w="4429"/>
        <w:gridCol w:w="5675"/>
        <w:gridCol w:w="4111"/>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Default="0001180C" w:rsidP="00824CD4"/>
    <w:p w:rsidR="0001180C" w:rsidRDefault="0001180C" w:rsidP="00824CD4">
      <w:pPr>
        <w:rPr>
          <w:vanish/>
        </w:rPr>
        <w:sectPr w:rsidR="0001180C" w:rsidSect="00F83C00">
          <w:pgSz w:w="16834" w:h="11909" w:orient="landscape" w:code="9"/>
          <w:pgMar w:top="1134" w:right="1134" w:bottom="1134" w:left="1701" w:header="709" w:footer="709" w:gutter="0"/>
          <w:cols w:space="720"/>
          <w:titlePg/>
          <w:docGrid w:linePitch="360"/>
        </w:sectPr>
      </w:pPr>
    </w:p>
    <w:p w:rsidR="0001180C" w:rsidRPr="00F867D8" w:rsidRDefault="0001180C" w:rsidP="00824CD4">
      <w:pPr>
        <w:rPr>
          <w:vanish/>
        </w:rPr>
      </w:pPr>
    </w:p>
    <w:p w:rsidR="0001180C" w:rsidRPr="00F867D8" w:rsidRDefault="0001180C" w:rsidP="00824CD4">
      <w:pPr>
        <w:spacing w:before="60" w:after="60" w:line="288" w:lineRule="auto"/>
        <w:jc w:val="center"/>
        <w:rPr>
          <w:b/>
          <w:szCs w:val="26"/>
        </w:rPr>
      </w:pPr>
      <w:r w:rsidRPr="00F867D8">
        <w:rPr>
          <w:b/>
          <w:sz w:val="26"/>
          <w:szCs w:val="26"/>
        </w:rPr>
        <w:t xml:space="preserve">HƯỚNG DẪN ĐIỀN BIỂU 06/KHCN-CG </w:t>
      </w:r>
    </w:p>
    <w:p w:rsidR="0001180C" w:rsidRPr="00F867D8" w:rsidRDefault="0001180C" w:rsidP="00824CD4">
      <w:pPr>
        <w:spacing w:before="60" w:after="60" w:line="288" w:lineRule="auto"/>
        <w:jc w:val="center"/>
        <w:rPr>
          <w:b/>
          <w:sz w:val="26"/>
          <w:szCs w:val="26"/>
        </w:rPr>
      </w:pPr>
      <w:r w:rsidRPr="00F867D8">
        <w:rPr>
          <w:b/>
          <w:sz w:val="26"/>
          <w:szCs w:val="26"/>
        </w:rPr>
        <w:t>CHUYỂN GIAO CÔNG NGHỆ</w:t>
      </w:r>
    </w:p>
    <w:p w:rsidR="0001180C" w:rsidRPr="00F867D8" w:rsidRDefault="0001180C" w:rsidP="00824CD4">
      <w:pPr>
        <w:spacing w:before="60" w:after="60" w:line="288" w:lineRule="auto"/>
        <w:jc w:val="center"/>
        <w:rPr>
          <w:b/>
          <w:sz w:val="16"/>
        </w:rPr>
      </w:pPr>
    </w:p>
    <w:p w:rsidR="0001180C" w:rsidRPr="00F867D8" w:rsidRDefault="0001180C" w:rsidP="00824CD4">
      <w:pPr>
        <w:spacing w:before="60" w:after="60" w:line="288" w:lineRule="auto"/>
        <w:rPr>
          <w:b/>
        </w:rPr>
      </w:pPr>
      <w:r w:rsidRPr="00F867D8">
        <w:rPr>
          <w:b/>
        </w:rPr>
        <w:t xml:space="preserve">1. Khái niệm, phương pháp tính </w:t>
      </w:r>
    </w:p>
    <w:p w:rsidR="0001180C" w:rsidRPr="00F867D8" w:rsidRDefault="0001180C" w:rsidP="00824CD4">
      <w:pPr>
        <w:spacing w:before="60" w:after="60" w:line="288" w:lineRule="auto"/>
      </w:pPr>
      <w:r w:rsidRPr="00F867D8">
        <w:rPr>
          <w:i/>
        </w:rPr>
        <w:t xml:space="preserve">Đăng ký chuyển giao công nghệ </w:t>
      </w:r>
      <w:r w:rsidRPr="00F867D8">
        <w:t xml:space="preserve">là việc đăng ký với cơ quan quản lý nhà nước về KH&amp;CN đối với Hợp đồng chuyển giao công nghệ độc lập hoặc phần chuyển giao công nghệ của dự án đầu tư, góp vốn bằng công nghệ, nhượng quyền thương mại, chuyển giao quyền sở hữu trí tuệ, mua, bán máy móc, thiết bị kèm với đối tượng công nghệ chuyển giao hoặc chuyển giao công nghệ bằng hình thức khác theo quy định của pháp luật trong các trường hợp sau: </w:t>
      </w:r>
    </w:p>
    <w:p w:rsidR="0001180C" w:rsidRPr="00F867D8" w:rsidRDefault="0001180C" w:rsidP="00824CD4">
      <w:pPr>
        <w:spacing w:before="60" w:after="60" w:line="288" w:lineRule="auto"/>
      </w:pPr>
      <w:r w:rsidRPr="00F867D8">
        <w:t>- Chuyển giao công nghệ từ nước ngoài vào Việt Nam;</w:t>
      </w:r>
    </w:p>
    <w:p w:rsidR="0001180C" w:rsidRPr="00F867D8" w:rsidRDefault="0001180C" w:rsidP="00824CD4">
      <w:pPr>
        <w:spacing w:before="60" w:after="60" w:line="288" w:lineRule="auto"/>
      </w:pPr>
      <w:r w:rsidRPr="00F867D8">
        <w:t>- Chuyển giao công nghệ từ Việt Nam ra nước ngoài;</w:t>
      </w:r>
    </w:p>
    <w:p w:rsidR="0001180C" w:rsidRPr="00F867D8" w:rsidRDefault="0001180C" w:rsidP="00824CD4">
      <w:pPr>
        <w:spacing w:before="60" w:after="60" w:line="288" w:lineRule="auto"/>
      </w:pPr>
      <w:r w:rsidRPr="00F867D8">
        <w:t>- Chuyển giao công nghệ trong nước có sử dụng vốn nhà nước hoặc ngân sách nhà nước, trừ trường hợp đã được cấp Giấy chứng nhận đăng ký kết quả thực hiện nhiệm vụ KH&amp;CN.</w:t>
      </w:r>
    </w:p>
    <w:p w:rsidR="0001180C" w:rsidRPr="000E1528" w:rsidRDefault="0001180C" w:rsidP="00824CD4">
      <w:pPr>
        <w:spacing w:before="40" w:after="40" w:line="264" w:lineRule="auto"/>
        <w:rPr>
          <w:strike/>
          <w:szCs w:val="26"/>
          <w:lang w:val="pl-PL"/>
        </w:rPr>
      </w:pPr>
      <w:r w:rsidRPr="000E1528">
        <w:rPr>
          <w:i/>
          <w:szCs w:val="26"/>
          <w:lang w:val="pl-PL"/>
        </w:rPr>
        <w:t>Số hợp đồng chuyển giao công nghệ được thực hiện</w:t>
      </w:r>
      <w:r w:rsidRPr="000E1528">
        <w:rPr>
          <w:szCs w:val="26"/>
          <w:lang w:val="pl-PL"/>
        </w:rPr>
        <w:t xml:space="preserve"> là số hợp đồng được đăng ký hoặc cấp phép với cơ quan quản lý nhà nước về KH&amp;CN và đã được triển khai trong thực tế.</w:t>
      </w:r>
    </w:p>
    <w:p w:rsidR="0001180C" w:rsidRPr="008565A5" w:rsidRDefault="0001180C" w:rsidP="00824CD4">
      <w:pPr>
        <w:spacing w:before="60" w:after="60" w:line="288" w:lineRule="auto"/>
        <w:rPr>
          <w:lang w:val="pl-PL"/>
        </w:rPr>
      </w:pPr>
      <w:r w:rsidRPr="008565A5">
        <w:rPr>
          <w:i/>
          <w:lang w:val="pl-PL"/>
        </w:rPr>
        <w:t>Tổng giá trị hợp đồng</w:t>
      </w:r>
      <w:r w:rsidRPr="008565A5">
        <w:rPr>
          <w:lang w:val="pl-PL"/>
        </w:rPr>
        <w:t xml:space="preserve"> c</w:t>
      </w:r>
      <w:r w:rsidRPr="008565A5">
        <w:rPr>
          <w:i/>
          <w:lang w:val="pl-PL"/>
        </w:rPr>
        <w:t>huyển giao công nghệ</w:t>
      </w:r>
      <w:r w:rsidRPr="008565A5">
        <w:rPr>
          <w:b/>
          <w:lang w:val="pl-PL"/>
        </w:rPr>
        <w:t xml:space="preserve"> </w:t>
      </w:r>
      <w:r w:rsidRPr="008565A5">
        <w:rPr>
          <w:lang w:val="pl-PL"/>
        </w:rPr>
        <w:t>là tổng số tiền được ghi trong các hợp đồng chuyển giao công nghệ</w:t>
      </w:r>
      <w:r w:rsidRPr="008565A5" w:rsidDel="00F77E99">
        <w:rPr>
          <w:lang w:val="pl-PL"/>
        </w:rPr>
        <w:t xml:space="preserve"> </w:t>
      </w:r>
    </w:p>
    <w:p w:rsidR="0001180C" w:rsidRPr="008565A5" w:rsidRDefault="0001180C" w:rsidP="00824CD4">
      <w:pPr>
        <w:spacing w:before="60" w:after="60" w:line="288" w:lineRule="auto"/>
        <w:rPr>
          <w:lang w:val="pl-PL"/>
        </w:rPr>
      </w:pPr>
      <w:r w:rsidRPr="008565A5">
        <w:rPr>
          <w:i/>
          <w:lang w:val="pl-PL"/>
        </w:rPr>
        <w:t>Dự án đầu tư</w:t>
      </w:r>
      <w:r w:rsidRPr="008565A5">
        <w:rPr>
          <w:lang w:val="pl-PL"/>
        </w:rPr>
        <w:t xml:space="preserve"> là tập hợp các đề xuất bỏ vốn trung và dài hạn để tiến hành các hoạt động đầu tư trên địa bàn cụ thể, trong khoảng thời gian xác định.</w:t>
      </w:r>
    </w:p>
    <w:p w:rsidR="0001180C" w:rsidRPr="008565A5" w:rsidRDefault="0001180C" w:rsidP="00824CD4">
      <w:pPr>
        <w:spacing w:before="60" w:after="60" w:line="288" w:lineRule="auto"/>
        <w:rPr>
          <w:i/>
          <w:lang w:val="pl-PL"/>
        </w:rPr>
      </w:pPr>
      <w:r w:rsidRPr="008565A5">
        <w:rPr>
          <w:i/>
          <w:lang w:val="pl-PL"/>
        </w:rPr>
        <w:t>Thẩm định công nghệ các dự án đầu tư</w:t>
      </w:r>
      <w:r w:rsidRPr="008565A5">
        <w:rPr>
          <w:lang w:val="pl-PL"/>
        </w:rPr>
        <w:t xml:space="preserve"> là quá trình xem xét, đánh giá sự phù hợp của công nghệ đã nêu trong dự án so với mục tiêu và nội dung của dự án đầu tư trên cơ sở các chủ trương, chính sách, quy hoạch của Nhà nước tại thời điểm thẩm định dự án. </w:t>
      </w:r>
      <w:r w:rsidRPr="008565A5">
        <w:rPr>
          <w:i/>
          <w:lang w:val="pl-PL"/>
        </w:rPr>
        <w:t>Thẩm định công nghệ dự án đầu tư bao gồm:</w:t>
      </w:r>
    </w:p>
    <w:p w:rsidR="0001180C" w:rsidRPr="008565A5" w:rsidRDefault="0001180C" w:rsidP="00824CD4">
      <w:pPr>
        <w:spacing w:before="60" w:after="60" w:line="288" w:lineRule="auto"/>
        <w:rPr>
          <w:i/>
          <w:lang w:val="pl-PL"/>
        </w:rPr>
      </w:pPr>
      <w:r w:rsidRPr="008565A5">
        <w:rPr>
          <w:i/>
          <w:lang w:val="pl-PL"/>
        </w:rPr>
        <w:t>a) Trong giai đoạn quyết định chủ trương đầu tư:</w:t>
      </w:r>
    </w:p>
    <w:p w:rsidR="0001180C" w:rsidRPr="008565A5" w:rsidRDefault="0001180C" w:rsidP="00824CD4">
      <w:pPr>
        <w:shd w:val="clear" w:color="auto" w:fill="FFFFFF"/>
        <w:spacing w:before="60" w:after="60" w:line="288" w:lineRule="auto"/>
        <w:rPr>
          <w:lang w:val="pl-PL"/>
        </w:rPr>
      </w:pPr>
      <w:r w:rsidRPr="008565A5">
        <w:rPr>
          <w:lang w:val="pl-PL"/>
        </w:rPr>
        <w:t>(i) Dự án đầu tư sử dụng vốn đầu tư công thực hiện theo quy định của pháp luật về đầu tư công;</w:t>
      </w:r>
    </w:p>
    <w:p w:rsidR="0001180C" w:rsidRPr="008565A5" w:rsidRDefault="0001180C" w:rsidP="00824CD4">
      <w:pPr>
        <w:shd w:val="clear" w:color="auto" w:fill="FFFFFF"/>
        <w:spacing w:before="60" w:after="60" w:line="288" w:lineRule="auto"/>
        <w:rPr>
          <w:lang w:val="pl-PL"/>
        </w:rPr>
      </w:pPr>
      <w:r w:rsidRPr="008565A5">
        <w:rPr>
          <w:lang w:val="pl-PL"/>
        </w:rPr>
        <w:t>(ii) Dự án đầu tư sử dụng công nghệ hạn chế chuyển giao;</w:t>
      </w:r>
    </w:p>
    <w:p w:rsidR="0001180C" w:rsidRPr="008565A5" w:rsidRDefault="0001180C" w:rsidP="00824CD4">
      <w:pPr>
        <w:shd w:val="clear" w:color="auto" w:fill="FFFFFF"/>
        <w:spacing w:before="60" w:after="60" w:line="288" w:lineRule="auto"/>
        <w:rPr>
          <w:lang w:val="pl-PL"/>
        </w:rPr>
      </w:pPr>
      <w:r w:rsidRPr="008565A5">
        <w:rPr>
          <w:lang w:val="pl-PL"/>
        </w:rPr>
        <w:t>(iii) Dự án đầu tư có nguy cơ tác động xấu đến môi trường theo quy định của pháp luật về bảo vệ môi trường.</w:t>
      </w:r>
    </w:p>
    <w:p w:rsidR="0001180C" w:rsidRPr="008565A5" w:rsidRDefault="0001180C" w:rsidP="00824CD4">
      <w:pPr>
        <w:shd w:val="clear" w:color="auto" w:fill="FFFFFF"/>
        <w:spacing w:before="60" w:after="60" w:line="288" w:lineRule="auto"/>
        <w:rPr>
          <w:i/>
          <w:lang w:val="pl-PL"/>
        </w:rPr>
      </w:pPr>
      <w:r w:rsidRPr="008565A5">
        <w:rPr>
          <w:i/>
          <w:lang w:val="pl-PL"/>
        </w:rPr>
        <w:t>b) Trong giai đoạn quyết định đầu tư:</w:t>
      </w:r>
    </w:p>
    <w:p w:rsidR="0001180C" w:rsidRPr="008565A5" w:rsidRDefault="0001180C" w:rsidP="00824CD4">
      <w:pPr>
        <w:shd w:val="clear" w:color="auto" w:fill="FFFFFF"/>
        <w:spacing w:before="60" w:after="60" w:line="288" w:lineRule="auto"/>
        <w:rPr>
          <w:lang w:val="pl-PL"/>
        </w:rPr>
      </w:pPr>
      <w:r w:rsidRPr="008565A5">
        <w:rPr>
          <w:lang w:val="pl-PL"/>
        </w:rPr>
        <w:lastRenderedPageBreak/>
        <w:t>(i) Dự án đầu tư xây dựng sử dụng công nghệ hạn chế chuyển giao hoặc dự án đầu tư xây dựng có nguy cơ tác động xấu đến môi trường theo quy định của pháp luật về bảo vệ môi trường;</w:t>
      </w:r>
    </w:p>
    <w:p w:rsidR="0001180C" w:rsidRPr="008565A5" w:rsidRDefault="0001180C" w:rsidP="00824CD4">
      <w:pPr>
        <w:shd w:val="clear" w:color="auto" w:fill="FFFFFF"/>
        <w:spacing w:before="60" w:after="60" w:line="288" w:lineRule="auto"/>
        <w:rPr>
          <w:lang w:val="pl-PL"/>
        </w:rPr>
      </w:pPr>
      <w:r w:rsidRPr="008565A5">
        <w:rPr>
          <w:lang w:val="pl-PL"/>
        </w:rPr>
        <w:t>(ii) Dự án đầu tư xây theo quy định của pháp luật về xây dựng;</w:t>
      </w:r>
    </w:p>
    <w:p w:rsidR="0001180C" w:rsidRPr="008565A5" w:rsidRDefault="0001180C" w:rsidP="00824CD4">
      <w:pPr>
        <w:spacing w:before="60" w:after="60" w:line="288" w:lineRule="auto"/>
        <w:rPr>
          <w:lang w:val="pl-PL"/>
        </w:rPr>
      </w:pPr>
      <w:r w:rsidRPr="008565A5">
        <w:rPr>
          <w:lang w:val="pl-PL"/>
        </w:rPr>
        <w:t>(iii) Dự án đầu tư sử dụng vốn đầu tư công theo quy định của pháp luật về đầu tư công.</w:t>
      </w:r>
    </w:p>
    <w:p w:rsidR="0001180C" w:rsidRPr="008565A5" w:rsidRDefault="0001180C" w:rsidP="00824CD4">
      <w:pPr>
        <w:spacing w:before="60" w:after="60" w:line="288" w:lineRule="auto"/>
        <w:rPr>
          <w:b/>
          <w:lang w:val="pl-PL"/>
        </w:rPr>
      </w:pPr>
      <w:r w:rsidRPr="008565A5">
        <w:rPr>
          <w:b/>
          <w:lang w:val="pl-PL"/>
        </w:rPr>
        <w:t>2. Cách ghi biểu</w:t>
      </w:r>
    </w:p>
    <w:p w:rsidR="0001180C" w:rsidRPr="008565A5" w:rsidRDefault="0001180C" w:rsidP="00824CD4">
      <w:pPr>
        <w:tabs>
          <w:tab w:val="left" w:pos="1062"/>
        </w:tabs>
        <w:spacing w:before="60" w:after="60" w:line="288" w:lineRule="auto"/>
        <w:rPr>
          <w:lang w:val="pl-PL"/>
        </w:rPr>
      </w:pPr>
      <w:r w:rsidRPr="008565A5">
        <w:rPr>
          <w:lang w:val="pl-PL"/>
        </w:rPr>
        <w:t>Cột 1: Ghi số lượng tương ứng với các dòng tại cột A.</w:t>
      </w:r>
    </w:p>
    <w:p w:rsidR="0001180C" w:rsidRPr="008565A5" w:rsidRDefault="0001180C" w:rsidP="00824CD4">
      <w:pPr>
        <w:tabs>
          <w:tab w:val="left" w:pos="1062"/>
        </w:tabs>
        <w:spacing w:before="60" w:after="60" w:line="288" w:lineRule="auto"/>
        <w:rPr>
          <w:b/>
          <w:lang w:val="pl-PL"/>
        </w:rPr>
      </w:pPr>
      <w:r w:rsidRPr="008565A5">
        <w:rPr>
          <w:b/>
          <w:lang w:val="pl-PL"/>
        </w:rPr>
        <w:t>* Số hợp đồng chuyển giao công nghệ được thực hiện:</w:t>
      </w:r>
    </w:p>
    <w:p w:rsidR="0001180C" w:rsidRPr="008565A5" w:rsidRDefault="0001180C" w:rsidP="00824CD4">
      <w:pPr>
        <w:spacing w:before="60" w:after="60" w:line="288" w:lineRule="auto"/>
        <w:rPr>
          <w:lang w:val="pl-PL"/>
        </w:rPr>
      </w:pPr>
      <w:r w:rsidRPr="008565A5">
        <w:rPr>
          <w:b/>
          <w:i/>
          <w:lang w:val="pl-PL"/>
        </w:rPr>
        <w:t>- Chia theo ngành kinh tế:</w:t>
      </w:r>
      <w:r w:rsidRPr="008565A5">
        <w:rPr>
          <w:lang w:val="pl-PL"/>
        </w:rPr>
        <w:t xml:space="preserve"> Chỉ cần tính đến cấp 1 của bảng </w:t>
      </w:r>
      <w:r w:rsidRPr="008565A5">
        <w:rPr>
          <w:bCs/>
          <w:lang w:val="pl-PL"/>
        </w:rPr>
        <w:t xml:space="preserve">Hệ thống ngành kinh tế Việt Nam </w:t>
      </w:r>
      <w:r w:rsidRPr="008565A5">
        <w:rPr>
          <w:i/>
          <w:iCs/>
          <w:lang w:val="pl-PL"/>
        </w:rPr>
        <w:t xml:space="preserve">(Ban hành kèm theo Quyết định số 27/2018/QĐ-TTg ngày 06/7/2018 của Thủ tướng Chính phủ), </w:t>
      </w:r>
      <w:r w:rsidRPr="008565A5">
        <w:rPr>
          <w:lang w:val="pl-PL"/>
        </w:rPr>
        <w:t>như sau: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3"/>
        <w:gridCol w:w="8079"/>
      </w:tblGrid>
      <w:tr w:rsidR="0001180C" w:rsidRPr="00F867D8" w:rsidTr="00F83C00">
        <w:trPr>
          <w:trHeight w:val="284"/>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b/>
                <w:bCs/>
                <w:sz w:val="22"/>
                <w:szCs w:val="22"/>
              </w:rPr>
              <w:t>Cấp 1</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b/>
                <w:bCs/>
                <w:sz w:val="22"/>
                <w:szCs w:val="22"/>
              </w:rPr>
              <w:t>Tên ngành</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A</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sz w:val="22"/>
                <w:szCs w:val="22"/>
              </w:rPr>
            </w:pPr>
            <w:r w:rsidRPr="00F867D8">
              <w:rPr>
                <w:bCs/>
                <w:sz w:val="22"/>
                <w:szCs w:val="22"/>
              </w:rPr>
              <w:t>NÔNG NGHIỆP,  LÂM NGHIỆP VÀ THUỶ SẢN</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B</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KHAI KHOÁNG</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C</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CÔNG NGHIỆP CHẾ BIẾN, CHẾ TẠO</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D</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SẢN XUẤT VÀ PHÂN PHỐI ĐIỆN, KHÍ ĐỐT, NƯỚC NÓNG, HƠI NƯỚC VÀ ĐIỀU HOÀ KHÔNG KHÍ</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E</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CUNG CẤP NƯỚC; HOẠT ĐỘNG QUẢN LÝ VÀ XỬ LÝ RÁC THẢI, NƯỚC THẢI</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F</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XÂY DỰNG</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G</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BÁN BUÔN VÀ BÁN LẺ; SỬA CHỮA Ô TÔ, MÔ TÔ, XE MÁY VÀ XE CÓ ĐỘNG CƠ KHÁC</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H</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VẬN TẢI KHO BÃI</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I</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DỊCH VỤ LƯU TRÚ VÀ ĂN UỐNG</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J</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THÔNG TIN VÀ TRUYỀN THÔNG </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K</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TÀI CHÍNH, NGÂN HÀNG VÀ BẢO HIỂM</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L</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KINH DOANH BẤT ĐỘNG SẢN</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M</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CHUYÊN MÔN, KHOA HỌC VÀ CÔNG NGHỆ</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N</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HÀNH CHÍNH VÀ DỊCH VỤ HỖ TRỢ</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O</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CỦA ĐẢNG CỘNG SẢN, TỔ CHỨC CHÍNH TRỊ - XÃ HỘI, QUẢN LÝ NHÀ NƯỚC, AN NINH QUỐC PHÒNG;  BẢO ĐẢM XÃ HỘI BẮT BUỘC</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lastRenderedPageBreak/>
              <w:t>P</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GIÁO DỤC VÀ ĐÀO TẠO</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Q</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Y TẾ VÀ HOẠT ĐỘNG TRỢ GIÚP XÃ HỘI</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R</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NGHỆ THUẬT, VUI CHƠI VÀ GIẢI TRÍ</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S</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DỊCH VỤ KHÁC</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T</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LÀM THUÊ CÁC CÔNG VIỆC TRONG CÁC HỘ GIA ĐÌNH, SẢN XUẤT SẢN PHẨM VẬT CHẤT VÀ DỊCH VỤ TỰ TIÊU DÙNG CỦA HỘ GIA ĐÌNH</w:t>
            </w:r>
          </w:p>
        </w:tc>
      </w:tr>
      <w:tr w:rsidR="0001180C" w:rsidRPr="00F867D8" w:rsidTr="00F83C00">
        <w:trPr>
          <w:trHeight w:val="271"/>
        </w:trPr>
        <w:tc>
          <w:tcPr>
            <w:tcW w:w="993" w:type="dxa"/>
            <w:tcMar>
              <w:top w:w="0" w:type="dxa"/>
              <w:left w:w="108" w:type="dxa"/>
              <w:bottom w:w="0" w:type="dxa"/>
              <w:right w:w="108" w:type="dxa"/>
            </w:tcMar>
            <w:vAlign w:val="center"/>
          </w:tcPr>
          <w:p w:rsidR="0001180C" w:rsidRPr="00F867D8" w:rsidRDefault="0001180C" w:rsidP="00F83C00">
            <w:pPr>
              <w:spacing w:before="60" w:after="60" w:line="288" w:lineRule="auto"/>
              <w:jc w:val="center"/>
              <w:rPr>
                <w:sz w:val="22"/>
                <w:szCs w:val="22"/>
              </w:rPr>
            </w:pPr>
            <w:r w:rsidRPr="00F867D8">
              <w:rPr>
                <w:sz w:val="22"/>
                <w:szCs w:val="22"/>
              </w:rPr>
              <w:t>U</w:t>
            </w:r>
          </w:p>
        </w:tc>
        <w:tc>
          <w:tcPr>
            <w:tcW w:w="8079" w:type="dxa"/>
            <w:tcMar>
              <w:top w:w="0" w:type="dxa"/>
              <w:left w:w="108" w:type="dxa"/>
              <w:bottom w:w="0" w:type="dxa"/>
              <w:right w:w="108" w:type="dxa"/>
            </w:tcMar>
            <w:vAlign w:val="center"/>
          </w:tcPr>
          <w:p w:rsidR="0001180C" w:rsidRPr="00F867D8" w:rsidRDefault="0001180C" w:rsidP="00F83C00">
            <w:pPr>
              <w:spacing w:before="60" w:after="60" w:line="288" w:lineRule="auto"/>
              <w:rPr>
                <w:bCs/>
                <w:sz w:val="22"/>
                <w:szCs w:val="22"/>
              </w:rPr>
            </w:pPr>
            <w:r w:rsidRPr="00F867D8">
              <w:rPr>
                <w:bCs/>
                <w:sz w:val="22"/>
                <w:szCs w:val="22"/>
              </w:rPr>
              <w:t>HOẠT ĐỘNG CỦA CÁC TỔ CHỨC VÀ CƠ QUAN  QUỐC TẾ</w:t>
            </w:r>
          </w:p>
        </w:tc>
      </w:tr>
    </w:tbl>
    <w:p w:rsidR="0001180C" w:rsidRPr="00F867D8" w:rsidRDefault="0001180C" w:rsidP="00824CD4">
      <w:pPr>
        <w:spacing w:before="60" w:after="60" w:line="288" w:lineRule="auto"/>
        <w:rPr>
          <w:b/>
          <w:i/>
        </w:rPr>
      </w:pPr>
      <w:r w:rsidRPr="00F867D8">
        <w:rPr>
          <w:b/>
          <w:i/>
        </w:rPr>
        <w:t xml:space="preserve">- Loại hình kinh tế: </w:t>
      </w:r>
    </w:p>
    <w:p w:rsidR="0001180C" w:rsidRPr="00F867D8" w:rsidRDefault="0001180C" w:rsidP="00824CD4">
      <w:pPr>
        <w:spacing w:before="60" w:after="60" w:line="288" w:lineRule="auto"/>
        <w:ind w:left="720"/>
      </w:pPr>
      <w:r w:rsidRPr="00F867D8">
        <w:t>+ Nhà nước;</w:t>
      </w:r>
    </w:p>
    <w:p w:rsidR="0001180C" w:rsidRPr="00F867D8" w:rsidRDefault="0001180C" w:rsidP="00824CD4">
      <w:pPr>
        <w:spacing w:before="60" w:after="60" w:line="288" w:lineRule="auto"/>
        <w:ind w:left="720"/>
      </w:pPr>
      <w:r w:rsidRPr="00F867D8">
        <w:t>+ Ngoài nhà nước;</w:t>
      </w:r>
    </w:p>
    <w:p w:rsidR="0001180C" w:rsidRPr="00F867D8" w:rsidRDefault="0001180C" w:rsidP="00824CD4">
      <w:pPr>
        <w:tabs>
          <w:tab w:val="left" w:pos="1080"/>
        </w:tabs>
        <w:spacing w:before="60" w:after="60" w:line="288" w:lineRule="auto"/>
        <w:ind w:left="720"/>
      </w:pPr>
      <w:r w:rsidRPr="00F867D8">
        <w:t>+ Có vốn đầu tư nước ngoài.</w:t>
      </w:r>
    </w:p>
    <w:p w:rsidR="0001180C" w:rsidRPr="00F867D8" w:rsidRDefault="0001180C" w:rsidP="00824CD4">
      <w:pPr>
        <w:tabs>
          <w:tab w:val="left" w:pos="1080"/>
        </w:tabs>
        <w:spacing w:before="60" w:after="60" w:line="288" w:lineRule="auto"/>
      </w:pPr>
      <w:r w:rsidRPr="00F867D8">
        <w:t>Lưu ý: Đối với chuyển giao công nghệ từ nước ngoài vào Việt Nam, loại hình kinh tế lấy theo bên mua. Chuyển giao công nghệ từ Việt Nam ra nước ngoài, loại hình kinh tế lấy theo bên bán. Chuyển giao công nghệ trong nước, loại hình kinh tế lấy theo đặc điểm nguồn vốn sử dụng để mua công nghệ.</w:t>
      </w:r>
    </w:p>
    <w:p w:rsidR="0001180C" w:rsidRPr="00F867D8" w:rsidRDefault="0001180C" w:rsidP="00824CD4">
      <w:pPr>
        <w:spacing w:before="60" w:after="60" w:line="288" w:lineRule="auto"/>
        <w:rPr>
          <w:b/>
          <w:bCs/>
          <w:i/>
        </w:rPr>
      </w:pPr>
      <w:r w:rsidRPr="00F867D8">
        <w:rPr>
          <w:b/>
          <w:i/>
        </w:rPr>
        <w:t xml:space="preserve">- Chia theo hình thức chuyển giao: </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spacing w:val="-4"/>
        </w:rPr>
        <w:t>Việc chuyển giao công nghệ được thực hiện thông qua các hình thức sau đây</w:t>
      </w:r>
      <w:r w:rsidRPr="00F867D8">
        <w:rPr>
          <w:rFonts w:ascii="Times New Roman" w:hAnsi="Times New Roman"/>
          <w:color w:val="auto"/>
        </w:rPr>
        <w:t>:</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1. Chuyển giao công nghệ độc lập.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2. Phần chuyển giao công nghệ trong các trường hợp: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a) Dự án đầu tư; </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b) Góp vốn bằng công nghệ:</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Vào dự án đầu tư;</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Hình thức khác.</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c) Nhượng quyền thương mại;</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d) Chuyển giao quyền sở hữu trí tuệ;</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đ) Mua bán máy móc, thiết bị đi kèm đối tượng công nghệ chuyển giao:</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hợp đồng mua bán độc lập;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dự án đầu tư.</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3. Hình thức chuyển giao công nghệ khác theo quy định của pháp luật. </w:t>
      </w:r>
    </w:p>
    <w:p w:rsidR="0001180C" w:rsidRPr="00F867D8" w:rsidRDefault="0001180C" w:rsidP="00824CD4">
      <w:pPr>
        <w:tabs>
          <w:tab w:val="left" w:pos="1350"/>
        </w:tabs>
        <w:spacing w:before="60" w:after="60" w:line="288" w:lineRule="auto"/>
        <w:rPr>
          <w:b/>
          <w:i/>
        </w:rPr>
      </w:pPr>
      <w:r w:rsidRPr="00F867D8">
        <w:rPr>
          <w:b/>
          <w:i/>
        </w:rPr>
        <w:t>-   Chia theo nguồn cấp kinh phí:</w:t>
      </w:r>
    </w:p>
    <w:p w:rsidR="0001180C" w:rsidRPr="00F867D8" w:rsidRDefault="0001180C" w:rsidP="00824CD4">
      <w:pPr>
        <w:spacing w:before="60" w:after="60" w:line="288" w:lineRule="auto"/>
        <w:ind w:left="720"/>
      </w:pPr>
      <w:r w:rsidRPr="00F867D8">
        <w:lastRenderedPageBreak/>
        <w:t>+ Nhà nước;</w:t>
      </w:r>
    </w:p>
    <w:p w:rsidR="0001180C" w:rsidRPr="00F867D8" w:rsidRDefault="0001180C" w:rsidP="00824CD4">
      <w:pPr>
        <w:spacing w:before="60" w:after="60" w:line="288" w:lineRule="auto"/>
        <w:ind w:left="720"/>
      </w:pPr>
      <w:r w:rsidRPr="00F867D8">
        <w:t>+ Ngoài nhà nước;</w:t>
      </w:r>
    </w:p>
    <w:p w:rsidR="0001180C" w:rsidRPr="00F867D8" w:rsidRDefault="0001180C" w:rsidP="00824CD4">
      <w:pPr>
        <w:tabs>
          <w:tab w:val="left" w:pos="1080"/>
        </w:tabs>
        <w:spacing w:before="60" w:after="60" w:line="288" w:lineRule="auto"/>
        <w:ind w:left="720"/>
      </w:pPr>
      <w:r w:rsidRPr="00F867D8">
        <w:t>+ Có vốn đầu tư nước ngoài.</w:t>
      </w:r>
    </w:p>
    <w:p w:rsidR="0001180C" w:rsidRPr="00F867D8" w:rsidRDefault="0001180C" w:rsidP="00824CD4">
      <w:pPr>
        <w:pStyle w:val="n-dieund"/>
        <w:widowControl/>
        <w:spacing w:before="60" w:after="60" w:line="288" w:lineRule="auto"/>
        <w:ind w:firstLine="720"/>
        <w:rPr>
          <w:rFonts w:ascii="Times New Roman" w:hAnsi="Times New Roman"/>
          <w:b/>
          <w:i/>
          <w:color w:val="auto"/>
        </w:rPr>
      </w:pPr>
      <w:r w:rsidRPr="00F867D8">
        <w:rPr>
          <w:rFonts w:ascii="Times New Roman" w:hAnsi="Times New Roman"/>
          <w:b/>
          <w:i/>
          <w:color w:val="auto"/>
        </w:rPr>
        <w:t>- Kinh phí.</w:t>
      </w:r>
    </w:p>
    <w:p w:rsidR="0001180C" w:rsidRPr="00F867D8" w:rsidRDefault="0001180C" w:rsidP="00824CD4">
      <w:pPr>
        <w:tabs>
          <w:tab w:val="left" w:pos="1062"/>
        </w:tabs>
        <w:spacing w:before="60" w:after="60" w:line="288" w:lineRule="auto"/>
        <w:rPr>
          <w:b/>
          <w:bCs/>
        </w:rPr>
      </w:pPr>
      <w:r w:rsidRPr="00F867D8">
        <w:rPr>
          <w:b/>
        </w:rPr>
        <w:t xml:space="preserve">* </w:t>
      </w:r>
      <w:r w:rsidRPr="00F867D8">
        <w:rPr>
          <w:b/>
          <w:bCs/>
        </w:rPr>
        <w:t>Tổng giá trị hợp đồng chuyển giao công nghệ</w:t>
      </w:r>
    </w:p>
    <w:p w:rsidR="0001180C" w:rsidRPr="00F867D8" w:rsidRDefault="0001180C" w:rsidP="00824CD4">
      <w:pPr>
        <w:tabs>
          <w:tab w:val="left" w:pos="1062"/>
        </w:tabs>
        <w:spacing w:before="60" w:after="60" w:line="288" w:lineRule="auto"/>
        <w:rPr>
          <w:b/>
        </w:rPr>
      </w:pPr>
      <w:r w:rsidRPr="00F867D8">
        <w:rPr>
          <w:b/>
          <w:i/>
        </w:rPr>
        <w:t>- Chia theo ngành kinh tế:</w:t>
      </w:r>
      <w:r w:rsidRPr="00F867D8">
        <w:t xml:space="preserve"> Chỉ cần tính đến cấp 1 của bảng </w:t>
      </w:r>
      <w:r w:rsidRPr="00F867D8">
        <w:rPr>
          <w:bCs/>
        </w:rPr>
        <w:t xml:space="preserve">Hệ thống ngành kinh tế Việt Nam </w:t>
      </w:r>
      <w:r w:rsidRPr="00F867D8">
        <w:rPr>
          <w:i/>
          <w:iCs/>
        </w:rPr>
        <w:t>(Ban hành kèm theo Quyết định số 27/2018/QĐ-TTg ngày 06/7/2018 của Thủ tướng Chính phủ)</w:t>
      </w:r>
    </w:p>
    <w:p w:rsidR="0001180C" w:rsidRPr="00F867D8" w:rsidRDefault="0001180C" w:rsidP="00824CD4">
      <w:pPr>
        <w:spacing w:before="60" w:after="60" w:line="288" w:lineRule="auto"/>
        <w:rPr>
          <w:b/>
          <w:i/>
        </w:rPr>
      </w:pPr>
      <w:r w:rsidRPr="00F867D8">
        <w:rPr>
          <w:b/>
          <w:i/>
        </w:rPr>
        <w:t xml:space="preserve">- Loại hình kinh tế: </w:t>
      </w:r>
    </w:p>
    <w:p w:rsidR="0001180C" w:rsidRPr="00F867D8" w:rsidRDefault="0001180C" w:rsidP="00824CD4">
      <w:pPr>
        <w:spacing w:before="60" w:after="60" w:line="288" w:lineRule="auto"/>
        <w:ind w:left="720"/>
      </w:pPr>
      <w:r w:rsidRPr="00F867D8">
        <w:t>+ Nhà nước;</w:t>
      </w:r>
    </w:p>
    <w:p w:rsidR="0001180C" w:rsidRPr="00F867D8" w:rsidRDefault="0001180C" w:rsidP="00824CD4">
      <w:pPr>
        <w:spacing w:before="60" w:after="60" w:line="288" w:lineRule="auto"/>
        <w:ind w:left="720"/>
      </w:pPr>
      <w:r w:rsidRPr="00F867D8">
        <w:t>+ Ngoài nhà nước;</w:t>
      </w:r>
    </w:p>
    <w:p w:rsidR="0001180C" w:rsidRPr="00F867D8" w:rsidRDefault="0001180C" w:rsidP="00824CD4">
      <w:pPr>
        <w:tabs>
          <w:tab w:val="left" w:pos="1080"/>
        </w:tabs>
        <w:spacing w:before="60" w:after="60" w:line="288" w:lineRule="auto"/>
        <w:ind w:left="720"/>
      </w:pPr>
      <w:r w:rsidRPr="00F867D8">
        <w:t>+ Có vốn đầu tư nước ngoài.</w:t>
      </w:r>
    </w:p>
    <w:p w:rsidR="0001180C" w:rsidRPr="00F867D8" w:rsidRDefault="0001180C" w:rsidP="00824CD4">
      <w:pPr>
        <w:spacing w:before="60" w:after="60" w:line="288" w:lineRule="auto"/>
        <w:rPr>
          <w:b/>
          <w:bCs/>
          <w:i/>
        </w:rPr>
      </w:pPr>
      <w:r w:rsidRPr="00F867D8">
        <w:rPr>
          <w:b/>
          <w:i/>
        </w:rPr>
        <w:t xml:space="preserve">- Chia theo hình thức chuyển giao: </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spacing w:val="-4"/>
        </w:rPr>
        <w:t>Việc chuyển giao công nghệ được thực hiện thông qua các hình thức sau đây</w:t>
      </w:r>
      <w:r w:rsidRPr="00F867D8">
        <w:rPr>
          <w:rFonts w:ascii="Times New Roman" w:hAnsi="Times New Roman"/>
          <w:color w:val="auto"/>
        </w:rPr>
        <w:t>:</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1. Chuyển giao công nghệ độc lập.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2. Phần chuyển giao công nghệ trong các trường hợp: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a) Dự án đầu tư; </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b) Góp vốn bằng công nghệ:</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Vào dự án đầu tư;</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Hình thức khác.</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c) Nhượng quyền thương mại;</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d) Chuyển giao quyền sở hữu trí tuệ;</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đ) Mua bán máy móc, thiết bị đi kèm đối tượng công nghệ chuyển giao:</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hợp đồng mua bán độc lập;</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ab/>
        <w:t>+ Theo dự án đầu tư.</w:t>
      </w:r>
    </w:p>
    <w:p w:rsidR="0001180C" w:rsidRPr="00F867D8" w:rsidRDefault="0001180C" w:rsidP="00824CD4">
      <w:pPr>
        <w:pStyle w:val="n-dieund"/>
        <w:widowControl/>
        <w:spacing w:before="60" w:after="60" w:line="288" w:lineRule="auto"/>
        <w:ind w:firstLine="720"/>
        <w:rPr>
          <w:rFonts w:ascii="Times New Roman" w:hAnsi="Times New Roman"/>
          <w:color w:val="auto"/>
        </w:rPr>
      </w:pPr>
      <w:r w:rsidRPr="00F867D8">
        <w:rPr>
          <w:rFonts w:ascii="Times New Roman" w:hAnsi="Times New Roman"/>
          <w:color w:val="auto"/>
        </w:rPr>
        <w:t xml:space="preserve">3. Hình thức chuyển giao công nghệ khác theo quy định của pháp luật. </w:t>
      </w:r>
    </w:p>
    <w:p w:rsidR="0001180C" w:rsidRPr="00F867D8" w:rsidRDefault="0001180C" w:rsidP="00824CD4">
      <w:pPr>
        <w:tabs>
          <w:tab w:val="left" w:pos="1350"/>
        </w:tabs>
        <w:spacing w:before="60" w:after="60" w:line="288" w:lineRule="auto"/>
        <w:rPr>
          <w:b/>
          <w:i/>
        </w:rPr>
      </w:pPr>
      <w:r w:rsidRPr="00F867D8">
        <w:rPr>
          <w:b/>
          <w:i/>
        </w:rPr>
        <w:t>-   Chia theo nguồn cấp kinh phí:</w:t>
      </w:r>
    </w:p>
    <w:p w:rsidR="0001180C" w:rsidRPr="00F867D8" w:rsidRDefault="0001180C" w:rsidP="00824CD4">
      <w:pPr>
        <w:spacing w:before="60" w:after="60" w:line="288" w:lineRule="auto"/>
        <w:ind w:left="720"/>
      </w:pPr>
      <w:r w:rsidRPr="00F867D8">
        <w:t>+ Nhà nước;</w:t>
      </w:r>
    </w:p>
    <w:p w:rsidR="0001180C" w:rsidRPr="00F867D8" w:rsidRDefault="0001180C" w:rsidP="00824CD4">
      <w:pPr>
        <w:spacing w:before="60" w:after="60" w:line="288" w:lineRule="auto"/>
        <w:ind w:left="720"/>
      </w:pPr>
      <w:r w:rsidRPr="00F867D8">
        <w:t>+ Ngoài nhà nước;</w:t>
      </w:r>
    </w:p>
    <w:p w:rsidR="0001180C" w:rsidRPr="00F867D8" w:rsidRDefault="0001180C" w:rsidP="00824CD4">
      <w:pPr>
        <w:tabs>
          <w:tab w:val="left" w:pos="1080"/>
        </w:tabs>
        <w:spacing w:before="60" w:after="60" w:line="288" w:lineRule="auto"/>
        <w:ind w:left="720"/>
      </w:pPr>
      <w:r w:rsidRPr="00F867D8">
        <w:t>+ Có vốn đầu tư nước ngoài.</w:t>
      </w:r>
    </w:p>
    <w:p w:rsidR="0001180C" w:rsidRPr="00F867D8" w:rsidRDefault="0001180C" w:rsidP="00824CD4">
      <w:pPr>
        <w:pStyle w:val="n-dieund"/>
        <w:widowControl/>
        <w:spacing w:before="60" w:after="60" w:line="288" w:lineRule="auto"/>
        <w:ind w:firstLine="720"/>
        <w:rPr>
          <w:rFonts w:ascii="Times New Roman" w:hAnsi="Times New Roman"/>
          <w:b/>
          <w:i/>
          <w:color w:val="auto"/>
        </w:rPr>
      </w:pPr>
      <w:r w:rsidRPr="00F867D8">
        <w:rPr>
          <w:rFonts w:ascii="Times New Roman" w:hAnsi="Times New Roman"/>
          <w:b/>
          <w:i/>
          <w:color w:val="auto"/>
        </w:rPr>
        <w:lastRenderedPageBreak/>
        <w:t>- Kinh phí.</w:t>
      </w:r>
    </w:p>
    <w:p w:rsidR="0001180C" w:rsidRPr="00F867D8" w:rsidRDefault="0001180C" w:rsidP="00824CD4">
      <w:pPr>
        <w:tabs>
          <w:tab w:val="left" w:pos="1062"/>
        </w:tabs>
        <w:spacing w:before="60" w:after="60" w:line="288" w:lineRule="auto"/>
        <w:rPr>
          <w:lang w:val="it-IT"/>
        </w:rPr>
      </w:pPr>
      <w:r w:rsidRPr="00F867D8">
        <w:rPr>
          <w:b/>
          <w:lang w:val="it-IT"/>
        </w:rPr>
        <w:t>* Số dự án đầu tư được thẩm định công nghệ</w:t>
      </w:r>
      <w:r w:rsidRPr="00F867D8">
        <w:rPr>
          <w:lang w:val="it-IT"/>
        </w:rPr>
        <w:t xml:space="preserve"> chia theo:</w:t>
      </w:r>
    </w:p>
    <w:p w:rsidR="0001180C" w:rsidRPr="008565A5" w:rsidRDefault="0001180C" w:rsidP="00824CD4">
      <w:pPr>
        <w:tabs>
          <w:tab w:val="left" w:pos="1062"/>
        </w:tabs>
        <w:spacing w:before="60" w:after="60" w:line="288" w:lineRule="auto"/>
        <w:rPr>
          <w:b/>
          <w:lang w:val="it-IT"/>
        </w:rPr>
      </w:pPr>
      <w:r w:rsidRPr="008565A5">
        <w:rPr>
          <w:b/>
          <w:i/>
          <w:lang w:val="it-IT"/>
        </w:rPr>
        <w:t>- Chia theo ngành kinh tế:</w:t>
      </w:r>
      <w:r w:rsidRPr="008565A5">
        <w:rPr>
          <w:lang w:val="it-IT"/>
        </w:rPr>
        <w:t xml:space="preserve"> Chỉ cần tính đến cấp 1 của bảng </w:t>
      </w:r>
      <w:r w:rsidRPr="008565A5">
        <w:rPr>
          <w:bCs/>
          <w:lang w:val="it-IT"/>
        </w:rPr>
        <w:t xml:space="preserve">Hệ thống ngành kinh tế Việt Nam </w:t>
      </w:r>
      <w:r w:rsidRPr="008565A5">
        <w:rPr>
          <w:i/>
          <w:iCs/>
          <w:lang w:val="it-IT"/>
        </w:rPr>
        <w:t>(Ban hành kèm theo Quyết định số 27/2018/QĐ-TTg ngày 06/7/2018 của Thủ tướng Chính phủ)</w:t>
      </w:r>
    </w:p>
    <w:p w:rsidR="0001180C" w:rsidRPr="008565A5" w:rsidRDefault="0001180C" w:rsidP="00824CD4">
      <w:pPr>
        <w:spacing w:before="60" w:after="60" w:line="288" w:lineRule="auto"/>
        <w:rPr>
          <w:b/>
          <w:i/>
          <w:lang w:val="it-IT"/>
        </w:rPr>
      </w:pPr>
      <w:r w:rsidRPr="008565A5">
        <w:rPr>
          <w:b/>
          <w:i/>
          <w:lang w:val="it-IT"/>
        </w:rPr>
        <w:t xml:space="preserve">- Loại hình kinh tế: </w:t>
      </w:r>
    </w:p>
    <w:p w:rsidR="0001180C" w:rsidRPr="008565A5" w:rsidRDefault="0001180C" w:rsidP="00824CD4">
      <w:pPr>
        <w:spacing w:before="60" w:after="60" w:line="288" w:lineRule="auto"/>
        <w:ind w:left="720"/>
        <w:rPr>
          <w:lang w:val="it-IT"/>
        </w:rPr>
      </w:pPr>
      <w:r w:rsidRPr="008565A5">
        <w:rPr>
          <w:lang w:val="it-IT"/>
        </w:rPr>
        <w:t>+ Nhà nước;</w:t>
      </w:r>
    </w:p>
    <w:p w:rsidR="0001180C" w:rsidRPr="008565A5" w:rsidRDefault="0001180C" w:rsidP="00824CD4">
      <w:pPr>
        <w:spacing w:before="60" w:after="60" w:line="288" w:lineRule="auto"/>
        <w:ind w:left="720"/>
        <w:rPr>
          <w:lang w:val="it-IT"/>
        </w:rPr>
      </w:pPr>
      <w:r w:rsidRPr="008565A5">
        <w:rPr>
          <w:lang w:val="it-IT"/>
        </w:rPr>
        <w:t>+ Ngoài nhà nước;</w:t>
      </w:r>
    </w:p>
    <w:p w:rsidR="0001180C" w:rsidRPr="008565A5" w:rsidRDefault="0001180C" w:rsidP="00824CD4">
      <w:pPr>
        <w:tabs>
          <w:tab w:val="left" w:pos="1080"/>
        </w:tabs>
        <w:spacing w:before="60" w:after="60" w:line="288" w:lineRule="auto"/>
        <w:ind w:left="720"/>
        <w:rPr>
          <w:lang w:val="it-IT"/>
        </w:rPr>
      </w:pPr>
      <w:r w:rsidRPr="008565A5">
        <w:rPr>
          <w:lang w:val="it-IT"/>
        </w:rPr>
        <w:t>+ Có vốn đầu tư nước ngoài.</w:t>
      </w:r>
    </w:p>
    <w:p w:rsidR="0001180C" w:rsidRPr="008565A5" w:rsidRDefault="0001180C" w:rsidP="00824CD4">
      <w:pPr>
        <w:tabs>
          <w:tab w:val="left" w:pos="1350"/>
        </w:tabs>
        <w:spacing w:before="60" w:after="60" w:line="288" w:lineRule="auto"/>
        <w:rPr>
          <w:b/>
          <w:i/>
          <w:lang w:val="it-IT"/>
        </w:rPr>
      </w:pPr>
      <w:r w:rsidRPr="008565A5">
        <w:rPr>
          <w:b/>
          <w:i/>
          <w:lang w:val="it-IT"/>
        </w:rPr>
        <w:t>- Nước đầu tư.</w:t>
      </w:r>
    </w:p>
    <w:p w:rsidR="0001180C" w:rsidRPr="008565A5" w:rsidRDefault="0001180C" w:rsidP="00824CD4">
      <w:pPr>
        <w:spacing w:before="60" w:after="60" w:line="288" w:lineRule="auto"/>
        <w:rPr>
          <w:b/>
          <w:lang w:val="it-IT"/>
        </w:rPr>
      </w:pPr>
      <w:r w:rsidRPr="008565A5">
        <w:rPr>
          <w:b/>
          <w:lang w:val="it-IT"/>
        </w:rPr>
        <w:t>3. Nguồn số liệu</w:t>
      </w:r>
    </w:p>
    <w:p w:rsidR="0001180C" w:rsidRPr="008565A5" w:rsidRDefault="0001180C" w:rsidP="00824CD4">
      <w:pPr>
        <w:spacing w:before="60" w:after="60" w:line="288" w:lineRule="auto"/>
        <w:rPr>
          <w:color w:val="000000"/>
          <w:lang w:val="it-IT"/>
        </w:rPr>
      </w:pPr>
      <w:r w:rsidRPr="008565A5">
        <w:rPr>
          <w:lang w:val="it-IT"/>
        </w:rPr>
        <w:t xml:space="preserve">Hồ sơ quản lý của </w:t>
      </w:r>
      <w:r w:rsidRPr="008565A5">
        <w:rPr>
          <w:color w:val="000000"/>
          <w:lang w:val="it-IT"/>
        </w:rPr>
        <w:t>Vụ Đánh giá, Thẩm định và Giám định công nghệ; Cục Ứng dụng và Phát triển công nghệ; Cục Phát triển thị trường và doanh nghiệp KH&amp;CN</w:t>
      </w:r>
      <w:r w:rsidRPr="008565A5" w:rsidDel="00B53E8B">
        <w:rPr>
          <w:color w:val="000000"/>
          <w:lang w:val="it-IT"/>
        </w:rPr>
        <w:t xml:space="preserve"> </w:t>
      </w:r>
      <w:r w:rsidRPr="008565A5">
        <w:rPr>
          <w:color w:val="000000"/>
          <w:lang w:val="it-IT"/>
        </w:rPr>
        <w:t>(Bộ KH&amp;CN).</w:t>
      </w:r>
    </w:p>
    <w:p w:rsidR="0001180C" w:rsidRPr="008565A5" w:rsidRDefault="0001180C" w:rsidP="00824CD4">
      <w:pPr>
        <w:tabs>
          <w:tab w:val="left" w:pos="720"/>
        </w:tabs>
        <w:spacing w:before="60" w:after="60" w:line="288" w:lineRule="auto"/>
        <w:rPr>
          <w:color w:val="000000"/>
          <w:lang w:val="it-IT"/>
        </w:rPr>
      </w:pPr>
      <w:r w:rsidRPr="008565A5">
        <w:rPr>
          <w:color w:val="000000"/>
          <w:lang w:val="it-IT"/>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01180C" w:rsidRPr="008565A5" w:rsidRDefault="0001180C" w:rsidP="00824CD4">
      <w:pPr>
        <w:tabs>
          <w:tab w:val="left" w:pos="720"/>
        </w:tabs>
        <w:spacing w:line="312" w:lineRule="auto"/>
        <w:ind w:firstLine="567"/>
        <w:rPr>
          <w:color w:val="000000"/>
          <w:lang w:val="it-IT"/>
        </w:rPr>
        <w:sectPr w:rsidR="0001180C" w:rsidRPr="008565A5" w:rsidSect="00F83C00">
          <w:pgSz w:w="11909" w:h="16834" w:code="9"/>
          <w:pgMar w:top="1134" w:right="1134" w:bottom="1134" w:left="1701" w:header="709" w:footer="709" w:gutter="0"/>
          <w:cols w:space="720"/>
          <w:titlePg/>
          <w:docGrid w:linePitch="360"/>
        </w:sectPr>
      </w:pPr>
    </w:p>
    <w:p w:rsidR="0001180C" w:rsidRPr="008565A5" w:rsidRDefault="0001180C" w:rsidP="00824CD4">
      <w:pPr>
        <w:outlineLvl w:val="0"/>
        <w:rPr>
          <w:b/>
          <w:lang w:val="it-IT"/>
        </w:rPr>
      </w:pPr>
    </w:p>
    <w:tbl>
      <w:tblPr>
        <w:tblW w:w="13749" w:type="dxa"/>
        <w:tblInd w:w="534" w:type="dxa"/>
        <w:tblBorders>
          <w:insideH w:val="single" w:sz="4" w:space="0" w:color="auto"/>
        </w:tblBorders>
        <w:tblLayout w:type="fixed"/>
        <w:tblLook w:val="04A0" w:firstRow="1" w:lastRow="0" w:firstColumn="1" w:lastColumn="0" w:noHBand="0" w:noVBand="1"/>
      </w:tblPr>
      <w:tblGrid>
        <w:gridCol w:w="4254"/>
        <w:gridCol w:w="847"/>
        <w:gridCol w:w="1045"/>
        <w:gridCol w:w="1639"/>
        <w:gridCol w:w="1152"/>
        <w:gridCol w:w="1347"/>
        <w:gridCol w:w="205"/>
        <w:gridCol w:w="1701"/>
        <w:gridCol w:w="1559"/>
      </w:tblGrid>
      <w:tr w:rsidR="0001180C" w:rsidRPr="00F867D8" w:rsidTr="00F83C00">
        <w:tc>
          <w:tcPr>
            <w:tcW w:w="4254" w:type="dxa"/>
            <w:tcBorders>
              <w:top w:val="nil"/>
              <w:left w:val="nil"/>
              <w:bottom w:val="single" w:sz="4" w:space="0" w:color="auto"/>
              <w:right w:val="nil"/>
            </w:tcBorders>
            <w:shd w:val="clear" w:color="auto" w:fill="auto"/>
          </w:tcPr>
          <w:p w:rsidR="0001180C" w:rsidRPr="008565A5" w:rsidRDefault="0001180C" w:rsidP="00F83C00">
            <w:pPr>
              <w:outlineLvl w:val="1"/>
              <w:rPr>
                <w:b/>
                <w:bCs/>
                <w:lang w:val="it-IT"/>
              </w:rPr>
            </w:pPr>
            <w:r w:rsidRPr="008565A5">
              <w:rPr>
                <w:b/>
                <w:szCs w:val="26"/>
                <w:lang w:val="it-IT"/>
              </w:rPr>
              <w:t>Biểu 07/KHCN-DN</w:t>
            </w:r>
          </w:p>
          <w:p w:rsidR="0001180C" w:rsidRPr="005811E1" w:rsidRDefault="0001180C" w:rsidP="00F83C00">
            <w:pPr>
              <w:rPr>
                <w:iCs/>
                <w:color w:val="000000"/>
              </w:rPr>
            </w:pPr>
            <w:r w:rsidRPr="008565A5">
              <w:rPr>
                <w:lang w:val="it-IT"/>
              </w:rPr>
              <w:t xml:space="preserve">Ban hành kèm theo </w:t>
            </w:r>
            <w:r w:rsidRPr="005811E1">
              <w:rPr>
                <w:iCs/>
                <w:color w:val="000000"/>
              </w:rPr>
              <w:t>Thông tư số 15/2018/TT-BKHCN ngày 15 tháng 11 năm 2018</w:t>
            </w:r>
          </w:p>
          <w:p w:rsidR="0001180C" w:rsidRPr="008565A5" w:rsidRDefault="0001180C" w:rsidP="00F83C00">
            <w:pPr>
              <w:rPr>
                <w:lang w:val="it-IT"/>
              </w:rPr>
            </w:pPr>
            <w:r w:rsidRPr="008565A5">
              <w:rPr>
                <w:lang w:val="it-IT"/>
              </w:rPr>
              <w:t>Ngày nhận báo cáo: Ngày 15/02 năm sau</w:t>
            </w:r>
          </w:p>
        </w:tc>
        <w:tc>
          <w:tcPr>
            <w:tcW w:w="6030" w:type="dxa"/>
            <w:gridSpan w:val="5"/>
            <w:tcBorders>
              <w:top w:val="nil"/>
              <w:left w:val="nil"/>
              <w:bottom w:val="single" w:sz="4" w:space="0" w:color="auto"/>
              <w:right w:val="nil"/>
            </w:tcBorders>
            <w:shd w:val="clear" w:color="auto" w:fill="auto"/>
          </w:tcPr>
          <w:p w:rsidR="0001180C" w:rsidRDefault="0001180C" w:rsidP="00F83C00">
            <w:pPr>
              <w:jc w:val="center"/>
              <w:outlineLvl w:val="0"/>
              <w:rPr>
                <w:b/>
                <w:sz w:val="26"/>
                <w:szCs w:val="26"/>
                <w:lang w:val="it-IT"/>
              </w:rPr>
            </w:pPr>
            <w:r w:rsidRPr="00F404A5">
              <w:rPr>
                <w:b/>
                <w:sz w:val="26"/>
                <w:szCs w:val="26"/>
                <w:lang w:val="it-IT"/>
              </w:rPr>
              <w:t>DOAN</w:t>
            </w:r>
            <w:r>
              <w:rPr>
                <w:b/>
                <w:sz w:val="26"/>
                <w:szCs w:val="26"/>
                <w:lang w:val="it-IT"/>
              </w:rPr>
              <w:t>H NGHIỆP VÀ THỊ TRƯỜNG KHOA HỌC</w:t>
            </w:r>
          </w:p>
          <w:p w:rsidR="0001180C" w:rsidRPr="00F404A5" w:rsidRDefault="0001180C" w:rsidP="00F83C00">
            <w:pPr>
              <w:jc w:val="center"/>
              <w:outlineLvl w:val="0"/>
              <w:rPr>
                <w:b/>
                <w:sz w:val="26"/>
                <w:szCs w:val="26"/>
                <w:lang w:val="it-IT"/>
              </w:rPr>
            </w:pPr>
            <w:r w:rsidRPr="00F404A5">
              <w:rPr>
                <w:b/>
                <w:sz w:val="26"/>
                <w:szCs w:val="26"/>
                <w:lang w:val="it-IT"/>
              </w:rPr>
              <w:t>VÀ CÔNG NGHỆ</w:t>
            </w:r>
          </w:p>
          <w:p w:rsidR="0001180C" w:rsidRPr="00F867D8" w:rsidRDefault="0001180C" w:rsidP="00F83C00">
            <w:pPr>
              <w:tabs>
                <w:tab w:val="left" w:pos="2350"/>
              </w:tabs>
              <w:jc w:val="center"/>
            </w:pPr>
            <w:r w:rsidRPr="008565A5">
              <w:rPr>
                <w:lang w:val="it-IT"/>
              </w:rPr>
              <w:t xml:space="preserve"> </w:t>
            </w:r>
            <w:r w:rsidRPr="00F867D8">
              <w:t>(Có đến ngày 31/12 năm.....)</w:t>
            </w:r>
          </w:p>
        </w:tc>
        <w:tc>
          <w:tcPr>
            <w:tcW w:w="3465" w:type="dxa"/>
            <w:gridSpan w:val="3"/>
            <w:tcBorders>
              <w:top w:val="nil"/>
              <w:left w:val="nil"/>
              <w:bottom w:val="single" w:sz="4" w:space="0" w:color="auto"/>
              <w:right w:val="nil"/>
            </w:tcBorders>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F867D8">
              <w:t>Cục Thông tin KH&amp;CN quốc gia</w:t>
            </w:r>
          </w:p>
          <w:p w:rsidR="0001180C" w:rsidRPr="00F867D8" w:rsidRDefault="0001180C" w:rsidP="00F83C00">
            <w:pPr>
              <w:tabs>
                <w:tab w:val="left" w:pos="2350"/>
              </w:tabs>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50"/>
        </w:trPr>
        <w:tc>
          <w:tcPr>
            <w:tcW w:w="5101" w:type="dxa"/>
            <w:gridSpan w:val="2"/>
            <w:vMerge w:val="restart"/>
            <w:tcBorders>
              <w:top w:val="single" w:sz="4" w:space="0" w:color="auto"/>
            </w:tcBorders>
          </w:tcPr>
          <w:p w:rsidR="0001180C" w:rsidRPr="00F867D8" w:rsidRDefault="0001180C" w:rsidP="00F83C00">
            <w:pPr>
              <w:spacing w:before="20" w:after="20"/>
              <w:ind w:left="14" w:right="14"/>
              <w:jc w:val="center"/>
            </w:pPr>
          </w:p>
        </w:tc>
        <w:tc>
          <w:tcPr>
            <w:tcW w:w="1045" w:type="dxa"/>
            <w:vMerge w:val="restart"/>
            <w:tcBorders>
              <w:top w:val="single" w:sz="4" w:space="0" w:color="auto"/>
            </w:tcBorders>
            <w:vAlign w:val="center"/>
          </w:tcPr>
          <w:p w:rsidR="0001180C" w:rsidRPr="00F867D8" w:rsidRDefault="0001180C" w:rsidP="00F83C00">
            <w:pPr>
              <w:spacing w:before="20" w:after="20"/>
              <w:ind w:left="14" w:right="14"/>
              <w:jc w:val="center"/>
            </w:pPr>
            <w:r w:rsidRPr="00F867D8">
              <w:t>Mã số</w:t>
            </w:r>
          </w:p>
          <w:p w:rsidR="0001180C" w:rsidRPr="00F867D8" w:rsidRDefault="0001180C" w:rsidP="00F83C00">
            <w:pPr>
              <w:spacing w:before="20" w:after="20"/>
              <w:ind w:left="14" w:right="14"/>
              <w:jc w:val="center"/>
            </w:pPr>
          </w:p>
        </w:tc>
        <w:tc>
          <w:tcPr>
            <w:tcW w:w="1639" w:type="dxa"/>
            <w:vMerge w:val="restart"/>
            <w:tcBorders>
              <w:top w:val="single" w:sz="4" w:space="0" w:color="auto"/>
            </w:tcBorders>
            <w:vAlign w:val="center"/>
          </w:tcPr>
          <w:p w:rsidR="0001180C" w:rsidRPr="00F867D8" w:rsidDel="00BA6812" w:rsidRDefault="0001180C" w:rsidP="00F83C00">
            <w:pPr>
              <w:spacing w:before="20" w:after="20"/>
              <w:jc w:val="center"/>
            </w:pPr>
            <w:r w:rsidRPr="00F867D8">
              <w:t>Đơn vị tính</w:t>
            </w:r>
          </w:p>
        </w:tc>
        <w:tc>
          <w:tcPr>
            <w:tcW w:w="1152" w:type="dxa"/>
            <w:vMerge w:val="restart"/>
            <w:tcBorders>
              <w:top w:val="single" w:sz="4" w:space="0" w:color="auto"/>
            </w:tcBorders>
            <w:vAlign w:val="center"/>
          </w:tcPr>
          <w:p w:rsidR="0001180C" w:rsidRPr="00F867D8" w:rsidRDefault="0001180C" w:rsidP="00F83C00">
            <w:pPr>
              <w:spacing w:before="20" w:after="20"/>
              <w:jc w:val="center"/>
            </w:pPr>
            <w:r w:rsidRPr="00F867D8">
              <w:t>Tổng số</w:t>
            </w:r>
          </w:p>
          <w:p w:rsidR="0001180C" w:rsidRPr="00F867D8" w:rsidRDefault="0001180C" w:rsidP="00F83C00">
            <w:pPr>
              <w:spacing w:before="20" w:after="20"/>
              <w:ind w:left="14" w:right="14"/>
              <w:jc w:val="center"/>
            </w:pPr>
          </w:p>
        </w:tc>
        <w:tc>
          <w:tcPr>
            <w:tcW w:w="4812" w:type="dxa"/>
            <w:gridSpan w:val="4"/>
            <w:tcBorders>
              <w:top w:val="single" w:sz="4" w:space="0" w:color="auto"/>
            </w:tcBorders>
          </w:tcPr>
          <w:p w:rsidR="0001180C" w:rsidRPr="00F867D8" w:rsidDel="00BA6812" w:rsidRDefault="0001180C" w:rsidP="00F83C00">
            <w:pPr>
              <w:spacing w:before="20" w:after="20"/>
              <w:jc w:val="center"/>
            </w:pPr>
            <w:r w:rsidRPr="00F867D8">
              <w:t>Loại hình kinh tế</w:t>
            </w: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485"/>
        </w:trPr>
        <w:tc>
          <w:tcPr>
            <w:tcW w:w="5101" w:type="dxa"/>
            <w:gridSpan w:val="2"/>
            <w:vMerge/>
            <w:tcBorders>
              <w:bottom w:val="single" w:sz="4" w:space="0" w:color="auto"/>
            </w:tcBorders>
          </w:tcPr>
          <w:p w:rsidR="0001180C" w:rsidRPr="00F867D8" w:rsidRDefault="0001180C" w:rsidP="00F83C00">
            <w:pPr>
              <w:spacing w:before="20" w:after="20"/>
              <w:ind w:left="14" w:right="14"/>
              <w:jc w:val="center"/>
            </w:pPr>
          </w:p>
        </w:tc>
        <w:tc>
          <w:tcPr>
            <w:tcW w:w="1045" w:type="dxa"/>
            <w:vMerge/>
            <w:tcBorders>
              <w:bottom w:val="single" w:sz="4" w:space="0" w:color="auto"/>
            </w:tcBorders>
            <w:vAlign w:val="center"/>
          </w:tcPr>
          <w:p w:rsidR="0001180C" w:rsidRPr="00F867D8" w:rsidRDefault="0001180C" w:rsidP="00F83C00">
            <w:pPr>
              <w:spacing w:before="20" w:after="20"/>
              <w:ind w:left="14" w:right="14"/>
              <w:jc w:val="center"/>
            </w:pPr>
          </w:p>
        </w:tc>
        <w:tc>
          <w:tcPr>
            <w:tcW w:w="1639" w:type="dxa"/>
            <w:vMerge/>
            <w:tcBorders>
              <w:bottom w:val="single" w:sz="4" w:space="0" w:color="auto"/>
            </w:tcBorders>
            <w:vAlign w:val="center"/>
          </w:tcPr>
          <w:p w:rsidR="0001180C" w:rsidRPr="00F867D8" w:rsidRDefault="0001180C" w:rsidP="00F83C00">
            <w:pPr>
              <w:spacing w:before="20" w:after="20"/>
              <w:ind w:left="14" w:right="14"/>
              <w:jc w:val="center"/>
            </w:pPr>
          </w:p>
        </w:tc>
        <w:tc>
          <w:tcPr>
            <w:tcW w:w="1152" w:type="dxa"/>
            <w:vMerge/>
            <w:tcBorders>
              <w:bottom w:val="single" w:sz="4" w:space="0" w:color="auto"/>
            </w:tcBorders>
            <w:vAlign w:val="center"/>
          </w:tcPr>
          <w:p w:rsidR="0001180C" w:rsidRPr="00F867D8" w:rsidRDefault="0001180C" w:rsidP="00F83C00">
            <w:pPr>
              <w:spacing w:before="20" w:after="20"/>
              <w:ind w:left="14" w:right="14"/>
              <w:jc w:val="center"/>
            </w:pPr>
          </w:p>
        </w:tc>
        <w:tc>
          <w:tcPr>
            <w:tcW w:w="1552" w:type="dxa"/>
            <w:gridSpan w:val="2"/>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Nhà nước</w:t>
            </w:r>
          </w:p>
        </w:tc>
        <w:tc>
          <w:tcPr>
            <w:tcW w:w="1701" w:type="dxa"/>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Ngoài nhà nước</w:t>
            </w:r>
          </w:p>
        </w:tc>
        <w:tc>
          <w:tcPr>
            <w:tcW w:w="1559" w:type="dxa"/>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Có vốn đầu tư nước ngoài</w:t>
            </w: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A</w:t>
            </w:r>
          </w:p>
        </w:tc>
        <w:tc>
          <w:tcPr>
            <w:tcW w:w="1045" w:type="dxa"/>
            <w:tcBorders>
              <w:top w:val="single" w:sz="4" w:space="0" w:color="auto"/>
              <w:bottom w:val="single" w:sz="4" w:space="0" w:color="auto"/>
            </w:tcBorders>
            <w:vAlign w:val="center"/>
          </w:tcPr>
          <w:p w:rsidR="0001180C" w:rsidRPr="00F867D8" w:rsidRDefault="0001180C" w:rsidP="00F83C00">
            <w:pPr>
              <w:spacing w:before="20" w:after="20"/>
              <w:ind w:left="14" w:right="14"/>
              <w:jc w:val="center"/>
            </w:pPr>
            <w:r w:rsidRPr="00F867D8">
              <w:t>B</w:t>
            </w:r>
          </w:p>
        </w:tc>
        <w:tc>
          <w:tcPr>
            <w:tcW w:w="1639" w:type="dxa"/>
            <w:tcBorders>
              <w:top w:val="single" w:sz="4" w:space="0" w:color="auto"/>
              <w:bottom w:val="single" w:sz="4" w:space="0" w:color="auto"/>
            </w:tcBorders>
            <w:vAlign w:val="center"/>
          </w:tcPr>
          <w:p w:rsidR="0001180C" w:rsidRPr="00F867D8" w:rsidRDefault="0001180C" w:rsidP="00F83C00">
            <w:pPr>
              <w:spacing w:before="20" w:after="20"/>
              <w:ind w:left="14" w:right="14"/>
              <w:jc w:val="center"/>
            </w:pPr>
            <w:r w:rsidRPr="00F867D8">
              <w:t>C</w:t>
            </w:r>
          </w:p>
        </w:tc>
        <w:tc>
          <w:tcPr>
            <w:tcW w:w="1152" w:type="dxa"/>
            <w:tcBorders>
              <w:top w:val="single" w:sz="4" w:space="0" w:color="auto"/>
              <w:bottom w:val="single" w:sz="4" w:space="0" w:color="auto"/>
            </w:tcBorders>
            <w:vAlign w:val="center"/>
          </w:tcPr>
          <w:p w:rsidR="0001180C" w:rsidRPr="00F867D8" w:rsidRDefault="0001180C" w:rsidP="00F83C00">
            <w:pPr>
              <w:spacing w:before="20" w:after="20"/>
              <w:ind w:left="14" w:right="14"/>
              <w:jc w:val="center"/>
            </w:pPr>
            <w:r w:rsidRPr="00F867D8">
              <w:t>1</w:t>
            </w:r>
          </w:p>
        </w:tc>
        <w:tc>
          <w:tcPr>
            <w:tcW w:w="1552" w:type="dxa"/>
            <w:gridSpan w:val="2"/>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2</w:t>
            </w:r>
          </w:p>
        </w:tc>
        <w:tc>
          <w:tcPr>
            <w:tcW w:w="1701" w:type="dxa"/>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3</w:t>
            </w:r>
          </w:p>
        </w:tc>
        <w:tc>
          <w:tcPr>
            <w:tcW w:w="1559" w:type="dxa"/>
            <w:tcBorders>
              <w:top w:val="single" w:sz="4" w:space="0" w:color="auto"/>
              <w:bottom w:val="single" w:sz="4" w:space="0" w:color="auto"/>
            </w:tcBorders>
          </w:tcPr>
          <w:p w:rsidR="0001180C" w:rsidRPr="00F867D8" w:rsidRDefault="0001180C" w:rsidP="00F83C00">
            <w:pPr>
              <w:spacing w:before="20" w:after="20"/>
              <w:ind w:left="14" w:right="14"/>
              <w:jc w:val="center"/>
            </w:pPr>
            <w:r w:rsidRPr="00F867D8">
              <w:t>4</w:t>
            </w: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bottom w:val="nil"/>
            </w:tcBorders>
            <w:vAlign w:val="center"/>
          </w:tcPr>
          <w:p w:rsidR="0001180C" w:rsidRPr="00F867D8" w:rsidRDefault="0001180C" w:rsidP="00F83C00">
            <w:pPr>
              <w:spacing w:before="20" w:after="20"/>
              <w:rPr>
                <w:b/>
              </w:rPr>
            </w:pPr>
            <w:r w:rsidRPr="00F867D8">
              <w:rPr>
                <w:b/>
              </w:rPr>
              <w:t>1. Doanh nghiệp KH&amp;CN</w:t>
            </w:r>
          </w:p>
        </w:tc>
        <w:tc>
          <w:tcPr>
            <w:tcW w:w="1045" w:type="dxa"/>
            <w:tcBorders>
              <w:bottom w:val="nil"/>
            </w:tcBorders>
            <w:vAlign w:val="center"/>
          </w:tcPr>
          <w:p w:rsidR="0001180C" w:rsidRPr="00F867D8" w:rsidRDefault="0001180C" w:rsidP="00F83C00">
            <w:pPr>
              <w:spacing w:before="20" w:after="20"/>
              <w:ind w:left="14" w:right="14"/>
              <w:jc w:val="center"/>
            </w:pPr>
          </w:p>
        </w:tc>
        <w:tc>
          <w:tcPr>
            <w:tcW w:w="1639" w:type="dxa"/>
            <w:tcBorders>
              <w:bottom w:val="nil"/>
            </w:tcBorders>
            <w:vAlign w:val="center"/>
          </w:tcPr>
          <w:p w:rsidR="0001180C" w:rsidRPr="00F867D8" w:rsidRDefault="0001180C" w:rsidP="00F83C00">
            <w:pPr>
              <w:spacing w:before="20" w:after="20"/>
              <w:ind w:left="14" w:right="14"/>
              <w:jc w:val="center"/>
            </w:pPr>
          </w:p>
        </w:tc>
        <w:tc>
          <w:tcPr>
            <w:tcW w:w="1152" w:type="dxa"/>
            <w:tcBorders>
              <w:bottom w:val="nil"/>
            </w:tcBorders>
            <w:vAlign w:val="center"/>
          </w:tcPr>
          <w:p w:rsidR="0001180C" w:rsidRPr="00F867D8" w:rsidRDefault="0001180C" w:rsidP="00F83C00">
            <w:pPr>
              <w:spacing w:before="20" w:after="20"/>
              <w:ind w:left="14" w:right="14"/>
              <w:jc w:val="center"/>
            </w:pPr>
          </w:p>
        </w:tc>
        <w:tc>
          <w:tcPr>
            <w:tcW w:w="1552" w:type="dxa"/>
            <w:gridSpan w:val="2"/>
            <w:tcBorders>
              <w:bottom w:val="nil"/>
            </w:tcBorders>
          </w:tcPr>
          <w:p w:rsidR="0001180C" w:rsidRPr="00F867D8" w:rsidRDefault="0001180C" w:rsidP="00F83C00">
            <w:pPr>
              <w:spacing w:before="20" w:after="20"/>
              <w:ind w:left="14" w:right="14"/>
              <w:jc w:val="center"/>
            </w:pPr>
          </w:p>
        </w:tc>
        <w:tc>
          <w:tcPr>
            <w:tcW w:w="1701" w:type="dxa"/>
            <w:tcBorders>
              <w:bottom w:val="nil"/>
            </w:tcBorders>
          </w:tcPr>
          <w:p w:rsidR="0001180C" w:rsidRPr="00F867D8" w:rsidRDefault="0001180C" w:rsidP="00F83C00">
            <w:pPr>
              <w:spacing w:before="20" w:after="20"/>
              <w:ind w:left="14" w:right="14"/>
              <w:jc w:val="center"/>
            </w:pPr>
          </w:p>
        </w:tc>
        <w:tc>
          <w:tcPr>
            <w:tcW w:w="1559" w:type="dxa"/>
            <w:tcBorders>
              <w:bottom w:val="nil"/>
            </w:tcBorders>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rPr>
                <w:b/>
                <w:i/>
              </w:rPr>
            </w:pPr>
            <w:r w:rsidRPr="00F867D8">
              <w:rPr>
                <w:b/>
                <w:i/>
              </w:rPr>
              <w:t>1.1. Số doanh nghiệp KH&amp;CN đang hoạt động</w:t>
            </w:r>
          </w:p>
        </w:tc>
        <w:tc>
          <w:tcPr>
            <w:tcW w:w="1045" w:type="dxa"/>
            <w:vAlign w:val="center"/>
          </w:tcPr>
          <w:p w:rsidR="0001180C" w:rsidRPr="00F867D8" w:rsidDel="009A30D5" w:rsidRDefault="0001180C" w:rsidP="00F83C00">
            <w:pPr>
              <w:spacing w:before="20" w:after="20"/>
              <w:ind w:left="14" w:right="14"/>
              <w:jc w:val="center"/>
            </w:pPr>
            <w:r w:rsidRPr="00F867D8">
              <w:t>01</w:t>
            </w:r>
          </w:p>
        </w:tc>
        <w:tc>
          <w:tcPr>
            <w:tcW w:w="1639" w:type="dxa"/>
            <w:vAlign w:val="center"/>
          </w:tcPr>
          <w:p w:rsidR="0001180C" w:rsidRPr="00F867D8" w:rsidRDefault="0001180C" w:rsidP="00F83C00">
            <w:pPr>
              <w:spacing w:before="20" w:after="20"/>
              <w:ind w:left="14" w:right="14"/>
              <w:jc w:val="center"/>
              <w:rPr>
                <w:i/>
              </w:rPr>
            </w:pPr>
            <w:r w:rsidRPr="00F867D8">
              <w:rPr>
                <w:i/>
              </w:rPr>
              <w:t>Doanh nghiệp</w:t>
            </w:r>
          </w:p>
        </w:tc>
        <w:tc>
          <w:tcPr>
            <w:tcW w:w="1152" w:type="dxa"/>
            <w:vAlign w:val="center"/>
          </w:tcPr>
          <w:p w:rsidR="0001180C" w:rsidRPr="00F867D8" w:rsidRDefault="0001180C" w:rsidP="00F83C00">
            <w:pPr>
              <w:spacing w:before="20" w:after="20"/>
              <w:ind w:left="14" w:right="14"/>
              <w:jc w:val="center"/>
              <w:rPr>
                <w:b/>
                <w:i/>
              </w:rPr>
            </w:pPr>
          </w:p>
        </w:tc>
        <w:tc>
          <w:tcPr>
            <w:tcW w:w="1552" w:type="dxa"/>
            <w:gridSpan w:val="2"/>
          </w:tcPr>
          <w:p w:rsidR="0001180C" w:rsidRPr="00F867D8" w:rsidRDefault="0001180C" w:rsidP="00F83C00">
            <w:pPr>
              <w:spacing w:before="20" w:after="20"/>
              <w:ind w:left="14" w:right="14"/>
              <w:jc w:val="center"/>
              <w:rPr>
                <w:b/>
                <w:i/>
              </w:rPr>
            </w:pPr>
          </w:p>
        </w:tc>
        <w:tc>
          <w:tcPr>
            <w:tcW w:w="1701" w:type="dxa"/>
          </w:tcPr>
          <w:p w:rsidR="0001180C" w:rsidRPr="00F867D8" w:rsidRDefault="0001180C" w:rsidP="00F83C00">
            <w:pPr>
              <w:spacing w:before="20" w:after="20"/>
              <w:ind w:left="14" w:right="14"/>
              <w:jc w:val="center"/>
              <w:rPr>
                <w:b/>
                <w:i/>
              </w:rPr>
            </w:pPr>
          </w:p>
        </w:tc>
        <w:tc>
          <w:tcPr>
            <w:tcW w:w="1559" w:type="dxa"/>
          </w:tcPr>
          <w:p w:rsidR="0001180C" w:rsidRPr="00F867D8" w:rsidRDefault="0001180C" w:rsidP="00F83C00">
            <w:pPr>
              <w:spacing w:before="20" w:after="20"/>
              <w:ind w:left="14" w:right="14"/>
              <w:jc w:val="center"/>
              <w:rPr>
                <w:b/>
                <w:i/>
              </w:rP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41"/>
        </w:trPr>
        <w:tc>
          <w:tcPr>
            <w:tcW w:w="5101" w:type="dxa"/>
            <w:gridSpan w:val="2"/>
            <w:tcBorders>
              <w:bottom w:val="single" w:sz="4" w:space="0" w:color="auto"/>
            </w:tcBorders>
            <w:vAlign w:val="center"/>
          </w:tcPr>
          <w:p w:rsidR="0001180C" w:rsidRPr="00F867D8" w:rsidRDefault="0001180C" w:rsidP="00F83C00">
            <w:pPr>
              <w:spacing w:before="20" w:after="20"/>
            </w:pPr>
            <w:r w:rsidRPr="00F867D8">
              <w:rPr>
                <w:i/>
              </w:rPr>
              <w:t xml:space="preserve">Trong đó:           </w:t>
            </w:r>
            <w:r w:rsidRPr="00F867D8" w:rsidDel="009A30D5">
              <w:t xml:space="preserve"> </w:t>
            </w:r>
            <w:r w:rsidRPr="00F867D8">
              <w:t>Được cấp Giấy chứng nhận trong năm</w:t>
            </w:r>
          </w:p>
        </w:tc>
        <w:tc>
          <w:tcPr>
            <w:tcW w:w="1045" w:type="dxa"/>
            <w:tcBorders>
              <w:bottom w:val="single" w:sz="4" w:space="0" w:color="auto"/>
            </w:tcBorders>
            <w:vAlign w:val="center"/>
          </w:tcPr>
          <w:p w:rsidR="0001180C" w:rsidRPr="00F867D8" w:rsidRDefault="0001180C" w:rsidP="00F83C00">
            <w:pPr>
              <w:spacing w:before="20" w:after="20"/>
              <w:ind w:left="14" w:right="14"/>
              <w:jc w:val="center"/>
            </w:pPr>
            <w:r w:rsidRPr="00F867D8">
              <w:t>02</w:t>
            </w:r>
          </w:p>
        </w:tc>
        <w:tc>
          <w:tcPr>
            <w:tcW w:w="1639" w:type="dxa"/>
            <w:tcBorders>
              <w:bottom w:val="single" w:sz="4" w:space="0" w:color="auto"/>
            </w:tcBorders>
            <w:vAlign w:val="center"/>
          </w:tcPr>
          <w:p w:rsidR="0001180C" w:rsidRPr="00F867D8" w:rsidRDefault="0001180C" w:rsidP="00F83C00">
            <w:pPr>
              <w:spacing w:before="20" w:after="20"/>
              <w:ind w:left="14" w:right="14"/>
              <w:jc w:val="center"/>
            </w:pPr>
            <w:r w:rsidRPr="00F867D8">
              <w:rPr>
                <w:i/>
              </w:rPr>
              <w:t>Doanh nghiệp</w:t>
            </w:r>
          </w:p>
        </w:tc>
        <w:tc>
          <w:tcPr>
            <w:tcW w:w="1152" w:type="dxa"/>
            <w:tcBorders>
              <w:bottom w:val="single" w:sz="4" w:space="0" w:color="auto"/>
            </w:tcBorders>
            <w:vAlign w:val="center"/>
          </w:tcPr>
          <w:p w:rsidR="0001180C" w:rsidRPr="00F867D8" w:rsidRDefault="0001180C" w:rsidP="00F83C00">
            <w:pPr>
              <w:spacing w:before="20" w:after="20"/>
              <w:ind w:left="14" w:right="14"/>
              <w:jc w:val="center"/>
            </w:pPr>
          </w:p>
        </w:tc>
        <w:tc>
          <w:tcPr>
            <w:tcW w:w="1552" w:type="dxa"/>
            <w:gridSpan w:val="2"/>
            <w:tcBorders>
              <w:bottom w:val="single" w:sz="4" w:space="0" w:color="auto"/>
            </w:tcBorders>
          </w:tcPr>
          <w:p w:rsidR="0001180C" w:rsidRPr="00F867D8" w:rsidRDefault="0001180C" w:rsidP="00F83C00">
            <w:pPr>
              <w:spacing w:before="20" w:after="20"/>
              <w:ind w:left="14" w:right="14"/>
              <w:jc w:val="center"/>
            </w:pPr>
          </w:p>
        </w:tc>
        <w:tc>
          <w:tcPr>
            <w:tcW w:w="1701" w:type="dxa"/>
            <w:tcBorders>
              <w:bottom w:val="single" w:sz="4" w:space="0" w:color="auto"/>
            </w:tcBorders>
          </w:tcPr>
          <w:p w:rsidR="0001180C" w:rsidRPr="00F867D8" w:rsidRDefault="0001180C" w:rsidP="00F83C00">
            <w:pPr>
              <w:spacing w:before="20" w:after="20"/>
              <w:ind w:left="14" w:right="14"/>
              <w:jc w:val="center"/>
            </w:pPr>
          </w:p>
        </w:tc>
        <w:tc>
          <w:tcPr>
            <w:tcW w:w="1559" w:type="dxa"/>
            <w:tcBorders>
              <w:bottom w:val="single" w:sz="4" w:space="0" w:color="auto"/>
            </w:tcBorders>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tcBorders>
              <w:bottom w:val="nil"/>
            </w:tcBorders>
            <w:vAlign w:val="center"/>
          </w:tcPr>
          <w:p w:rsidR="0001180C" w:rsidRPr="00F867D8" w:rsidRDefault="0001180C" w:rsidP="00F83C00">
            <w:pPr>
              <w:spacing w:before="20" w:after="20"/>
              <w:rPr>
                <w:b/>
                <w:i/>
              </w:rPr>
            </w:pPr>
            <w:r w:rsidRPr="00F867D8">
              <w:rPr>
                <w:b/>
                <w:i/>
              </w:rPr>
              <w:t>1.2. Chia theo ngành kinh tế (*)</w:t>
            </w:r>
          </w:p>
        </w:tc>
        <w:tc>
          <w:tcPr>
            <w:tcW w:w="1045" w:type="dxa"/>
            <w:tcBorders>
              <w:bottom w:val="nil"/>
            </w:tcBorders>
            <w:vAlign w:val="center"/>
          </w:tcPr>
          <w:p w:rsidR="0001180C" w:rsidRPr="00F867D8" w:rsidRDefault="0001180C" w:rsidP="00F83C00">
            <w:pPr>
              <w:spacing w:before="20" w:after="20"/>
              <w:ind w:left="14" w:right="14"/>
              <w:jc w:val="center"/>
              <w:rPr>
                <w:b/>
                <w:i/>
              </w:rPr>
            </w:pPr>
          </w:p>
        </w:tc>
        <w:tc>
          <w:tcPr>
            <w:tcW w:w="1639" w:type="dxa"/>
            <w:tcBorders>
              <w:bottom w:val="nil"/>
            </w:tcBorders>
            <w:vAlign w:val="center"/>
          </w:tcPr>
          <w:p w:rsidR="0001180C" w:rsidRPr="00F867D8" w:rsidRDefault="0001180C" w:rsidP="00F83C00">
            <w:pPr>
              <w:spacing w:before="20" w:after="20"/>
              <w:ind w:left="14" w:right="14"/>
              <w:jc w:val="center"/>
              <w:rPr>
                <w:b/>
                <w:i/>
              </w:rPr>
            </w:pPr>
          </w:p>
        </w:tc>
        <w:tc>
          <w:tcPr>
            <w:tcW w:w="1152" w:type="dxa"/>
            <w:tcBorders>
              <w:bottom w:val="nil"/>
            </w:tcBorders>
            <w:vAlign w:val="center"/>
          </w:tcPr>
          <w:p w:rsidR="0001180C" w:rsidRPr="00F867D8" w:rsidRDefault="0001180C" w:rsidP="00F83C00">
            <w:pPr>
              <w:spacing w:before="20" w:after="20"/>
              <w:ind w:left="14" w:right="14"/>
              <w:jc w:val="center"/>
              <w:rPr>
                <w:b/>
                <w:i/>
              </w:rPr>
            </w:pPr>
          </w:p>
        </w:tc>
        <w:tc>
          <w:tcPr>
            <w:tcW w:w="1552" w:type="dxa"/>
            <w:gridSpan w:val="2"/>
            <w:tcBorders>
              <w:bottom w:val="nil"/>
            </w:tcBorders>
          </w:tcPr>
          <w:p w:rsidR="0001180C" w:rsidRPr="00F867D8" w:rsidRDefault="0001180C" w:rsidP="00F83C00">
            <w:pPr>
              <w:spacing w:before="20" w:after="20"/>
              <w:ind w:left="14" w:right="14"/>
              <w:jc w:val="center"/>
              <w:rPr>
                <w:b/>
                <w:i/>
              </w:rPr>
            </w:pPr>
          </w:p>
        </w:tc>
        <w:tc>
          <w:tcPr>
            <w:tcW w:w="1701" w:type="dxa"/>
            <w:tcBorders>
              <w:bottom w:val="nil"/>
            </w:tcBorders>
          </w:tcPr>
          <w:p w:rsidR="0001180C" w:rsidRPr="00F867D8" w:rsidRDefault="0001180C" w:rsidP="00F83C00">
            <w:pPr>
              <w:spacing w:before="20" w:after="20"/>
              <w:ind w:left="14" w:right="14"/>
              <w:jc w:val="center"/>
              <w:rPr>
                <w:b/>
                <w:i/>
              </w:rPr>
            </w:pPr>
          </w:p>
        </w:tc>
        <w:tc>
          <w:tcPr>
            <w:tcW w:w="1559" w:type="dxa"/>
            <w:tcBorders>
              <w:bottom w:val="nil"/>
            </w:tcBorders>
          </w:tcPr>
          <w:p w:rsidR="0001180C" w:rsidRPr="00F867D8" w:rsidRDefault="0001180C" w:rsidP="00F83C00">
            <w:pPr>
              <w:spacing w:before="20" w:after="20"/>
              <w:ind w:left="14" w:right="14"/>
              <w:jc w:val="center"/>
              <w:rPr>
                <w:b/>
                <w:i/>
              </w:rP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w:t>
            </w:r>
          </w:p>
        </w:tc>
        <w:tc>
          <w:tcPr>
            <w:tcW w:w="1045" w:type="dxa"/>
            <w:vAlign w:val="center"/>
          </w:tcPr>
          <w:p w:rsidR="0001180C" w:rsidRPr="00F867D8" w:rsidRDefault="0001180C" w:rsidP="00F83C00">
            <w:pPr>
              <w:spacing w:before="20" w:after="20"/>
              <w:ind w:left="14" w:right="14"/>
              <w:jc w:val="center"/>
            </w:pPr>
            <w:r w:rsidRPr="00F867D8">
              <w:t>03</w:t>
            </w:r>
          </w:p>
        </w:tc>
        <w:tc>
          <w:tcPr>
            <w:tcW w:w="1639" w:type="dxa"/>
            <w:vAlign w:val="center"/>
          </w:tcPr>
          <w:p w:rsidR="0001180C" w:rsidRPr="00F867D8" w:rsidRDefault="0001180C" w:rsidP="00F83C00">
            <w:pPr>
              <w:spacing w:before="20" w:after="20"/>
              <w:ind w:left="14" w:right="14"/>
              <w:jc w:val="center"/>
            </w:pPr>
            <w:r w:rsidRPr="00F867D8">
              <w:rPr>
                <w:i/>
              </w:rPr>
              <w:t>Doanh nghiệp</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w:t>
            </w:r>
          </w:p>
        </w:tc>
        <w:tc>
          <w:tcPr>
            <w:tcW w:w="1045" w:type="dxa"/>
            <w:vAlign w:val="center"/>
          </w:tcPr>
          <w:p w:rsidR="0001180C" w:rsidRPr="00F867D8" w:rsidRDefault="0001180C" w:rsidP="00F83C00">
            <w:pPr>
              <w:spacing w:before="20" w:after="20"/>
              <w:ind w:left="14" w:right="14"/>
              <w:jc w:val="center"/>
            </w:pPr>
            <w:r w:rsidRPr="00F867D8">
              <w:t>04</w:t>
            </w:r>
          </w:p>
        </w:tc>
        <w:tc>
          <w:tcPr>
            <w:tcW w:w="1639" w:type="dxa"/>
            <w:vAlign w:val="center"/>
          </w:tcPr>
          <w:p w:rsidR="0001180C" w:rsidRPr="00F867D8" w:rsidRDefault="0001180C" w:rsidP="00F83C00">
            <w:pPr>
              <w:spacing w:before="20" w:after="20"/>
              <w:ind w:left="14" w:right="14"/>
              <w:jc w:val="center"/>
            </w:pPr>
            <w:r w:rsidRPr="00F867D8">
              <w:rPr>
                <w:i/>
              </w:rPr>
              <w:t>Doanh nghiệp</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Del="009A30D5" w:rsidRDefault="0001180C" w:rsidP="00F83C00">
            <w:pPr>
              <w:spacing w:before="20" w:after="20"/>
              <w:rPr>
                <w:b/>
                <w:i/>
              </w:rPr>
            </w:pPr>
            <w:r w:rsidRPr="00F867D8">
              <w:rPr>
                <w:b/>
                <w:i/>
              </w:rPr>
              <w:lastRenderedPageBreak/>
              <w:t>1.3 Số doanh nghiệp KH&amp;CN giải thể/ngừng hoạt động/bị thu hồi Giấy chứng nhận</w:t>
            </w:r>
          </w:p>
        </w:tc>
        <w:tc>
          <w:tcPr>
            <w:tcW w:w="1045" w:type="dxa"/>
            <w:vAlign w:val="center"/>
          </w:tcPr>
          <w:p w:rsidR="0001180C" w:rsidRPr="00F867D8" w:rsidDel="009A30D5" w:rsidRDefault="0001180C" w:rsidP="00F83C00">
            <w:pPr>
              <w:spacing w:before="20" w:after="20"/>
              <w:ind w:left="14" w:right="14"/>
              <w:jc w:val="center"/>
            </w:pPr>
            <w:r w:rsidRPr="00F867D8">
              <w:t>05</w:t>
            </w:r>
          </w:p>
        </w:tc>
        <w:tc>
          <w:tcPr>
            <w:tcW w:w="1639" w:type="dxa"/>
            <w:vAlign w:val="center"/>
          </w:tcPr>
          <w:p w:rsidR="0001180C" w:rsidRPr="00F867D8" w:rsidRDefault="0001180C" w:rsidP="00F83C00">
            <w:pPr>
              <w:spacing w:before="20" w:after="20"/>
              <w:ind w:left="14" w:right="14"/>
              <w:jc w:val="center"/>
              <w:rPr>
                <w:b/>
                <w:i/>
              </w:rPr>
            </w:pPr>
            <w:r w:rsidRPr="00F867D8">
              <w:rPr>
                <w:i/>
              </w:rPr>
              <w:t>Doanh nghiệp</w:t>
            </w:r>
          </w:p>
        </w:tc>
        <w:tc>
          <w:tcPr>
            <w:tcW w:w="1152" w:type="dxa"/>
            <w:vAlign w:val="center"/>
          </w:tcPr>
          <w:p w:rsidR="0001180C" w:rsidRPr="00F867D8" w:rsidRDefault="0001180C" w:rsidP="00F83C00">
            <w:pPr>
              <w:spacing w:before="20" w:after="20"/>
              <w:ind w:left="14" w:right="14"/>
              <w:jc w:val="center"/>
              <w:rPr>
                <w:b/>
                <w:i/>
              </w:rPr>
            </w:pPr>
          </w:p>
        </w:tc>
        <w:tc>
          <w:tcPr>
            <w:tcW w:w="1552" w:type="dxa"/>
            <w:gridSpan w:val="2"/>
          </w:tcPr>
          <w:p w:rsidR="0001180C" w:rsidRPr="00F867D8" w:rsidRDefault="0001180C" w:rsidP="00F83C00">
            <w:pPr>
              <w:spacing w:before="20" w:after="20"/>
              <w:ind w:left="14" w:right="14"/>
              <w:jc w:val="center"/>
              <w:rPr>
                <w:b/>
                <w:i/>
              </w:rPr>
            </w:pPr>
          </w:p>
        </w:tc>
        <w:tc>
          <w:tcPr>
            <w:tcW w:w="1701" w:type="dxa"/>
          </w:tcPr>
          <w:p w:rsidR="0001180C" w:rsidRPr="00F867D8" w:rsidRDefault="0001180C" w:rsidP="00F83C00">
            <w:pPr>
              <w:spacing w:before="20" w:after="20"/>
              <w:ind w:left="14" w:right="14"/>
              <w:jc w:val="center"/>
              <w:rPr>
                <w:b/>
                <w:i/>
              </w:rPr>
            </w:pPr>
          </w:p>
        </w:tc>
        <w:tc>
          <w:tcPr>
            <w:tcW w:w="1559" w:type="dxa"/>
          </w:tcPr>
          <w:p w:rsidR="0001180C" w:rsidRPr="00F867D8" w:rsidRDefault="0001180C" w:rsidP="00F83C00">
            <w:pPr>
              <w:spacing w:before="20" w:after="20"/>
              <w:ind w:left="14" w:right="14"/>
              <w:jc w:val="center"/>
              <w:rPr>
                <w:b/>
                <w:i/>
              </w:rPr>
            </w:pPr>
          </w:p>
        </w:tc>
      </w:tr>
      <w:tr w:rsidR="0001180C"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01180C" w:rsidRPr="00F867D8" w:rsidRDefault="0001180C" w:rsidP="00F83C00">
            <w:pPr>
              <w:spacing w:before="20" w:after="20"/>
              <w:rPr>
                <w:b/>
                <w:i/>
              </w:rPr>
            </w:pPr>
            <w:r w:rsidRPr="00F867D8">
              <w:rPr>
                <w:b/>
                <w:i/>
              </w:rPr>
              <w:t>1.4. Chia theo hình thức thành lập</w:t>
            </w:r>
          </w:p>
        </w:tc>
        <w:tc>
          <w:tcPr>
            <w:tcW w:w="1045" w:type="dxa"/>
            <w:shd w:val="clear" w:color="auto" w:fill="auto"/>
            <w:vAlign w:val="center"/>
          </w:tcPr>
          <w:p w:rsidR="0001180C" w:rsidRPr="00F867D8" w:rsidRDefault="0001180C" w:rsidP="00F83C00">
            <w:pPr>
              <w:spacing w:before="20" w:after="20"/>
              <w:ind w:left="14" w:right="14"/>
              <w:jc w:val="center"/>
            </w:pPr>
          </w:p>
        </w:tc>
        <w:tc>
          <w:tcPr>
            <w:tcW w:w="1639" w:type="dxa"/>
            <w:shd w:val="clear" w:color="auto" w:fill="auto"/>
            <w:vAlign w:val="center"/>
          </w:tcPr>
          <w:p w:rsidR="0001180C" w:rsidRPr="00F867D8" w:rsidRDefault="0001180C" w:rsidP="00F83C00">
            <w:pPr>
              <w:spacing w:before="20" w:after="20"/>
              <w:ind w:left="14" w:right="14"/>
              <w:jc w:val="center"/>
              <w:rPr>
                <w:i/>
              </w:rPr>
            </w:pPr>
          </w:p>
        </w:tc>
        <w:tc>
          <w:tcPr>
            <w:tcW w:w="1152" w:type="dxa"/>
            <w:vAlign w:val="center"/>
          </w:tcPr>
          <w:p w:rsidR="0001180C" w:rsidRPr="00C3244E" w:rsidRDefault="0001180C" w:rsidP="00F83C00">
            <w:pPr>
              <w:spacing w:before="20" w:after="20"/>
              <w:ind w:left="14" w:right="14"/>
              <w:jc w:val="center"/>
              <w:rPr>
                <w:b/>
                <w:i/>
                <w:highlight w:val="yellow"/>
              </w:rPr>
            </w:pPr>
          </w:p>
        </w:tc>
        <w:tc>
          <w:tcPr>
            <w:tcW w:w="1552" w:type="dxa"/>
            <w:gridSpan w:val="2"/>
          </w:tcPr>
          <w:p w:rsidR="0001180C" w:rsidRPr="00C3244E" w:rsidRDefault="0001180C" w:rsidP="00F83C00">
            <w:pPr>
              <w:spacing w:before="20" w:after="20"/>
              <w:ind w:left="14" w:right="14"/>
              <w:jc w:val="center"/>
              <w:rPr>
                <w:b/>
                <w:i/>
                <w:highlight w:val="yellow"/>
              </w:rPr>
            </w:pPr>
          </w:p>
        </w:tc>
        <w:tc>
          <w:tcPr>
            <w:tcW w:w="1701" w:type="dxa"/>
          </w:tcPr>
          <w:p w:rsidR="0001180C" w:rsidRPr="00C3244E" w:rsidRDefault="0001180C" w:rsidP="00F83C00">
            <w:pPr>
              <w:spacing w:before="20" w:after="20"/>
              <w:ind w:left="14" w:right="14"/>
              <w:jc w:val="center"/>
              <w:rPr>
                <w:b/>
                <w:i/>
                <w:highlight w:val="yellow"/>
              </w:rPr>
            </w:pPr>
          </w:p>
        </w:tc>
        <w:tc>
          <w:tcPr>
            <w:tcW w:w="1559" w:type="dxa"/>
          </w:tcPr>
          <w:p w:rsidR="0001180C" w:rsidRPr="00C3244E" w:rsidRDefault="0001180C" w:rsidP="00F83C00">
            <w:pPr>
              <w:spacing w:before="20" w:after="20"/>
              <w:ind w:left="14" w:right="14"/>
              <w:jc w:val="center"/>
              <w:rPr>
                <w:b/>
                <w:i/>
                <w:highlight w:val="yellow"/>
              </w:rPr>
            </w:pPr>
          </w:p>
        </w:tc>
      </w:tr>
      <w:tr w:rsidR="0001180C"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01180C" w:rsidRPr="00F867D8" w:rsidRDefault="0001180C" w:rsidP="00F83C00">
            <w:pPr>
              <w:spacing w:before="20" w:after="20"/>
            </w:pPr>
            <w:r w:rsidRPr="00F867D8">
              <w:rPr>
                <w:i/>
              </w:rPr>
              <w:t xml:space="preserve">- </w:t>
            </w:r>
            <w:r w:rsidRPr="00F867D8">
              <w:t>Thành lập mới</w:t>
            </w:r>
          </w:p>
        </w:tc>
        <w:tc>
          <w:tcPr>
            <w:tcW w:w="1045" w:type="dxa"/>
            <w:shd w:val="clear" w:color="auto" w:fill="auto"/>
            <w:vAlign w:val="center"/>
          </w:tcPr>
          <w:p w:rsidR="0001180C" w:rsidRPr="00F867D8" w:rsidRDefault="0001180C" w:rsidP="00F83C00">
            <w:pPr>
              <w:spacing w:before="20" w:after="20"/>
              <w:ind w:left="14" w:right="14"/>
              <w:jc w:val="center"/>
            </w:pPr>
            <w:r w:rsidRPr="00F867D8">
              <w:t>06</w:t>
            </w:r>
          </w:p>
        </w:tc>
        <w:tc>
          <w:tcPr>
            <w:tcW w:w="1639" w:type="dxa"/>
            <w:shd w:val="clear" w:color="auto" w:fill="auto"/>
          </w:tcPr>
          <w:p w:rsidR="0001180C" w:rsidRPr="00F867D8" w:rsidRDefault="0001180C" w:rsidP="00F83C00">
            <w:pPr>
              <w:spacing w:before="20" w:after="20"/>
              <w:ind w:left="14" w:right="14"/>
              <w:jc w:val="center"/>
              <w:rPr>
                <w:i/>
              </w:rPr>
            </w:pPr>
            <w:r w:rsidRPr="00F867D8">
              <w:rPr>
                <w:i/>
              </w:rPr>
              <w:t>Doanh nghiệp</w:t>
            </w:r>
          </w:p>
        </w:tc>
        <w:tc>
          <w:tcPr>
            <w:tcW w:w="1152" w:type="dxa"/>
            <w:vAlign w:val="center"/>
          </w:tcPr>
          <w:p w:rsidR="0001180C" w:rsidRPr="00C3244E" w:rsidRDefault="0001180C" w:rsidP="00F83C00">
            <w:pPr>
              <w:spacing w:before="20" w:after="20"/>
              <w:ind w:left="14" w:right="14"/>
              <w:jc w:val="center"/>
              <w:rPr>
                <w:b/>
                <w:i/>
                <w:highlight w:val="yellow"/>
              </w:rPr>
            </w:pPr>
          </w:p>
        </w:tc>
        <w:tc>
          <w:tcPr>
            <w:tcW w:w="1552" w:type="dxa"/>
            <w:gridSpan w:val="2"/>
          </w:tcPr>
          <w:p w:rsidR="0001180C" w:rsidRPr="00C3244E" w:rsidRDefault="0001180C" w:rsidP="00F83C00">
            <w:pPr>
              <w:spacing w:before="20" w:after="20"/>
              <w:ind w:left="14" w:right="14"/>
              <w:jc w:val="center"/>
              <w:rPr>
                <w:b/>
                <w:i/>
                <w:highlight w:val="yellow"/>
              </w:rPr>
            </w:pPr>
          </w:p>
        </w:tc>
        <w:tc>
          <w:tcPr>
            <w:tcW w:w="1701" w:type="dxa"/>
          </w:tcPr>
          <w:p w:rsidR="0001180C" w:rsidRPr="00C3244E" w:rsidRDefault="0001180C" w:rsidP="00F83C00">
            <w:pPr>
              <w:spacing w:before="20" w:after="20"/>
              <w:ind w:left="14" w:right="14"/>
              <w:jc w:val="center"/>
              <w:rPr>
                <w:b/>
                <w:i/>
                <w:highlight w:val="yellow"/>
              </w:rPr>
            </w:pPr>
          </w:p>
        </w:tc>
        <w:tc>
          <w:tcPr>
            <w:tcW w:w="1559" w:type="dxa"/>
          </w:tcPr>
          <w:p w:rsidR="0001180C" w:rsidRPr="00C3244E" w:rsidRDefault="0001180C" w:rsidP="00F83C00">
            <w:pPr>
              <w:spacing w:before="20" w:after="20"/>
              <w:ind w:left="14" w:right="14"/>
              <w:jc w:val="center"/>
              <w:rPr>
                <w:b/>
                <w:i/>
                <w:highlight w:val="yellow"/>
              </w:rPr>
            </w:pPr>
          </w:p>
        </w:tc>
      </w:tr>
      <w:tr w:rsidR="0001180C"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01180C" w:rsidRPr="00F867D8" w:rsidRDefault="0001180C" w:rsidP="00F83C00">
            <w:pPr>
              <w:spacing w:before="20" w:after="20"/>
            </w:pPr>
            <w:r w:rsidRPr="00F867D8">
              <w:rPr>
                <w:i/>
              </w:rPr>
              <w:t xml:space="preserve">- </w:t>
            </w:r>
            <w:r w:rsidRPr="00F867D8">
              <w:t>Chuyển đổi từ các tổ chức KH&amp;CN</w:t>
            </w:r>
          </w:p>
        </w:tc>
        <w:tc>
          <w:tcPr>
            <w:tcW w:w="1045" w:type="dxa"/>
            <w:shd w:val="clear" w:color="auto" w:fill="auto"/>
            <w:vAlign w:val="center"/>
          </w:tcPr>
          <w:p w:rsidR="0001180C" w:rsidRPr="00F867D8" w:rsidRDefault="0001180C" w:rsidP="00F83C00">
            <w:pPr>
              <w:spacing w:before="20" w:after="20"/>
              <w:ind w:left="14" w:right="14"/>
              <w:jc w:val="center"/>
            </w:pPr>
            <w:r w:rsidRPr="00F867D8">
              <w:t>07</w:t>
            </w:r>
          </w:p>
        </w:tc>
        <w:tc>
          <w:tcPr>
            <w:tcW w:w="1639" w:type="dxa"/>
            <w:shd w:val="clear" w:color="auto" w:fill="auto"/>
          </w:tcPr>
          <w:p w:rsidR="0001180C" w:rsidRPr="00F867D8" w:rsidRDefault="0001180C" w:rsidP="00F83C00">
            <w:pPr>
              <w:spacing w:before="20" w:after="20"/>
              <w:ind w:left="14" w:right="14"/>
              <w:jc w:val="center"/>
              <w:rPr>
                <w:i/>
              </w:rPr>
            </w:pPr>
            <w:r w:rsidRPr="00F867D8">
              <w:rPr>
                <w:i/>
              </w:rPr>
              <w:t>Doanh nghiệp</w:t>
            </w:r>
          </w:p>
        </w:tc>
        <w:tc>
          <w:tcPr>
            <w:tcW w:w="1152" w:type="dxa"/>
            <w:vAlign w:val="center"/>
          </w:tcPr>
          <w:p w:rsidR="0001180C" w:rsidRPr="00C3244E" w:rsidRDefault="0001180C" w:rsidP="00F83C00">
            <w:pPr>
              <w:spacing w:before="20" w:after="20"/>
              <w:ind w:left="14" w:right="14"/>
              <w:jc w:val="center"/>
              <w:rPr>
                <w:b/>
                <w:i/>
                <w:highlight w:val="yellow"/>
              </w:rPr>
            </w:pPr>
          </w:p>
        </w:tc>
        <w:tc>
          <w:tcPr>
            <w:tcW w:w="1552" w:type="dxa"/>
            <w:gridSpan w:val="2"/>
          </w:tcPr>
          <w:p w:rsidR="0001180C" w:rsidRPr="00C3244E" w:rsidRDefault="0001180C" w:rsidP="00F83C00">
            <w:pPr>
              <w:spacing w:before="20" w:after="20"/>
              <w:ind w:left="14" w:right="14"/>
              <w:jc w:val="center"/>
              <w:rPr>
                <w:b/>
                <w:i/>
                <w:highlight w:val="yellow"/>
              </w:rPr>
            </w:pPr>
          </w:p>
        </w:tc>
        <w:tc>
          <w:tcPr>
            <w:tcW w:w="1701" w:type="dxa"/>
          </w:tcPr>
          <w:p w:rsidR="0001180C" w:rsidRPr="00C3244E" w:rsidRDefault="0001180C" w:rsidP="00F83C00">
            <w:pPr>
              <w:spacing w:before="20" w:after="20"/>
              <w:ind w:left="14" w:right="14"/>
              <w:jc w:val="center"/>
              <w:rPr>
                <w:b/>
                <w:i/>
                <w:highlight w:val="yellow"/>
              </w:rPr>
            </w:pPr>
          </w:p>
        </w:tc>
        <w:tc>
          <w:tcPr>
            <w:tcW w:w="1559" w:type="dxa"/>
          </w:tcPr>
          <w:p w:rsidR="0001180C" w:rsidRPr="00C3244E" w:rsidRDefault="0001180C" w:rsidP="00F83C00">
            <w:pPr>
              <w:spacing w:before="20" w:after="20"/>
              <w:ind w:left="14" w:right="14"/>
              <w:jc w:val="center"/>
              <w:rPr>
                <w:b/>
                <w:i/>
                <w:highlight w:val="yellow"/>
              </w:rPr>
            </w:pPr>
          </w:p>
        </w:tc>
      </w:tr>
      <w:tr w:rsidR="0001180C" w:rsidRPr="00C3244E"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01180C" w:rsidRPr="00F867D8" w:rsidRDefault="0001180C" w:rsidP="00F83C00">
            <w:pPr>
              <w:spacing w:before="20" w:after="20"/>
            </w:pPr>
            <w:r w:rsidRPr="00F867D8">
              <w:t xml:space="preserve">- Chuyển đổi từ doanh nghiệp </w:t>
            </w:r>
          </w:p>
        </w:tc>
        <w:tc>
          <w:tcPr>
            <w:tcW w:w="1045" w:type="dxa"/>
            <w:shd w:val="clear" w:color="auto" w:fill="auto"/>
            <w:vAlign w:val="center"/>
          </w:tcPr>
          <w:p w:rsidR="0001180C" w:rsidRPr="00F867D8" w:rsidRDefault="0001180C" w:rsidP="00F83C00">
            <w:pPr>
              <w:spacing w:before="20" w:after="20"/>
              <w:ind w:left="14" w:right="14"/>
              <w:jc w:val="center"/>
            </w:pPr>
            <w:r w:rsidRPr="00F867D8">
              <w:t>08</w:t>
            </w:r>
          </w:p>
        </w:tc>
        <w:tc>
          <w:tcPr>
            <w:tcW w:w="1639" w:type="dxa"/>
            <w:shd w:val="clear" w:color="auto" w:fill="auto"/>
          </w:tcPr>
          <w:p w:rsidR="0001180C" w:rsidRPr="00AD34F2" w:rsidRDefault="0001180C" w:rsidP="00F83C00">
            <w:pPr>
              <w:spacing w:before="20" w:after="20"/>
              <w:ind w:left="14" w:right="14"/>
              <w:jc w:val="center"/>
              <w:rPr>
                <w:i/>
              </w:rPr>
            </w:pPr>
            <w:r w:rsidRPr="00F867D8">
              <w:rPr>
                <w:i/>
              </w:rPr>
              <w:t>Doanh nghiệp</w:t>
            </w:r>
          </w:p>
        </w:tc>
        <w:tc>
          <w:tcPr>
            <w:tcW w:w="1152" w:type="dxa"/>
            <w:vAlign w:val="center"/>
          </w:tcPr>
          <w:p w:rsidR="0001180C" w:rsidRPr="00C3244E" w:rsidRDefault="0001180C" w:rsidP="00F83C00">
            <w:pPr>
              <w:spacing w:before="20" w:after="20"/>
              <w:ind w:left="14" w:right="14"/>
              <w:jc w:val="center"/>
              <w:rPr>
                <w:b/>
                <w:i/>
              </w:rPr>
            </w:pPr>
          </w:p>
        </w:tc>
        <w:tc>
          <w:tcPr>
            <w:tcW w:w="1552" w:type="dxa"/>
            <w:gridSpan w:val="2"/>
          </w:tcPr>
          <w:p w:rsidR="0001180C" w:rsidRPr="00C3244E" w:rsidRDefault="0001180C" w:rsidP="00F83C00">
            <w:pPr>
              <w:spacing w:before="20" w:after="20"/>
              <w:ind w:left="14" w:right="14"/>
              <w:jc w:val="center"/>
              <w:rPr>
                <w:b/>
                <w:i/>
              </w:rPr>
            </w:pPr>
          </w:p>
        </w:tc>
        <w:tc>
          <w:tcPr>
            <w:tcW w:w="1701" w:type="dxa"/>
          </w:tcPr>
          <w:p w:rsidR="0001180C" w:rsidRPr="00C3244E" w:rsidRDefault="0001180C" w:rsidP="00F83C00">
            <w:pPr>
              <w:spacing w:before="20" w:after="20"/>
              <w:ind w:left="14" w:right="14"/>
              <w:jc w:val="center"/>
              <w:rPr>
                <w:b/>
                <w:i/>
              </w:rPr>
            </w:pPr>
          </w:p>
        </w:tc>
        <w:tc>
          <w:tcPr>
            <w:tcW w:w="1559" w:type="dxa"/>
          </w:tcPr>
          <w:p w:rsidR="0001180C" w:rsidRPr="00C3244E" w:rsidRDefault="0001180C" w:rsidP="00F83C00">
            <w:pPr>
              <w:spacing w:before="20" w:after="20"/>
              <w:ind w:left="14" w:right="14"/>
              <w:jc w:val="center"/>
              <w:rPr>
                <w:b/>
                <w:i/>
              </w:rP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shd w:val="clear" w:color="auto" w:fill="auto"/>
            <w:vAlign w:val="center"/>
          </w:tcPr>
          <w:p w:rsidR="0001180C" w:rsidRPr="00AD34F2" w:rsidRDefault="0001180C" w:rsidP="00F83C00">
            <w:pPr>
              <w:spacing w:before="20" w:after="20"/>
              <w:rPr>
                <w:b/>
              </w:rPr>
            </w:pPr>
            <w:r w:rsidRPr="00AD34F2">
              <w:rPr>
                <w:b/>
              </w:rPr>
              <w:t>2. Số tổ chức trung gian của thị trường khoa học và công nghệ</w:t>
            </w:r>
          </w:p>
          <w:p w:rsidR="0001180C" w:rsidRPr="00F867D8" w:rsidRDefault="0001180C" w:rsidP="00F83C00">
            <w:pPr>
              <w:spacing w:before="20" w:after="20"/>
              <w:rPr>
                <w:i/>
              </w:rPr>
            </w:pPr>
            <w:r w:rsidRPr="00F867D8">
              <w:rPr>
                <w:i/>
              </w:rPr>
              <w:t>Chia theo loại hình tổ chức</w:t>
            </w:r>
          </w:p>
        </w:tc>
        <w:tc>
          <w:tcPr>
            <w:tcW w:w="1045" w:type="dxa"/>
            <w:shd w:val="clear" w:color="auto" w:fill="auto"/>
            <w:vAlign w:val="center"/>
          </w:tcPr>
          <w:p w:rsidR="0001180C" w:rsidRPr="00F867D8" w:rsidRDefault="0001180C" w:rsidP="00F83C00">
            <w:pPr>
              <w:spacing w:before="20" w:after="20"/>
              <w:ind w:left="14" w:right="14"/>
              <w:jc w:val="center"/>
            </w:pPr>
            <w:r w:rsidRPr="00F867D8">
              <w:t>09</w:t>
            </w:r>
          </w:p>
        </w:tc>
        <w:tc>
          <w:tcPr>
            <w:tcW w:w="1639" w:type="dxa"/>
            <w:shd w:val="clear" w:color="auto" w:fill="auto"/>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rPr>
                <w:b/>
              </w:rPr>
            </w:pPr>
            <w:r w:rsidRPr="00F867D8">
              <w:t>- Sàn giao dịch công nghệ</w:t>
            </w:r>
          </w:p>
        </w:tc>
        <w:tc>
          <w:tcPr>
            <w:tcW w:w="1045" w:type="dxa"/>
            <w:vAlign w:val="center"/>
          </w:tcPr>
          <w:p w:rsidR="0001180C" w:rsidRPr="00F867D8" w:rsidRDefault="0001180C" w:rsidP="00F83C00">
            <w:pPr>
              <w:spacing w:before="20" w:after="20"/>
              <w:ind w:left="14" w:right="14"/>
              <w:jc w:val="center"/>
            </w:pPr>
            <w:r w:rsidRPr="00C3244E">
              <w:t>10</w:t>
            </w:r>
          </w:p>
        </w:tc>
        <w:tc>
          <w:tcPr>
            <w:tcW w:w="1639" w:type="dxa"/>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 Trung tâm giao dịch công nghệ</w:t>
            </w:r>
          </w:p>
        </w:tc>
        <w:tc>
          <w:tcPr>
            <w:tcW w:w="1045" w:type="dxa"/>
            <w:vAlign w:val="center"/>
          </w:tcPr>
          <w:p w:rsidR="0001180C" w:rsidRPr="00F867D8" w:rsidRDefault="0001180C" w:rsidP="00F83C00">
            <w:pPr>
              <w:spacing w:before="20" w:after="20"/>
              <w:ind w:left="14" w:right="14"/>
              <w:jc w:val="center"/>
            </w:pPr>
            <w:r w:rsidRPr="00C3244E">
              <w:t>11</w:t>
            </w:r>
          </w:p>
        </w:tc>
        <w:tc>
          <w:tcPr>
            <w:tcW w:w="1639" w:type="dxa"/>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 Trung tâm xúc tiến và hỗ trợ hoạt động chuyển giao công nghệ</w:t>
            </w:r>
          </w:p>
        </w:tc>
        <w:tc>
          <w:tcPr>
            <w:tcW w:w="1045" w:type="dxa"/>
            <w:vAlign w:val="center"/>
          </w:tcPr>
          <w:p w:rsidR="0001180C" w:rsidRPr="00F867D8" w:rsidRDefault="0001180C" w:rsidP="00F83C00">
            <w:pPr>
              <w:spacing w:before="20" w:after="20"/>
              <w:ind w:left="14" w:right="14"/>
              <w:jc w:val="center"/>
            </w:pPr>
            <w:r w:rsidRPr="00C3244E">
              <w:t>12</w:t>
            </w:r>
          </w:p>
        </w:tc>
        <w:tc>
          <w:tcPr>
            <w:tcW w:w="1639" w:type="dxa"/>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Del="00DA55A5" w:rsidRDefault="0001180C" w:rsidP="00F83C00">
            <w:pPr>
              <w:spacing w:before="20" w:after="20"/>
            </w:pPr>
            <w:r w:rsidRPr="00F867D8">
              <w:t>- Trung tâm hỗ trợ định giá tài sản trí tuệ</w:t>
            </w:r>
          </w:p>
        </w:tc>
        <w:tc>
          <w:tcPr>
            <w:tcW w:w="1045" w:type="dxa"/>
            <w:vAlign w:val="center"/>
          </w:tcPr>
          <w:p w:rsidR="0001180C" w:rsidRPr="00F867D8" w:rsidRDefault="0001180C" w:rsidP="00F83C00">
            <w:pPr>
              <w:spacing w:before="20" w:after="20"/>
              <w:ind w:left="14" w:right="14"/>
              <w:jc w:val="center"/>
            </w:pPr>
            <w:r w:rsidRPr="00C3244E">
              <w:t>13</w:t>
            </w:r>
          </w:p>
        </w:tc>
        <w:tc>
          <w:tcPr>
            <w:tcW w:w="1639" w:type="dxa"/>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 Trung tâm hỗ trợ đổi mới sáng tạo</w:t>
            </w:r>
          </w:p>
        </w:tc>
        <w:tc>
          <w:tcPr>
            <w:tcW w:w="1045" w:type="dxa"/>
            <w:vAlign w:val="center"/>
          </w:tcPr>
          <w:p w:rsidR="0001180C" w:rsidRPr="00F867D8" w:rsidRDefault="0001180C" w:rsidP="00F83C00">
            <w:pPr>
              <w:spacing w:before="20" w:after="20"/>
              <w:ind w:left="14" w:right="14"/>
              <w:jc w:val="center"/>
            </w:pPr>
            <w:r w:rsidRPr="00C3244E">
              <w:t>14</w:t>
            </w:r>
          </w:p>
        </w:tc>
        <w:tc>
          <w:tcPr>
            <w:tcW w:w="1639" w:type="dxa"/>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F867D8" w:rsidRDefault="0001180C" w:rsidP="00F83C00">
            <w:pPr>
              <w:spacing w:before="20" w:after="20"/>
            </w:pPr>
            <w:r w:rsidRPr="00F867D8">
              <w:t>- Cơ sở ươm tạo công nghệ, ươm tạo doanh nghiệp KH&amp;CN</w:t>
            </w:r>
          </w:p>
        </w:tc>
        <w:tc>
          <w:tcPr>
            <w:tcW w:w="1045" w:type="dxa"/>
            <w:vAlign w:val="center"/>
          </w:tcPr>
          <w:p w:rsidR="0001180C" w:rsidRPr="00F867D8" w:rsidRDefault="0001180C" w:rsidP="00F83C00">
            <w:pPr>
              <w:spacing w:before="20" w:after="20"/>
              <w:ind w:left="14" w:right="14"/>
              <w:jc w:val="center"/>
            </w:pPr>
            <w:r w:rsidRPr="00C3244E">
              <w:t>15</w:t>
            </w:r>
          </w:p>
        </w:tc>
        <w:tc>
          <w:tcPr>
            <w:tcW w:w="1639" w:type="dxa"/>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lastRenderedPageBreak/>
              <w:t>- Tổ chức khác</w:t>
            </w:r>
          </w:p>
        </w:tc>
        <w:tc>
          <w:tcPr>
            <w:tcW w:w="1045" w:type="dxa"/>
            <w:vAlign w:val="center"/>
          </w:tcPr>
          <w:p w:rsidR="0001180C" w:rsidRPr="00E67D03" w:rsidRDefault="0001180C" w:rsidP="00F83C00">
            <w:pPr>
              <w:spacing w:before="20" w:after="20"/>
              <w:ind w:left="14" w:right="14"/>
              <w:jc w:val="center"/>
            </w:pPr>
            <w:r w:rsidRPr="00E67D03">
              <w:t>16</w:t>
            </w:r>
          </w:p>
        </w:tc>
        <w:tc>
          <w:tcPr>
            <w:tcW w:w="1639" w:type="dxa"/>
            <w:vAlign w:val="center"/>
          </w:tcPr>
          <w:p w:rsidR="0001180C" w:rsidRPr="00F867D8" w:rsidRDefault="0001180C" w:rsidP="00F83C00">
            <w:pPr>
              <w:spacing w:before="20" w:after="20"/>
              <w:ind w:left="14" w:right="14"/>
              <w:jc w:val="center"/>
            </w:pPr>
            <w:r w:rsidRPr="00F867D8">
              <w:rPr>
                <w:i/>
              </w:rPr>
              <w:t>Tổ chức</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rPr>
                <w:i/>
              </w:rPr>
            </w:pPr>
            <w:r w:rsidRPr="00E67D03">
              <w:rPr>
                <w:b/>
              </w:rPr>
              <w:t xml:space="preserve">3. Giá trị giao dịch của thị trường KH&amp;CN </w:t>
            </w:r>
          </w:p>
        </w:tc>
        <w:tc>
          <w:tcPr>
            <w:tcW w:w="1045" w:type="dxa"/>
            <w:vAlign w:val="center"/>
          </w:tcPr>
          <w:p w:rsidR="0001180C" w:rsidRPr="00E67D03" w:rsidRDefault="0001180C" w:rsidP="00F83C00">
            <w:pPr>
              <w:spacing w:before="20" w:after="20"/>
              <w:ind w:right="14"/>
            </w:pPr>
          </w:p>
        </w:tc>
        <w:tc>
          <w:tcPr>
            <w:tcW w:w="1639" w:type="dxa"/>
            <w:vAlign w:val="center"/>
          </w:tcPr>
          <w:p w:rsidR="0001180C" w:rsidRPr="00F867D8" w:rsidRDefault="0001180C" w:rsidP="00F83C00">
            <w:pPr>
              <w:spacing w:before="20" w:after="20"/>
              <w:ind w:left="14" w:right="14"/>
              <w:jc w:val="center"/>
            </w:pP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rPr>
                <w:i/>
              </w:rPr>
              <w:t xml:space="preserve">Trong đó:               </w:t>
            </w:r>
            <w:r w:rsidRPr="00E67D03">
              <w:t xml:space="preserve"> - Trong nước</w:t>
            </w:r>
          </w:p>
        </w:tc>
        <w:tc>
          <w:tcPr>
            <w:tcW w:w="1045" w:type="dxa"/>
            <w:vAlign w:val="center"/>
          </w:tcPr>
          <w:p w:rsidR="0001180C" w:rsidRPr="00E67D03" w:rsidRDefault="0001180C" w:rsidP="00F83C00">
            <w:pPr>
              <w:spacing w:before="20" w:after="20"/>
              <w:ind w:left="14" w:right="14"/>
              <w:jc w:val="center"/>
            </w:pPr>
            <w:r w:rsidRPr="00E67D03">
              <w:t>17</w:t>
            </w:r>
          </w:p>
        </w:tc>
        <w:tc>
          <w:tcPr>
            <w:tcW w:w="1639" w:type="dxa"/>
            <w:vAlign w:val="center"/>
          </w:tcPr>
          <w:p w:rsidR="0001180C" w:rsidRPr="00F867D8" w:rsidRDefault="0001180C" w:rsidP="00F83C00">
            <w:pPr>
              <w:spacing w:before="20" w:after="20"/>
              <w:ind w:left="14" w:right="14"/>
              <w:jc w:val="center"/>
              <w:rPr>
                <w:i/>
              </w:rP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xml:space="preserve">                                - Ngoài nước</w:t>
            </w:r>
          </w:p>
        </w:tc>
        <w:tc>
          <w:tcPr>
            <w:tcW w:w="1045" w:type="dxa"/>
            <w:vAlign w:val="center"/>
          </w:tcPr>
          <w:p w:rsidR="0001180C" w:rsidRPr="00E67D03" w:rsidRDefault="0001180C" w:rsidP="00F83C00">
            <w:pPr>
              <w:spacing w:before="20" w:after="20"/>
              <w:ind w:left="14" w:right="14"/>
              <w:jc w:val="center"/>
            </w:pPr>
            <w:r w:rsidRPr="00E67D03">
              <w:t>18</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rPr>
                <w:b/>
                <w:i/>
              </w:rPr>
              <w:t>3.1. Chia theo ngành kinh tế (*)</w:t>
            </w:r>
          </w:p>
        </w:tc>
        <w:tc>
          <w:tcPr>
            <w:tcW w:w="1045" w:type="dxa"/>
            <w:vAlign w:val="center"/>
          </w:tcPr>
          <w:p w:rsidR="0001180C" w:rsidRPr="00E67D03" w:rsidRDefault="0001180C" w:rsidP="00F83C00">
            <w:pPr>
              <w:spacing w:before="20" w:after="20"/>
              <w:ind w:left="14" w:right="14"/>
              <w:jc w:val="center"/>
            </w:pPr>
          </w:p>
        </w:tc>
        <w:tc>
          <w:tcPr>
            <w:tcW w:w="1639" w:type="dxa"/>
            <w:vAlign w:val="center"/>
          </w:tcPr>
          <w:p w:rsidR="0001180C" w:rsidRPr="00F867D8" w:rsidRDefault="0001180C" w:rsidP="00F83C00">
            <w:pPr>
              <w:spacing w:before="20" w:after="20"/>
              <w:ind w:left="14" w:right="14"/>
              <w:jc w:val="center"/>
            </w:pP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w:t>
            </w:r>
          </w:p>
        </w:tc>
        <w:tc>
          <w:tcPr>
            <w:tcW w:w="1045" w:type="dxa"/>
            <w:vAlign w:val="center"/>
          </w:tcPr>
          <w:p w:rsidR="0001180C" w:rsidRPr="00E67D03" w:rsidRDefault="0001180C" w:rsidP="00F83C00">
            <w:pPr>
              <w:spacing w:before="20" w:after="20"/>
              <w:ind w:left="14" w:right="14"/>
              <w:jc w:val="center"/>
            </w:pPr>
            <w:r w:rsidRPr="00E67D03">
              <w:t>19</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rPr>
          <w:trHeight w:val="332"/>
        </w:trPr>
        <w:tc>
          <w:tcPr>
            <w:tcW w:w="5101" w:type="dxa"/>
            <w:gridSpan w:val="2"/>
            <w:vAlign w:val="center"/>
          </w:tcPr>
          <w:p w:rsidR="0001180C" w:rsidRPr="00E67D03" w:rsidRDefault="0001180C" w:rsidP="00F83C00">
            <w:pPr>
              <w:spacing w:before="20" w:after="20"/>
            </w:pPr>
            <w:r w:rsidRPr="00E67D03">
              <w:t>- ....</w:t>
            </w:r>
          </w:p>
        </w:tc>
        <w:tc>
          <w:tcPr>
            <w:tcW w:w="1045" w:type="dxa"/>
            <w:vAlign w:val="center"/>
          </w:tcPr>
          <w:p w:rsidR="0001180C" w:rsidRPr="00E67D03" w:rsidRDefault="0001180C" w:rsidP="00F83C00">
            <w:pPr>
              <w:spacing w:before="20" w:after="20"/>
              <w:ind w:left="14" w:right="14"/>
              <w:jc w:val="center"/>
            </w:pPr>
            <w:r w:rsidRPr="00E67D03">
              <w:t>20</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rPr>
                <w:b/>
                <w:i/>
              </w:rPr>
            </w:pPr>
            <w:r w:rsidRPr="00E67D03">
              <w:rPr>
                <w:b/>
                <w:i/>
              </w:rPr>
              <w:t>3.2. Chia theo nước/vùng lãnh thổ</w:t>
            </w:r>
          </w:p>
        </w:tc>
        <w:tc>
          <w:tcPr>
            <w:tcW w:w="1045" w:type="dxa"/>
            <w:vAlign w:val="center"/>
          </w:tcPr>
          <w:p w:rsidR="0001180C" w:rsidRPr="00E67D03" w:rsidRDefault="0001180C" w:rsidP="00F83C00">
            <w:pPr>
              <w:spacing w:before="20" w:after="20"/>
              <w:ind w:left="14" w:right="14"/>
              <w:jc w:val="center"/>
              <w:rPr>
                <w:b/>
                <w:i/>
              </w:rPr>
            </w:pPr>
          </w:p>
        </w:tc>
        <w:tc>
          <w:tcPr>
            <w:tcW w:w="1639" w:type="dxa"/>
            <w:vAlign w:val="center"/>
          </w:tcPr>
          <w:p w:rsidR="0001180C" w:rsidRPr="00F867D8" w:rsidRDefault="0001180C" w:rsidP="00F83C00">
            <w:pPr>
              <w:spacing w:before="20" w:after="20"/>
              <w:ind w:left="14" w:right="14"/>
              <w:jc w:val="center"/>
              <w:rPr>
                <w:b/>
                <w:i/>
              </w:rPr>
            </w:pPr>
          </w:p>
        </w:tc>
        <w:tc>
          <w:tcPr>
            <w:tcW w:w="1152" w:type="dxa"/>
            <w:vAlign w:val="center"/>
          </w:tcPr>
          <w:p w:rsidR="0001180C" w:rsidRPr="00F867D8" w:rsidRDefault="0001180C" w:rsidP="00F83C00">
            <w:pPr>
              <w:spacing w:before="20" w:after="20"/>
              <w:ind w:left="14" w:right="14"/>
              <w:jc w:val="center"/>
              <w:rPr>
                <w:b/>
                <w:i/>
              </w:rPr>
            </w:pPr>
          </w:p>
        </w:tc>
        <w:tc>
          <w:tcPr>
            <w:tcW w:w="1552" w:type="dxa"/>
            <w:gridSpan w:val="2"/>
          </w:tcPr>
          <w:p w:rsidR="0001180C" w:rsidRPr="00F867D8" w:rsidRDefault="0001180C" w:rsidP="00F83C00">
            <w:pPr>
              <w:spacing w:before="20" w:after="20"/>
              <w:ind w:left="14" w:right="14"/>
              <w:jc w:val="center"/>
              <w:rPr>
                <w:b/>
                <w:i/>
              </w:rPr>
            </w:pPr>
          </w:p>
        </w:tc>
        <w:tc>
          <w:tcPr>
            <w:tcW w:w="1701" w:type="dxa"/>
          </w:tcPr>
          <w:p w:rsidR="0001180C" w:rsidRPr="00F867D8" w:rsidRDefault="0001180C" w:rsidP="00F83C00">
            <w:pPr>
              <w:spacing w:before="20" w:after="20"/>
              <w:ind w:left="14" w:right="14"/>
              <w:jc w:val="center"/>
              <w:rPr>
                <w:b/>
                <w:i/>
              </w:rPr>
            </w:pPr>
          </w:p>
        </w:tc>
        <w:tc>
          <w:tcPr>
            <w:tcW w:w="1559" w:type="dxa"/>
          </w:tcPr>
          <w:p w:rsidR="0001180C" w:rsidRPr="00F867D8" w:rsidRDefault="0001180C" w:rsidP="00F83C00">
            <w:pPr>
              <w:spacing w:before="20" w:after="20"/>
              <w:ind w:left="14" w:right="14"/>
              <w:jc w:val="center"/>
              <w:rPr>
                <w:b/>
                <w:i/>
              </w:rP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w:t>
            </w:r>
          </w:p>
        </w:tc>
        <w:tc>
          <w:tcPr>
            <w:tcW w:w="1045" w:type="dxa"/>
            <w:vAlign w:val="center"/>
          </w:tcPr>
          <w:p w:rsidR="0001180C" w:rsidRPr="00E67D03" w:rsidRDefault="0001180C" w:rsidP="00F83C00">
            <w:pPr>
              <w:spacing w:before="20" w:after="20"/>
              <w:ind w:left="14" w:right="14"/>
              <w:jc w:val="center"/>
            </w:pPr>
            <w:r w:rsidRPr="00E67D03">
              <w:t>21</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w:t>
            </w:r>
          </w:p>
        </w:tc>
        <w:tc>
          <w:tcPr>
            <w:tcW w:w="1045" w:type="dxa"/>
            <w:vAlign w:val="center"/>
          </w:tcPr>
          <w:p w:rsidR="0001180C" w:rsidRPr="00E67D03" w:rsidRDefault="0001180C" w:rsidP="00F83C00">
            <w:pPr>
              <w:spacing w:before="20" w:after="20"/>
              <w:ind w:left="14" w:right="14"/>
              <w:jc w:val="center"/>
            </w:pPr>
            <w:r w:rsidRPr="00E67D03">
              <w:t>22</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rPr>
                <w:b/>
                <w:i/>
              </w:rPr>
            </w:pPr>
            <w:r w:rsidRPr="00E67D03">
              <w:rPr>
                <w:b/>
                <w:i/>
              </w:rPr>
              <w:t>3.3. Chia theo hình thức</w:t>
            </w:r>
          </w:p>
        </w:tc>
        <w:tc>
          <w:tcPr>
            <w:tcW w:w="1045" w:type="dxa"/>
            <w:vAlign w:val="center"/>
          </w:tcPr>
          <w:p w:rsidR="0001180C" w:rsidRPr="00E67D03" w:rsidRDefault="0001180C" w:rsidP="00F83C00">
            <w:pPr>
              <w:spacing w:before="20" w:after="20"/>
              <w:ind w:left="14" w:right="14"/>
              <w:jc w:val="center"/>
            </w:pPr>
          </w:p>
        </w:tc>
        <w:tc>
          <w:tcPr>
            <w:tcW w:w="1639" w:type="dxa"/>
            <w:vAlign w:val="center"/>
          </w:tcPr>
          <w:p w:rsidR="0001180C" w:rsidRPr="00F867D8" w:rsidRDefault="0001180C" w:rsidP="00F83C00">
            <w:pPr>
              <w:spacing w:before="20" w:after="20"/>
              <w:ind w:left="14" w:right="14"/>
              <w:jc w:val="center"/>
            </w:pP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Xuất khẩu</w:t>
            </w:r>
          </w:p>
        </w:tc>
        <w:tc>
          <w:tcPr>
            <w:tcW w:w="1045" w:type="dxa"/>
            <w:vAlign w:val="center"/>
          </w:tcPr>
          <w:p w:rsidR="0001180C" w:rsidRPr="00E67D03" w:rsidRDefault="0001180C" w:rsidP="00F83C00">
            <w:pPr>
              <w:spacing w:before="20" w:after="20"/>
              <w:ind w:left="14" w:right="14"/>
              <w:jc w:val="center"/>
            </w:pPr>
            <w:r w:rsidRPr="00E67D03">
              <w:t>23</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rPr>
                <w:i/>
              </w:rPr>
              <w:t>Trong đó:</w:t>
            </w:r>
            <w:r w:rsidRPr="00E67D03">
              <w:t xml:space="preserve">                                                  Công nghệ cao</w:t>
            </w:r>
          </w:p>
        </w:tc>
        <w:tc>
          <w:tcPr>
            <w:tcW w:w="1045" w:type="dxa"/>
            <w:vAlign w:val="center"/>
          </w:tcPr>
          <w:p w:rsidR="0001180C" w:rsidRPr="00E67D03" w:rsidRDefault="0001180C" w:rsidP="00F83C00">
            <w:pPr>
              <w:spacing w:before="20" w:after="20"/>
              <w:ind w:left="14" w:right="14"/>
              <w:jc w:val="center"/>
            </w:pPr>
            <w:r w:rsidRPr="00E67D03">
              <w:t>24</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t>- Nhập khẩu</w:t>
            </w:r>
          </w:p>
        </w:tc>
        <w:tc>
          <w:tcPr>
            <w:tcW w:w="1045" w:type="dxa"/>
            <w:vAlign w:val="center"/>
          </w:tcPr>
          <w:p w:rsidR="0001180C" w:rsidRPr="00E67D03" w:rsidRDefault="0001180C" w:rsidP="00F83C00">
            <w:pPr>
              <w:spacing w:before="20" w:after="20"/>
              <w:ind w:left="14" w:right="14"/>
              <w:jc w:val="center"/>
            </w:pPr>
            <w:r w:rsidRPr="00E67D03">
              <w:t>25</w:t>
            </w:r>
          </w:p>
        </w:tc>
        <w:tc>
          <w:tcPr>
            <w:tcW w:w="1639" w:type="dxa"/>
            <w:vAlign w:val="center"/>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Ex>
        <w:tc>
          <w:tcPr>
            <w:tcW w:w="5101" w:type="dxa"/>
            <w:gridSpan w:val="2"/>
            <w:vAlign w:val="center"/>
          </w:tcPr>
          <w:p w:rsidR="0001180C" w:rsidRPr="00E67D03" w:rsidRDefault="0001180C" w:rsidP="00F83C00">
            <w:pPr>
              <w:spacing w:before="20" w:after="20"/>
            </w:pPr>
            <w:r w:rsidRPr="00E67D03">
              <w:rPr>
                <w:i/>
              </w:rPr>
              <w:lastRenderedPageBreak/>
              <w:t>Trong đó:</w:t>
            </w:r>
            <w:r w:rsidRPr="00E67D03">
              <w:t xml:space="preserve">                                                  Công nghệ cao</w:t>
            </w:r>
          </w:p>
        </w:tc>
        <w:tc>
          <w:tcPr>
            <w:tcW w:w="1045" w:type="dxa"/>
            <w:vAlign w:val="center"/>
          </w:tcPr>
          <w:p w:rsidR="0001180C" w:rsidRPr="00E67D03" w:rsidRDefault="0001180C" w:rsidP="00F83C00">
            <w:pPr>
              <w:spacing w:before="20" w:after="20"/>
              <w:ind w:left="14" w:right="14"/>
              <w:jc w:val="center"/>
            </w:pPr>
            <w:r w:rsidRPr="00E67D03">
              <w:t>26</w:t>
            </w:r>
          </w:p>
        </w:tc>
        <w:tc>
          <w:tcPr>
            <w:tcW w:w="1639" w:type="dxa"/>
          </w:tcPr>
          <w:p w:rsidR="0001180C" w:rsidRPr="00F867D8" w:rsidRDefault="0001180C" w:rsidP="00F83C00">
            <w:pPr>
              <w:spacing w:before="20" w:after="20"/>
              <w:ind w:left="14" w:right="14"/>
              <w:jc w:val="center"/>
            </w:pPr>
            <w:r w:rsidRPr="00F867D8">
              <w:rPr>
                <w:i/>
              </w:rPr>
              <w:t>Triệu đồng</w:t>
            </w:r>
          </w:p>
        </w:tc>
        <w:tc>
          <w:tcPr>
            <w:tcW w:w="1152" w:type="dxa"/>
            <w:vAlign w:val="center"/>
          </w:tcPr>
          <w:p w:rsidR="0001180C" w:rsidRPr="00F867D8" w:rsidRDefault="0001180C" w:rsidP="00F83C00">
            <w:pPr>
              <w:spacing w:before="20" w:after="20"/>
              <w:ind w:left="14" w:right="14"/>
              <w:jc w:val="center"/>
            </w:pPr>
          </w:p>
        </w:tc>
        <w:tc>
          <w:tcPr>
            <w:tcW w:w="1552" w:type="dxa"/>
            <w:gridSpan w:val="2"/>
          </w:tcPr>
          <w:p w:rsidR="0001180C" w:rsidRPr="00F867D8" w:rsidRDefault="0001180C" w:rsidP="00F83C00">
            <w:pPr>
              <w:spacing w:before="20" w:after="20"/>
              <w:ind w:left="14" w:right="14"/>
              <w:jc w:val="center"/>
            </w:pPr>
          </w:p>
        </w:tc>
        <w:tc>
          <w:tcPr>
            <w:tcW w:w="1701" w:type="dxa"/>
          </w:tcPr>
          <w:p w:rsidR="0001180C" w:rsidRPr="00F867D8" w:rsidRDefault="0001180C" w:rsidP="00F83C00">
            <w:pPr>
              <w:spacing w:before="20" w:after="20"/>
              <w:ind w:left="14" w:right="14"/>
              <w:jc w:val="center"/>
            </w:pPr>
          </w:p>
        </w:tc>
        <w:tc>
          <w:tcPr>
            <w:tcW w:w="1559" w:type="dxa"/>
          </w:tcPr>
          <w:p w:rsidR="0001180C" w:rsidRPr="00F867D8" w:rsidRDefault="0001180C" w:rsidP="00F83C00">
            <w:pPr>
              <w:spacing w:before="20" w:after="20"/>
              <w:ind w:left="14" w:right="14"/>
              <w:jc w:val="center"/>
            </w:pPr>
          </w:p>
        </w:tc>
      </w:tr>
    </w:tbl>
    <w:p w:rsidR="0001180C" w:rsidRPr="00F867D8" w:rsidRDefault="0001180C" w:rsidP="00824CD4">
      <w:pPr>
        <w:ind w:left="270"/>
      </w:pPr>
      <w:r w:rsidRPr="00F867D8">
        <w:rPr>
          <w:rStyle w:val="Emphasis"/>
        </w:rPr>
        <w:t>* Ghi theo cấp 1 của bảng Hệ thống ngành kinh tế Việt Nam theo Quyết định số 27/2018/QĐ-TTg về Hệ thống ngành kinh tế Việt Nam</w:t>
      </w:r>
    </w:p>
    <w:tbl>
      <w:tblPr>
        <w:tblpPr w:leftFromText="180" w:rightFromText="180" w:vertAnchor="text" w:horzAnchor="margin" w:tblpY="128"/>
        <w:tblW w:w="5000" w:type="pct"/>
        <w:tblLayout w:type="fixed"/>
        <w:tblLook w:val="01E0" w:firstRow="1" w:lastRow="1" w:firstColumn="1" w:lastColumn="1" w:noHBand="0" w:noVBand="0"/>
      </w:tblPr>
      <w:tblGrid>
        <w:gridCol w:w="4596"/>
        <w:gridCol w:w="5888"/>
        <w:gridCol w:w="4266"/>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Pr="00F867D8" w:rsidRDefault="0001180C" w:rsidP="00824CD4">
      <w:pPr>
        <w:rPr>
          <w:vanish/>
        </w:rPr>
      </w:pPr>
    </w:p>
    <w:p w:rsidR="0001180C" w:rsidRPr="00F867D8" w:rsidRDefault="0001180C" w:rsidP="00824CD4">
      <w:pPr>
        <w:spacing w:before="60" w:after="60" w:line="288" w:lineRule="auto"/>
        <w:jc w:val="center"/>
        <w:rPr>
          <w:b/>
          <w:sz w:val="26"/>
          <w:szCs w:val="26"/>
        </w:rPr>
        <w:sectPr w:rsidR="0001180C" w:rsidRPr="00F867D8" w:rsidSect="00F867D8">
          <w:pgSz w:w="16838" w:h="11906" w:orient="landscape"/>
          <w:pgMar w:top="1080" w:right="1152" w:bottom="1008" w:left="1152" w:header="706" w:footer="706" w:gutter="0"/>
          <w:cols w:space="708"/>
          <w:docGrid w:linePitch="360"/>
        </w:sectPr>
      </w:pPr>
    </w:p>
    <w:p w:rsidR="0001180C" w:rsidRPr="00F867D8" w:rsidRDefault="0001180C" w:rsidP="00824CD4">
      <w:pPr>
        <w:spacing w:before="60" w:after="60" w:line="288" w:lineRule="auto"/>
        <w:jc w:val="center"/>
        <w:rPr>
          <w:b/>
          <w:szCs w:val="26"/>
        </w:rPr>
      </w:pPr>
      <w:r w:rsidRPr="00F867D8">
        <w:rPr>
          <w:b/>
          <w:szCs w:val="26"/>
        </w:rPr>
        <w:lastRenderedPageBreak/>
        <w:t xml:space="preserve">HƯỚNG DẪN ĐIỀN BIỂU 07/KHCN-DN </w:t>
      </w:r>
    </w:p>
    <w:p w:rsidR="0001180C" w:rsidRPr="00F867D8" w:rsidRDefault="0001180C" w:rsidP="00824CD4">
      <w:pPr>
        <w:spacing w:before="60" w:after="60" w:line="288" w:lineRule="auto"/>
        <w:jc w:val="center"/>
        <w:rPr>
          <w:b/>
          <w:szCs w:val="26"/>
        </w:rPr>
      </w:pPr>
      <w:r w:rsidRPr="00F867D8">
        <w:rPr>
          <w:b/>
          <w:szCs w:val="26"/>
        </w:rPr>
        <w:t>DOANH NGHIỆP VÀ THỊ TRƯỜNG KHOA HỌC VÀ CÔNG NGHỆ</w:t>
      </w:r>
    </w:p>
    <w:p w:rsidR="0001180C" w:rsidRPr="00CA4822" w:rsidRDefault="0001180C" w:rsidP="00824CD4">
      <w:pPr>
        <w:spacing w:before="60" w:after="60" w:line="288" w:lineRule="auto"/>
        <w:jc w:val="center"/>
        <w:rPr>
          <w:b/>
          <w:sz w:val="26"/>
          <w:szCs w:val="26"/>
        </w:rPr>
      </w:pPr>
    </w:p>
    <w:p w:rsidR="0001180C" w:rsidRPr="00AD34F2" w:rsidRDefault="0001180C" w:rsidP="00824CD4">
      <w:pPr>
        <w:spacing w:before="60" w:after="60" w:line="288" w:lineRule="auto"/>
        <w:rPr>
          <w:b/>
        </w:rPr>
      </w:pPr>
      <w:r w:rsidRPr="00AD34F2">
        <w:rPr>
          <w:b/>
        </w:rPr>
        <w:t xml:space="preserve">1. Khái niệm, phương pháp tính </w:t>
      </w:r>
    </w:p>
    <w:p w:rsidR="0001180C" w:rsidRPr="00F867D8" w:rsidRDefault="0001180C" w:rsidP="00824CD4">
      <w:pPr>
        <w:spacing w:before="60" w:after="60" w:line="312" w:lineRule="auto"/>
      </w:pPr>
      <w:r w:rsidRPr="00F867D8">
        <w:t xml:space="preserve">Theo Nghị định số 80/2007/NĐ-CP </w:t>
      </w:r>
      <w:r w:rsidRPr="00F867D8">
        <w:rPr>
          <w:spacing w:val="-1"/>
          <w:shd w:val="clear" w:color="auto" w:fill="FFFFFF"/>
        </w:rPr>
        <w:t>ngày 19/5/2007 của Chính phủ về doanh nghiệp KH&amp;CN</w:t>
      </w:r>
      <w:r w:rsidRPr="00F867D8">
        <w:t xml:space="preserve"> và Nghị định số 96/2010/NĐ-CP ngày 20/9/2010 của Chính phủ </w:t>
      </w:r>
      <w:r w:rsidRPr="00F867D8">
        <w:rPr>
          <w:spacing w:val="-1"/>
          <w:shd w:val="clear" w:color="auto" w:fill="FFFFFF"/>
        </w:rPr>
        <w:t>sửa đổi, bổ sung một số điều của Nghị định số 115/2005/NĐ-CP ngày 05/9/2005 của Chính phủ quy định cơ chế tự chủ, tự chịu trách nhiệm của tổ chức KH&amp;CN công lập</w:t>
      </w:r>
      <w:r w:rsidRPr="00F867D8">
        <w:t>, doanh nghiệp KH&amp;CN là doanh nghiệp do tổ chức, cá nhân Việt Nam; tổ chức cá nhân nước ngoài có quyền sở hữu hoặc sử dụng hợp pháp các kết quả nghiên cứu khoa học và phát triển công nghệ thành lập, được tổ chức quản lý và hoạt động theo quy định của Luật doanh nghiệp và Luật KH&amp;CN. Hoạt động chính của doanh nghiệp KH&amp;CN là thực hiện sản xuất, kinh doanh các loại sản phẩm, hàng hoá hình thành từ kết quả nghiên cứu khoa học và phát triển công nghệ do doanh nghiệp được quyền sở hữu, quyền sử dụng hợp pháp; thực hiện các nhiệm vụ KH&amp;CN. Doanh nghiệp KH&amp;CN thực hiện sản xuất, kinh doanh và các dịch vụ khác theo quy định của pháp luật.</w:t>
      </w:r>
    </w:p>
    <w:p w:rsidR="0001180C" w:rsidRPr="00F867D8" w:rsidRDefault="0001180C" w:rsidP="00824CD4">
      <w:pPr>
        <w:spacing w:before="60" w:after="60" w:line="288" w:lineRule="auto"/>
      </w:pPr>
      <w:r w:rsidRPr="00F867D8">
        <w:t>Doanh nghiệp được công nhận là doanh nghiệp KH&amp;CN khi đáp ứng các điều kiện sau:</w:t>
      </w:r>
    </w:p>
    <w:p w:rsidR="0001180C" w:rsidRPr="00F867D8" w:rsidRDefault="0001180C" w:rsidP="00824CD4">
      <w:pPr>
        <w:spacing w:before="60" w:after="60" w:line="288" w:lineRule="auto"/>
      </w:pPr>
      <w:r w:rsidRPr="00F867D8">
        <w:t>- Đối tượng thành lập doanh nghiệp KH&amp;CN hoàn thành việc ươm tạo và làm chủ công nghệ từ kết quả KH&amp;CN được sở hữu hoặc sử dụng hợp pháp thuộc các lĩnh vực: Công nghệ thông tin - truyền thông, đặc biệt công nghệ phần mềm tin học; Công nghệ sinh học, đặc biệt công nghệ sinh học phục vụ nông nghiệp, thủy sản và y tế; Công nghệ tự động hoá; Công nghệ vật liệu mới, đặc biệt công nghệ nano; Công nghệ bảo vệ môi trường; Công nghệ năng lượng mới; Công nghệ vũ trụ và một số công nghệ khác do Bộ KH&amp;CN quy định;</w:t>
      </w:r>
    </w:p>
    <w:p w:rsidR="0001180C" w:rsidRPr="00F867D8" w:rsidRDefault="0001180C" w:rsidP="00824CD4">
      <w:pPr>
        <w:spacing w:before="60" w:after="60" w:line="288" w:lineRule="auto"/>
      </w:pPr>
      <w:r w:rsidRPr="00F867D8">
        <w:t>- Chuyển giao công nghệ hoặc trực tiếp sản xuất trên cơ sở công nghệ đã ươm tạo và làm chủ quy định tại điểm trên.</w:t>
      </w:r>
    </w:p>
    <w:p w:rsidR="0001180C" w:rsidRDefault="0001180C" w:rsidP="00824CD4">
      <w:pPr>
        <w:spacing w:before="60" w:after="60" w:line="288" w:lineRule="auto"/>
      </w:pPr>
      <w:r w:rsidRPr="00F867D8">
        <w:rPr>
          <w:i/>
        </w:rPr>
        <w:t>Tổ chức trung gian của thị trường KH&amp;CN</w:t>
      </w:r>
      <w:r w:rsidRPr="00F867D8">
        <w:t xml:space="preserve"> là tổ chức được quy định tại </w:t>
      </w:r>
      <w:r>
        <w:t xml:space="preserve">Khoản 2, 3 Điều 1 </w:t>
      </w:r>
      <w:r w:rsidRPr="00F867D8">
        <w:t>Thông tư số 16/2014/TT-BKHCN ngày 13/6/2014 của Bộ KH&amp;CN về điều kiện thành lập, hoạt động của tổ chức trung gian của thị trường KH&amp;CN.</w:t>
      </w:r>
    </w:p>
    <w:p w:rsidR="0001180C" w:rsidRPr="00F867D8" w:rsidRDefault="0001180C" w:rsidP="00824CD4">
      <w:pPr>
        <w:spacing w:before="60" w:after="60" w:line="288" w:lineRule="auto"/>
      </w:pPr>
      <w:r w:rsidRPr="00F867D8">
        <w:rPr>
          <w:i/>
          <w:iCs/>
          <w:spacing w:val="-1"/>
        </w:rPr>
        <w:lastRenderedPageBreak/>
        <w:t>G</w:t>
      </w:r>
      <w:r w:rsidRPr="00F867D8">
        <w:rPr>
          <w:i/>
          <w:iCs/>
          <w:spacing w:val="1"/>
        </w:rPr>
        <w:t>i</w:t>
      </w:r>
      <w:r w:rsidRPr="00F867D8">
        <w:rPr>
          <w:i/>
          <w:iCs/>
        </w:rPr>
        <w:t xml:space="preserve">á </w:t>
      </w:r>
      <w:r w:rsidRPr="00F867D8">
        <w:rPr>
          <w:i/>
          <w:iCs/>
          <w:spacing w:val="-1"/>
        </w:rPr>
        <w:t>tr</w:t>
      </w:r>
      <w:r w:rsidRPr="00F867D8">
        <w:rPr>
          <w:i/>
          <w:iCs/>
        </w:rPr>
        <w:t xml:space="preserve">ị </w:t>
      </w:r>
      <w:r w:rsidRPr="00F867D8">
        <w:rPr>
          <w:i/>
          <w:iCs/>
          <w:spacing w:val="1"/>
        </w:rPr>
        <w:t>giao dịch của thị trường KH&amp;CN</w:t>
      </w:r>
      <w:r w:rsidRPr="00F867D8">
        <w:rPr>
          <w:iCs/>
        </w:rPr>
        <w:t xml:space="preserve"> </w:t>
      </w:r>
      <w:r w:rsidRPr="00F867D8">
        <w:rPr>
          <w:spacing w:val="-1"/>
        </w:rPr>
        <w:t>l</w:t>
      </w:r>
      <w:r w:rsidRPr="00F867D8">
        <w:t>à</w:t>
      </w:r>
      <w:r w:rsidRPr="00F867D8">
        <w:rPr>
          <w:spacing w:val="-1"/>
        </w:rPr>
        <w:t xml:space="preserve"> g</w:t>
      </w:r>
      <w:r w:rsidRPr="00F867D8">
        <w:rPr>
          <w:spacing w:val="1"/>
        </w:rPr>
        <w:t>i</w:t>
      </w:r>
      <w:r w:rsidRPr="00F867D8">
        <w:t>á</w:t>
      </w:r>
      <w:r w:rsidRPr="00F867D8">
        <w:rPr>
          <w:spacing w:val="-1"/>
        </w:rPr>
        <w:t xml:space="preserve"> t</w:t>
      </w:r>
      <w:r w:rsidRPr="00F867D8">
        <w:t xml:space="preserve">rị </w:t>
      </w:r>
      <w:r w:rsidRPr="00F867D8">
        <w:rPr>
          <w:spacing w:val="1"/>
        </w:rPr>
        <w:t>tr</w:t>
      </w:r>
      <w:r w:rsidRPr="00F867D8">
        <w:rPr>
          <w:spacing w:val="-2"/>
        </w:rPr>
        <w:t>a</w:t>
      </w:r>
      <w:r w:rsidRPr="00F867D8">
        <w:t xml:space="preserve">o </w:t>
      </w:r>
      <w:r w:rsidRPr="00F867D8">
        <w:rPr>
          <w:spacing w:val="-1"/>
        </w:rPr>
        <w:t>đ</w:t>
      </w:r>
      <w:r w:rsidRPr="00F867D8">
        <w:rPr>
          <w:spacing w:val="1"/>
        </w:rPr>
        <w:t>ổ</w:t>
      </w:r>
      <w:r w:rsidRPr="00F867D8">
        <w:t xml:space="preserve">i </w:t>
      </w:r>
      <w:r w:rsidRPr="00F867D8">
        <w:rPr>
          <w:spacing w:val="1"/>
        </w:rPr>
        <w:t>th</w:t>
      </w:r>
      <w:r w:rsidRPr="00F867D8">
        <w:rPr>
          <w:spacing w:val="-1"/>
        </w:rPr>
        <w:t>ự</w:t>
      </w:r>
      <w:r w:rsidRPr="00F867D8">
        <w:t xml:space="preserve">c </w:t>
      </w:r>
      <w:r w:rsidRPr="00F867D8">
        <w:rPr>
          <w:spacing w:val="1"/>
        </w:rPr>
        <w:t>t</w:t>
      </w:r>
      <w:r w:rsidRPr="00F867D8">
        <w:t xml:space="preserve">ế </w:t>
      </w:r>
      <w:r w:rsidRPr="00F867D8">
        <w:rPr>
          <w:spacing w:val="-2"/>
        </w:rPr>
        <w:t>c</w:t>
      </w:r>
      <w:r w:rsidRPr="00F867D8">
        <w:rPr>
          <w:spacing w:val="1"/>
        </w:rPr>
        <w:t>ủ</w:t>
      </w:r>
      <w:r w:rsidRPr="00F867D8">
        <w:t>a</w:t>
      </w:r>
      <w:r w:rsidRPr="00F867D8">
        <w:rPr>
          <w:spacing w:val="-1"/>
        </w:rPr>
        <w:t xml:space="preserve"> c</w:t>
      </w:r>
      <w:r w:rsidRPr="00F867D8">
        <w:rPr>
          <w:spacing w:val="1"/>
        </w:rPr>
        <w:t>ô</w:t>
      </w:r>
      <w:r w:rsidRPr="00F867D8">
        <w:rPr>
          <w:spacing w:val="-1"/>
        </w:rPr>
        <w:t>n</w:t>
      </w:r>
      <w:r w:rsidRPr="00F867D8">
        <w:t xml:space="preserve">g </w:t>
      </w:r>
      <w:r w:rsidRPr="00F867D8">
        <w:rPr>
          <w:spacing w:val="-1"/>
        </w:rPr>
        <w:t>n</w:t>
      </w:r>
      <w:r w:rsidRPr="00F867D8">
        <w:rPr>
          <w:spacing w:val="1"/>
        </w:rPr>
        <w:t>g</w:t>
      </w:r>
      <w:r w:rsidRPr="00F867D8">
        <w:rPr>
          <w:spacing w:val="-2"/>
        </w:rPr>
        <w:t>h</w:t>
      </w:r>
      <w:r w:rsidRPr="00F867D8">
        <w:t xml:space="preserve">ệ </w:t>
      </w:r>
      <w:r w:rsidRPr="00F867D8">
        <w:rPr>
          <w:spacing w:val="-1"/>
        </w:rPr>
        <w:t>g</w:t>
      </w:r>
      <w:r w:rsidRPr="00F867D8">
        <w:rPr>
          <w:spacing w:val="1"/>
        </w:rPr>
        <w:t>i</w:t>
      </w:r>
      <w:r w:rsidRPr="00F867D8">
        <w:rPr>
          <w:spacing w:val="-1"/>
        </w:rPr>
        <w:t>ữ</w:t>
      </w:r>
      <w:r w:rsidRPr="00F867D8">
        <w:t xml:space="preserve">a hai </w:t>
      </w:r>
      <w:r w:rsidRPr="00F867D8">
        <w:rPr>
          <w:spacing w:val="1"/>
        </w:rPr>
        <w:t>ho</w:t>
      </w:r>
      <w:r w:rsidRPr="00F867D8">
        <w:rPr>
          <w:spacing w:val="-2"/>
        </w:rPr>
        <w:t>ặ</w:t>
      </w:r>
      <w:r w:rsidRPr="00F867D8">
        <w:t xml:space="preserve">c nhiều </w:t>
      </w:r>
      <w:r w:rsidRPr="00F867D8">
        <w:rPr>
          <w:spacing w:val="-1"/>
        </w:rPr>
        <w:t>đ</w:t>
      </w:r>
      <w:r w:rsidRPr="00F867D8">
        <w:rPr>
          <w:spacing w:val="1"/>
        </w:rPr>
        <w:t>ố</w:t>
      </w:r>
      <w:r w:rsidRPr="00F867D8">
        <w:t xml:space="preserve">i </w:t>
      </w:r>
      <w:r w:rsidRPr="00F867D8">
        <w:rPr>
          <w:spacing w:val="1"/>
        </w:rPr>
        <w:t>t</w:t>
      </w:r>
      <w:r w:rsidRPr="00F867D8">
        <w:rPr>
          <w:spacing w:val="-1"/>
        </w:rPr>
        <w:t>ư</w:t>
      </w:r>
      <w:r w:rsidRPr="00F867D8">
        <w:rPr>
          <w:spacing w:val="-2"/>
        </w:rPr>
        <w:t>ợ</w:t>
      </w:r>
      <w:r w:rsidRPr="00F867D8">
        <w:rPr>
          <w:spacing w:val="1"/>
        </w:rPr>
        <w:t>n</w:t>
      </w:r>
      <w:r w:rsidRPr="00F867D8">
        <w:t>g.</w:t>
      </w:r>
    </w:p>
    <w:p w:rsidR="0001180C" w:rsidRPr="00F867D8" w:rsidRDefault="0001180C" w:rsidP="00824CD4">
      <w:pPr>
        <w:spacing w:before="60" w:after="60" w:line="288" w:lineRule="auto"/>
        <w:rPr>
          <w:b/>
        </w:rPr>
      </w:pPr>
      <w:r w:rsidRPr="00F867D8">
        <w:rPr>
          <w:b/>
        </w:rPr>
        <w:t>2. Cách ghi biểu</w:t>
      </w:r>
    </w:p>
    <w:p w:rsidR="0001180C" w:rsidRPr="00F867D8" w:rsidRDefault="0001180C" w:rsidP="00824CD4">
      <w:pPr>
        <w:tabs>
          <w:tab w:val="left" w:pos="1089"/>
        </w:tabs>
        <w:spacing w:before="60" w:after="60" w:line="288" w:lineRule="auto"/>
      </w:pPr>
      <w:r w:rsidRPr="00F867D8">
        <w:t>- Cột 1 ghi số</w:t>
      </w:r>
      <w:r w:rsidRPr="00F867D8">
        <w:rPr>
          <w:lang w:val="vi-VN"/>
        </w:rPr>
        <w:t xml:space="preserve"> lượng tương ứng với các dòng tại cột A theo đơn vị tính</w:t>
      </w:r>
      <w:r w:rsidRPr="00F867D8">
        <w:t>.</w:t>
      </w:r>
    </w:p>
    <w:p w:rsidR="0001180C" w:rsidRPr="00CA4822" w:rsidRDefault="0001180C" w:rsidP="00824CD4">
      <w:pPr>
        <w:tabs>
          <w:tab w:val="left" w:pos="1080"/>
        </w:tabs>
        <w:spacing w:before="60" w:after="60" w:line="288" w:lineRule="auto"/>
      </w:pPr>
      <w:r w:rsidRPr="00CA4822">
        <w:t>- Cột 2-4: Ghi số lượng chia theo loại hình kinh tế gồm: Nhà nước; Ngoài nhà nước; Có vốn đầu tư nước ngoài.</w:t>
      </w:r>
    </w:p>
    <w:p w:rsidR="0001180C" w:rsidRPr="00F867D8" w:rsidRDefault="0001180C" w:rsidP="00824CD4">
      <w:pPr>
        <w:spacing w:before="60" w:after="60" w:line="288" w:lineRule="auto"/>
      </w:pPr>
      <w:r w:rsidRPr="00AD34F2">
        <w:rPr>
          <w:b/>
        </w:rPr>
        <w:t>* Số doanh nghiệp KH&amp;CN</w:t>
      </w:r>
      <w:r w:rsidRPr="00F867D8">
        <w:t xml:space="preserve"> trong năm:</w:t>
      </w:r>
    </w:p>
    <w:p w:rsidR="0001180C" w:rsidRPr="00F867D8" w:rsidRDefault="0001180C" w:rsidP="00824CD4">
      <w:pPr>
        <w:spacing w:before="60" w:after="60" w:line="288" w:lineRule="auto"/>
        <w:rPr>
          <w:b/>
          <w:i/>
        </w:rPr>
      </w:pPr>
      <w:r w:rsidRPr="00F867D8">
        <w:rPr>
          <w:b/>
          <w:i/>
          <w:lang w:val="vi-VN"/>
        </w:rPr>
        <w:t>- Số doanh nghiệp KH&amp;CN đang hoạt động</w:t>
      </w:r>
      <w:r w:rsidRPr="00F867D8">
        <w:rPr>
          <w:b/>
          <w:i/>
        </w:rPr>
        <w:t>;</w:t>
      </w:r>
    </w:p>
    <w:p w:rsidR="0001180C" w:rsidRPr="00F867D8" w:rsidRDefault="0001180C" w:rsidP="00824CD4">
      <w:pPr>
        <w:spacing w:before="60" w:after="60" w:line="288" w:lineRule="auto"/>
        <w:rPr>
          <w:i/>
        </w:rPr>
      </w:pPr>
      <w:r w:rsidRPr="00CA4822">
        <w:rPr>
          <w:b/>
          <w:i/>
        </w:rPr>
        <w:t>- Chia</w:t>
      </w:r>
      <w:r w:rsidRPr="00AD34F2">
        <w:rPr>
          <w:b/>
          <w:i/>
          <w:lang w:val="vi-VN"/>
        </w:rPr>
        <w:t xml:space="preserve"> theo l</w:t>
      </w:r>
      <w:r w:rsidRPr="00F867D8">
        <w:rPr>
          <w:b/>
          <w:i/>
        </w:rPr>
        <w:t>oại hình kinh tế</w:t>
      </w:r>
      <w:r w:rsidRPr="00F867D8">
        <w:rPr>
          <w:i/>
        </w:rPr>
        <w:t xml:space="preserve">: </w:t>
      </w:r>
    </w:p>
    <w:p w:rsidR="0001180C" w:rsidRPr="00F867D8" w:rsidRDefault="0001180C" w:rsidP="00824CD4">
      <w:pPr>
        <w:spacing w:before="60" w:after="60" w:line="288" w:lineRule="auto"/>
        <w:ind w:left="720"/>
      </w:pPr>
      <w:r w:rsidRPr="00F867D8">
        <w:t>+ Nhà nước;</w:t>
      </w:r>
    </w:p>
    <w:p w:rsidR="0001180C" w:rsidRPr="00F867D8" w:rsidRDefault="0001180C" w:rsidP="00824CD4">
      <w:pPr>
        <w:spacing w:before="60" w:after="60" w:line="288" w:lineRule="auto"/>
        <w:ind w:left="720"/>
      </w:pPr>
      <w:r w:rsidRPr="00F867D8">
        <w:t>+ Ngoài nhà nước;</w:t>
      </w:r>
    </w:p>
    <w:p w:rsidR="0001180C" w:rsidRPr="00F867D8" w:rsidRDefault="0001180C" w:rsidP="00824CD4">
      <w:pPr>
        <w:spacing w:before="60" w:after="60" w:line="288" w:lineRule="auto"/>
        <w:ind w:left="720"/>
      </w:pPr>
      <w:r w:rsidRPr="00F867D8">
        <w:t>+ Có vốn đầu tư nước ngoài.</w:t>
      </w:r>
    </w:p>
    <w:p w:rsidR="0001180C" w:rsidRPr="00F867D8" w:rsidRDefault="0001180C" w:rsidP="00824CD4">
      <w:pPr>
        <w:spacing w:before="60" w:after="60" w:line="288" w:lineRule="auto"/>
        <w:rPr>
          <w:i/>
          <w:iCs/>
          <w:lang w:val="vi-VN"/>
        </w:rPr>
      </w:pPr>
      <w:r w:rsidRPr="00F867D8">
        <w:rPr>
          <w:b/>
          <w:i/>
        </w:rPr>
        <w:t>-   Chia theo ngành kinh tế:</w:t>
      </w:r>
      <w:r w:rsidRPr="00F867D8">
        <w:t xml:space="preserve"> Chỉ cần tính đến cấp 1 của bảng </w:t>
      </w:r>
      <w:r w:rsidRPr="00F867D8">
        <w:rPr>
          <w:bCs/>
        </w:rPr>
        <w:t xml:space="preserve">Hệ thống ngành kinh tế Việt Nam </w:t>
      </w:r>
      <w:r w:rsidRPr="00F867D8">
        <w:rPr>
          <w:i/>
          <w:iCs/>
        </w:rPr>
        <w:t>(Ban hành kèm theo Quyết định số 27/2018/QĐ-TTg ngày 06/7/2018 của Thủ tướng Chính phủ)</w:t>
      </w:r>
      <w:r>
        <w:rPr>
          <w:i/>
          <w:iCs/>
        </w:rPr>
        <w:t>.</w:t>
      </w:r>
    </w:p>
    <w:p w:rsidR="0001180C" w:rsidRPr="008565A5" w:rsidRDefault="0001180C" w:rsidP="00824CD4">
      <w:pPr>
        <w:spacing w:before="60" w:after="60" w:line="288" w:lineRule="auto"/>
        <w:rPr>
          <w:b/>
          <w:i/>
          <w:iCs/>
          <w:lang w:val="vi-VN"/>
        </w:rPr>
      </w:pPr>
      <w:r w:rsidRPr="008565A5">
        <w:rPr>
          <w:b/>
          <w:i/>
          <w:iCs/>
          <w:lang w:val="vi-VN"/>
        </w:rPr>
        <w:t>- Số d</w:t>
      </w:r>
      <w:r w:rsidRPr="00F867D8">
        <w:rPr>
          <w:b/>
          <w:i/>
          <w:iCs/>
          <w:lang w:val="vi-VN"/>
        </w:rPr>
        <w:t>o</w:t>
      </w:r>
      <w:r w:rsidRPr="008565A5">
        <w:rPr>
          <w:b/>
          <w:i/>
          <w:iCs/>
          <w:lang w:val="vi-VN"/>
        </w:rPr>
        <w:t>anh nghiệp KH&amp;CN giải thể/ngừng hoạt động/bị thu hồi giấy chứng nhận.</w:t>
      </w:r>
    </w:p>
    <w:p w:rsidR="0001180C" w:rsidRPr="00F867D8" w:rsidRDefault="0001180C" w:rsidP="00824CD4">
      <w:pPr>
        <w:spacing w:before="60" w:after="60" w:line="288" w:lineRule="auto"/>
        <w:rPr>
          <w:b/>
          <w:i/>
        </w:rPr>
      </w:pPr>
      <w:r w:rsidRPr="00F867D8">
        <w:rPr>
          <w:b/>
          <w:i/>
        </w:rPr>
        <w:t>- Chia theo hình thức thành lập:</w:t>
      </w:r>
    </w:p>
    <w:p w:rsidR="0001180C" w:rsidRDefault="0001180C" w:rsidP="00824CD4">
      <w:pPr>
        <w:spacing w:before="60" w:after="60" w:line="288" w:lineRule="auto"/>
        <w:ind w:left="720"/>
      </w:pPr>
      <w:r>
        <w:t>+ Thành lập mới.</w:t>
      </w:r>
    </w:p>
    <w:p w:rsidR="0001180C" w:rsidRDefault="0001180C" w:rsidP="00824CD4">
      <w:pPr>
        <w:spacing w:before="60" w:after="60" w:line="288" w:lineRule="auto"/>
        <w:ind w:left="720"/>
      </w:pPr>
      <w:r>
        <w:t>+ Chuyển đổi từ các tổ chức KH&amp;CN;</w:t>
      </w:r>
    </w:p>
    <w:p w:rsidR="0001180C" w:rsidRDefault="0001180C" w:rsidP="00824CD4">
      <w:pPr>
        <w:spacing w:before="60" w:after="60" w:line="288" w:lineRule="auto"/>
        <w:ind w:left="720"/>
      </w:pPr>
      <w:r>
        <w:t>+ Chuyển đổi từ doanh nghiệp.</w:t>
      </w:r>
    </w:p>
    <w:p w:rsidR="0001180C" w:rsidRPr="00F867D8" w:rsidRDefault="0001180C" w:rsidP="00824CD4">
      <w:pPr>
        <w:spacing w:before="60" w:after="60" w:line="288" w:lineRule="auto"/>
        <w:rPr>
          <w:lang w:val="vi-VN"/>
        </w:rPr>
      </w:pPr>
      <w:r w:rsidRPr="00AD34F2">
        <w:rPr>
          <w:b/>
        </w:rPr>
        <w:t>* Số tổ chức trung gian phát triển thị tr</w:t>
      </w:r>
      <w:r w:rsidRPr="00F867D8">
        <w:rPr>
          <w:b/>
        </w:rPr>
        <w:t xml:space="preserve">ường KH&amp;CN: </w:t>
      </w:r>
      <w:r w:rsidRPr="00F867D8">
        <w:t>Ghi số lượng tổ chức có đến ngày 31/12.</w:t>
      </w:r>
      <w:r w:rsidRPr="00F867D8">
        <w:rPr>
          <w:lang w:val="vi-VN"/>
        </w:rPr>
        <w:t xml:space="preserve"> Chia theo loại hình tổ chức gồm:</w:t>
      </w:r>
    </w:p>
    <w:p w:rsidR="0001180C" w:rsidRPr="008565A5" w:rsidRDefault="0001180C" w:rsidP="00824CD4">
      <w:pPr>
        <w:spacing w:before="60" w:after="60" w:line="288" w:lineRule="auto"/>
        <w:rPr>
          <w:lang w:val="vi-VN"/>
        </w:rPr>
      </w:pPr>
      <w:r w:rsidRPr="00F867D8">
        <w:rPr>
          <w:lang w:val="vi-VN"/>
        </w:rPr>
        <w:t>- Sàn giao dịch công nghệ</w:t>
      </w:r>
      <w:r w:rsidRPr="008565A5">
        <w:rPr>
          <w:lang w:val="vi-VN"/>
        </w:rPr>
        <w:t>;</w:t>
      </w:r>
    </w:p>
    <w:p w:rsidR="0001180C" w:rsidRPr="00F867D8" w:rsidRDefault="0001180C" w:rsidP="00824CD4">
      <w:pPr>
        <w:spacing w:before="60" w:after="60" w:line="288" w:lineRule="auto"/>
      </w:pPr>
      <w:r w:rsidRPr="00CA4822">
        <w:rPr>
          <w:lang w:val="vi-VN"/>
        </w:rPr>
        <w:t>- Trung tâm giao dịch công nghệ</w:t>
      </w:r>
      <w:r w:rsidRPr="00AD34F2">
        <w:t>;</w:t>
      </w:r>
    </w:p>
    <w:p w:rsidR="0001180C" w:rsidRPr="00F867D8" w:rsidRDefault="0001180C" w:rsidP="00824CD4">
      <w:pPr>
        <w:spacing w:before="60" w:after="60" w:line="288" w:lineRule="auto"/>
      </w:pPr>
      <w:r w:rsidRPr="00CA4822">
        <w:rPr>
          <w:lang w:val="vi-VN"/>
        </w:rPr>
        <w:t>- Trung tâm xúc tiến và hỗ trợ hoạt động chuyển giao công nghệ</w:t>
      </w:r>
      <w:r w:rsidRPr="00AD34F2">
        <w:t>;</w:t>
      </w:r>
    </w:p>
    <w:p w:rsidR="0001180C" w:rsidRPr="00F867D8" w:rsidRDefault="0001180C" w:rsidP="00824CD4">
      <w:pPr>
        <w:spacing w:before="60" w:after="60" w:line="288" w:lineRule="auto"/>
      </w:pPr>
      <w:r w:rsidRPr="00CA4822">
        <w:rPr>
          <w:lang w:val="vi-VN"/>
        </w:rPr>
        <w:t>- Trung tâm hỗ trợ định giá tài sản trí tuệ</w:t>
      </w:r>
      <w:r w:rsidRPr="00AD34F2">
        <w:t>;</w:t>
      </w:r>
    </w:p>
    <w:p w:rsidR="0001180C" w:rsidRPr="00C4316F" w:rsidRDefault="0001180C" w:rsidP="00824CD4">
      <w:pPr>
        <w:spacing w:before="60" w:after="60" w:line="288" w:lineRule="auto"/>
        <w:rPr>
          <w:lang w:val="vi-VN"/>
        </w:rPr>
      </w:pPr>
      <w:r w:rsidRPr="00CA4822">
        <w:rPr>
          <w:lang w:val="vi-VN"/>
        </w:rPr>
        <w:t>- Trung tâm hỗ trợ đổi mới sáng tạo</w:t>
      </w:r>
      <w:r w:rsidRPr="00C4316F">
        <w:rPr>
          <w:lang w:val="vi-VN"/>
        </w:rPr>
        <w:t>;</w:t>
      </w:r>
    </w:p>
    <w:p w:rsidR="0001180C" w:rsidRPr="00C4316F" w:rsidRDefault="0001180C" w:rsidP="00824CD4">
      <w:pPr>
        <w:spacing w:before="60" w:after="60" w:line="288" w:lineRule="auto"/>
        <w:rPr>
          <w:lang w:val="vi-VN"/>
        </w:rPr>
      </w:pPr>
      <w:r w:rsidRPr="00CA4822">
        <w:rPr>
          <w:lang w:val="vi-VN"/>
        </w:rPr>
        <w:t>- Cơ sở ươm tạo công nghệ, ươm tạo doanh nghiệp KH&amp;CN</w:t>
      </w:r>
      <w:r w:rsidRPr="00C4316F">
        <w:rPr>
          <w:lang w:val="vi-VN"/>
        </w:rPr>
        <w:t>;</w:t>
      </w:r>
    </w:p>
    <w:p w:rsidR="0001180C" w:rsidRPr="008565A5" w:rsidRDefault="0001180C" w:rsidP="00824CD4">
      <w:pPr>
        <w:spacing w:before="60" w:after="60" w:line="288" w:lineRule="auto"/>
        <w:rPr>
          <w:lang w:val="vi-VN"/>
        </w:rPr>
      </w:pPr>
      <w:r w:rsidRPr="00116874">
        <w:rPr>
          <w:lang w:val="vi-VN"/>
        </w:rPr>
        <w:t xml:space="preserve">- </w:t>
      </w:r>
      <w:r w:rsidRPr="008565A5">
        <w:rPr>
          <w:lang w:val="vi-VN"/>
        </w:rPr>
        <w:t>Tổ chức k</w:t>
      </w:r>
      <w:r w:rsidRPr="00116874">
        <w:rPr>
          <w:lang w:val="vi-VN"/>
        </w:rPr>
        <w:t>hác</w:t>
      </w:r>
      <w:r w:rsidRPr="008565A5">
        <w:rPr>
          <w:lang w:val="vi-VN"/>
        </w:rPr>
        <w:t>.</w:t>
      </w:r>
    </w:p>
    <w:p w:rsidR="0001180C" w:rsidRPr="008565A5" w:rsidRDefault="0001180C" w:rsidP="00824CD4">
      <w:pPr>
        <w:spacing w:before="60" w:after="60" w:line="288" w:lineRule="auto"/>
        <w:rPr>
          <w:lang w:val="vi-VN"/>
        </w:rPr>
      </w:pPr>
      <w:r w:rsidRPr="008565A5">
        <w:rPr>
          <w:lang w:val="vi-VN"/>
        </w:rPr>
        <w:t>* Giá trị giao dịch của thị trường KH&amp;CN</w:t>
      </w:r>
      <w:r w:rsidRPr="00AD34F2">
        <w:rPr>
          <w:lang w:val="vi-VN"/>
        </w:rPr>
        <w:t xml:space="preserve"> bao gồm giá trị trong nước và ngoài nước,</w:t>
      </w:r>
      <w:r w:rsidRPr="008565A5">
        <w:rPr>
          <w:lang w:val="vi-VN"/>
        </w:rPr>
        <w:t xml:space="preserve"> chia theo:</w:t>
      </w:r>
    </w:p>
    <w:p w:rsidR="0001180C" w:rsidRPr="00F867D8" w:rsidRDefault="0001180C" w:rsidP="00824CD4">
      <w:pPr>
        <w:spacing w:before="60" w:after="60" w:line="288" w:lineRule="auto"/>
        <w:rPr>
          <w:i/>
          <w:iCs/>
          <w:lang w:val="vi-VN"/>
        </w:rPr>
      </w:pPr>
      <w:r w:rsidRPr="008565A5">
        <w:rPr>
          <w:b/>
          <w:i/>
          <w:lang w:val="vi-VN"/>
        </w:rPr>
        <w:lastRenderedPageBreak/>
        <w:t>- Chia theo ngành kinh tế:</w:t>
      </w:r>
      <w:r w:rsidRPr="008565A5">
        <w:rPr>
          <w:lang w:val="vi-VN"/>
        </w:rPr>
        <w:t xml:space="preserve"> Chỉ cần tính đến cấp 1 của bảng </w:t>
      </w:r>
      <w:r w:rsidRPr="008565A5">
        <w:rPr>
          <w:bCs/>
          <w:lang w:val="vi-VN"/>
        </w:rPr>
        <w:t xml:space="preserve">Hệ thống ngành kinh tế Việt Nam </w:t>
      </w:r>
      <w:r w:rsidRPr="008565A5">
        <w:rPr>
          <w:i/>
          <w:iCs/>
          <w:lang w:val="vi-VN"/>
        </w:rPr>
        <w:t>(Ban hành kèm theo Quyết định số 27/2018/QĐ-TTg ngày 06/7/2018 của Thủ tướng Chính phủ).</w:t>
      </w:r>
    </w:p>
    <w:p w:rsidR="0001180C" w:rsidRPr="00F867D8" w:rsidRDefault="0001180C" w:rsidP="00824CD4">
      <w:pPr>
        <w:spacing w:before="60" w:after="60" w:line="288" w:lineRule="auto"/>
        <w:rPr>
          <w:b/>
        </w:rPr>
      </w:pPr>
      <w:r w:rsidRPr="00F867D8">
        <w:rPr>
          <w:b/>
        </w:rPr>
        <w:t>- Chia theo</w:t>
      </w:r>
      <w:r w:rsidRPr="00F867D8">
        <w:rPr>
          <w:b/>
          <w:lang w:val="vi-VN"/>
        </w:rPr>
        <w:t xml:space="preserve"> nước/</w:t>
      </w:r>
      <w:r w:rsidRPr="00F867D8">
        <w:rPr>
          <w:b/>
        </w:rPr>
        <w:t>vùng lãnh thổ</w:t>
      </w:r>
    </w:p>
    <w:p w:rsidR="0001180C" w:rsidRPr="00F867D8" w:rsidRDefault="0001180C" w:rsidP="00824CD4">
      <w:pPr>
        <w:spacing w:before="60" w:after="60" w:line="288" w:lineRule="auto"/>
        <w:rPr>
          <w:b/>
        </w:rPr>
      </w:pPr>
      <w:r w:rsidRPr="00F867D8">
        <w:rPr>
          <w:b/>
        </w:rPr>
        <w:t>- Chia theo hình thức:</w:t>
      </w:r>
    </w:p>
    <w:p w:rsidR="0001180C" w:rsidRPr="00F867D8" w:rsidRDefault="0001180C" w:rsidP="00824CD4">
      <w:pPr>
        <w:spacing w:before="60" w:after="60" w:line="288" w:lineRule="auto"/>
        <w:ind w:left="720"/>
      </w:pPr>
      <w:r w:rsidRPr="00F867D8">
        <w:t>+ Xuất khẩu;</w:t>
      </w:r>
    </w:p>
    <w:p w:rsidR="0001180C" w:rsidRPr="00F867D8" w:rsidRDefault="0001180C" w:rsidP="00824CD4">
      <w:pPr>
        <w:spacing w:before="60" w:after="60" w:line="288" w:lineRule="auto"/>
        <w:ind w:left="720"/>
      </w:pPr>
      <w:r w:rsidRPr="00F867D8">
        <w:t>+ Nhập khẩu.</w:t>
      </w:r>
    </w:p>
    <w:p w:rsidR="0001180C" w:rsidRPr="00F867D8" w:rsidRDefault="0001180C" w:rsidP="00824CD4">
      <w:pPr>
        <w:spacing w:before="60" w:after="60" w:line="288" w:lineRule="auto"/>
        <w:rPr>
          <w:b/>
        </w:rPr>
      </w:pPr>
      <w:r w:rsidRPr="00F867D8">
        <w:rPr>
          <w:b/>
        </w:rPr>
        <w:t>3. Nguồn số liệu</w:t>
      </w:r>
    </w:p>
    <w:p w:rsidR="0001180C" w:rsidRPr="00F867D8" w:rsidRDefault="0001180C" w:rsidP="00824CD4">
      <w:pPr>
        <w:spacing w:before="60" w:after="60" w:line="288" w:lineRule="auto"/>
        <w:rPr>
          <w:color w:val="000000"/>
        </w:rPr>
      </w:pPr>
      <w:r w:rsidRPr="00F867D8">
        <w:t>Hồ sơ quản lý của các Cục: Phát triển thị trường và doanh nghiệp KH&amp;CN; Ứng dụng và Phát triển công nghệ; Thông tin KH</w:t>
      </w:r>
      <w:r>
        <w:t>&amp;</w:t>
      </w:r>
      <w:r w:rsidRPr="00F867D8">
        <w:t>CN quốc gia (Bộ KH&amp;CN)</w:t>
      </w:r>
      <w:r w:rsidRPr="00F867D8">
        <w:rPr>
          <w:color w:val="000000"/>
        </w:rPr>
        <w:t>.</w:t>
      </w:r>
    </w:p>
    <w:p w:rsidR="0001180C" w:rsidRPr="00F867D8" w:rsidRDefault="0001180C" w:rsidP="00824CD4">
      <w:pPr>
        <w:spacing w:before="60" w:after="60" w:line="288" w:lineRule="auto"/>
        <w:rPr>
          <w:lang w:val="vi-VN"/>
        </w:rPr>
      </w:pPr>
      <w:r w:rsidRPr="00F867D8">
        <w:rPr>
          <w:color w:val="000000"/>
        </w:rPr>
        <w:t xml:space="preserve">Số liệu thống kê </w:t>
      </w:r>
      <w:r>
        <w:rPr>
          <w:color w:val="000000"/>
        </w:rPr>
        <w:t>do</w:t>
      </w:r>
      <w:r w:rsidRPr="00AD34F2">
        <w:rPr>
          <w:color w:val="000000"/>
        </w:rPr>
        <w:t xml:space="preserve"> </w:t>
      </w:r>
      <w:r>
        <w:rPr>
          <w:color w:val="000000"/>
        </w:rPr>
        <w:t>c</w:t>
      </w:r>
      <w:r w:rsidRPr="00F21E3E">
        <w:rPr>
          <w:color w:val="000000"/>
        </w:rPr>
        <w:t xml:space="preserve">ơ quan, đơn vị thuộc các Bộ, cơ quan ngang Bộ, cơ quan thuộc Chính phủ, Tòa án nhân dân tối cao, Viện kiểm sát nhân dân tối cao được giao nhiệm vụ thống kê </w:t>
      </w:r>
      <w:r>
        <w:rPr>
          <w:color w:val="000000"/>
        </w:rPr>
        <w:t>KH&amp;CN</w:t>
      </w:r>
      <w:r w:rsidRPr="00F867D8">
        <w:rPr>
          <w:color w:val="000000"/>
        </w:rPr>
        <w:t>; Sở KH&amp;CN các tỉnh, TP trực thuộc Trung ương</w:t>
      </w:r>
      <w:r>
        <w:rPr>
          <w:color w:val="000000"/>
        </w:rPr>
        <w:t xml:space="preserve"> tổng hợp</w:t>
      </w:r>
      <w:r w:rsidRPr="00AD34F2">
        <w:rPr>
          <w:color w:val="000000"/>
        </w:rPr>
        <w:t>.</w:t>
      </w:r>
    </w:p>
    <w:p w:rsidR="0001180C" w:rsidRPr="00F867D8" w:rsidRDefault="0001180C" w:rsidP="00824CD4">
      <w:pPr>
        <w:spacing w:before="60" w:after="60" w:line="288" w:lineRule="auto"/>
        <w:jc w:val="center"/>
        <w:rPr>
          <w:b/>
          <w:sz w:val="26"/>
          <w:szCs w:val="26"/>
        </w:rPr>
        <w:sectPr w:rsidR="0001180C" w:rsidRPr="00F867D8" w:rsidSect="00F83C00">
          <w:pgSz w:w="11906" w:h="16838" w:code="9"/>
          <w:pgMar w:top="1134" w:right="1134" w:bottom="1134" w:left="1701" w:header="709" w:footer="709" w:gutter="0"/>
          <w:cols w:space="708"/>
          <w:titlePg/>
          <w:docGrid w:linePitch="360"/>
        </w:sectPr>
      </w:pPr>
    </w:p>
    <w:tbl>
      <w:tblPr>
        <w:tblW w:w="13750" w:type="dxa"/>
        <w:tblInd w:w="675" w:type="dxa"/>
        <w:tblLook w:val="04A0" w:firstRow="1" w:lastRow="0" w:firstColumn="1" w:lastColumn="0" w:noHBand="0" w:noVBand="1"/>
      </w:tblPr>
      <w:tblGrid>
        <w:gridCol w:w="5103"/>
        <w:gridCol w:w="4962"/>
        <w:gridCol w:w="3685"/>
      </w:tblGrid>
      <w:tr w:rsidR="0001180C" w:rsidRPr="00F867D8" w:rsidTr="00F83C00">
        <w:tc>
          <w:tcPr>
            <w:tcW w:w="5103" w:type="dxa"/>
            <w:shd w:val="clear" w:color="auto" w:fill="auto"/>
          </w:tcPr>
          <w:p w:rsidR="0001180C" w:rsidRPr="00F867D8" w:rsidRDefault="0001180C" w:rsidP="00F83C00">
            <w:pPr>
              <w:outlineLvl w:val="1"/>
              <w:rPr>
                <w:b/>
                <w:bCs/>
              </w:rPr>
            </w:pPr>
            <w:r w:rsidRPr="00F867D8">
              <w:rPr>
                <w:b/>
                <w:szCs w:val="26"/>
              </w:rPr>
              <w:lastRenderedPageBreak/>
              <w:t>Biểu 08/KHCN-SHTT</w:t>
            </w:r>
          </w:p>
          <w:p w:rsidR="0001180C" w:rsidRPr="005811E1"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F83C00">
            <w:r w:rsidRPr="00F867D8">
              <w:t>Ngày nhận báo cáo: Ngày 15/02 năm sau</w:t>
            </w:r>
          </w:p>
        </w:tc>
        <w:tc>
          <w:tcPr>
            <w:tcW w:w="4962" w:type="dxa"/>
            <w:shd w:val="clear" w:color="auto" w:fill="auto"/>
          </w:tcPr>
          <w:p w:rsidR="0001180C" w:rsidRPr="00F867D8" w:rsidRDefault="0001180C" w:rsidP="00F83C00">
            <w:pPr>
              <w:jc w:val="center"/>
              <w:rPr>
                <w:b/>
              </w:rPr>
            </w:pPr>
            <w:r w:rsidRPr="00F867D8">
              <w:rPr>
                <w:b/>
              </w:rPr>
              <w:t>SỞ HỮU TRÍ TUỆ</w:t>
            </w:r>
          </w:p>
          <w:p w:rsidR="0001180C" w:rsidRPr="00F867D8" w:rsidRDefault="0001180C" w:rsidP="00F83C00">
            <w:pPr>
              <w:jc w:val="center"/>
            </w:pPr>
            <w:r w:rsidRPr="00F867D8">
              <w:rPr>
                <w:sz w:val="26"/>
                <w:szCs w:val="26"/>
              </w:rPr>
              <w:t xml:space="preserve"> (Từ ngày 01/01 đến ngày 31/12 năm …..)</w:t>
            </w:r>
          </w:p>
          <w:p w:rsidR="0001180C" w:rsidRPr="00F867D8" w:rsidRDefault="0001180C" w:rsidP="00F83C00">
            <w:pPr>
              <w:tabs>
                <w:tab w:val="left" w:pos="2350"/>
              </w:tabs>
            </w:pPr>
          </w:p>
        </w:tc>
        <w:tc>
          <w:tcPr>
            <w:tcW w:w="3685"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Cục Sở hữu trí tuệ</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F867D8">
              <w:t>Cục Thông tin KH&amp;CN quốc gia</w:t>
            </w:r>
          </w:p>
        </w:tc>
      </w:tr>
    </w:tbl>
    <w:p w:rsidR="0001180C" w:rsidRPr="00F867D8" w:rsidRDefault="0001180C" w:rsidP="00824CD4">
      <w:pPr>
        <w:rPr>
          <w:vanish/>
        </w:rPr>
      </w:pPr>
    </w:p>
    <w:p w:rsidR="0001180C" w:rsidRPr="00F867D8" w:rsidRDefault="0001180C" w:rsidP="00824CD4">
      <w:pPr>
        <w:pStyle w:val="Header"/>
        <w:tabs>
          <w:tab w:val="clear" w:pos="4320"/>
          <w:tab w:val="clear" w:pos="8640"/>
          <w:tab w:val="center" w:pos="5508"/>
          <w:tab w:val="right" w:pos="5744"/>
          <w:tab w:val="left" w:pos="10548"/>
          <w:tab w:val="left" w:pos="10784"/>
        </w:tabs>
        <w:rPr>
          <w:b/>
          <w:sz w:val="4"/>
          <w:szCs w:val="4"/>
        </w:rPr>
      </w:pPr>
    </w:p>
    <w:tbl>
      <w:tblPr>
        <w:tblW w:w="1375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9"/>
        <w:gridCol w:w="845"/>
        <w:gridCol w:w="1072"/>
        <w:gridCol w:w="1128"/>
        <w:gridCol w:w="848"/>
        <w:gridCol w:w="988"/>
        <w:gridCol w:w="992"/>
        <w:gridCol w:w="1128"/>
        <w:gridCol w:w="1128"/>
        <w:gridCol w:w="1407"/>
        <w:gridCol w:w="985"/>
      </w:tblGrid>
      <w:tr w:rsidR="0001180C" w:rsidRPr="00F867D8" w:rsidTr="00F83C00">
        <w:tc>
          <w:tcPr>
            <w:tcW w:w="3261" w:type="dxa"/>
            <w:tcBorders>
              <w:bottom w:val="nil"/>
            </w:tcBorders>
          </w:tcPr>
          <w:p w:rsidR="0001180C" w:rsidRPr="00F867D8" w:rsidRDefault="0001180C" w:rsidP="00F83C00">
            <w:pPr>
              <w:spacing w:before="40" w:after="40"/>
            </w:pPr>
          </w:p>
        </w:tc>
        <w:tc>
          <w:tcPr>
            <w:tcW w:w="850" w:type="dxa"/>
            <w:vMerge w:val="restart"/>
            <w:vAlign w:val="center"/>
          </w:tcPr>
          <w:p w:rsidR="0001180C" w:rsidRPr="00F867D8" w:rsidRDefault="0001180C" w:rsidP="00F83C00">
            <w:pPr>
              <w:spacing w:before="40" w:after="40"/>
              <w:jc w:val="center"/>
            </w:pPr>
            <w:r w:rsidRPr="00F867D8">
              <w:t>Mã số</w:t>
            </w:r>
          </w:p>
        </w:tc>
        <w:tc>
          <w:tcPr>
            <w:tcW w:w="992" w:type="dxa"/>
            <w:vMerge w:val="restart"/>
            <w:vAlign w:val="center"/>
          </w:tcPr>
          <w:p w:rsidR="0001180C" w:rsidRPr="00F867D8" w:rsidRDefault="0001180C" w:rsidP="00F83C00">
            <w:pPr>
              <w:spacing w:before="40" w:after="40"/>
              <w:jc w:val="center"/>
            </w:pPr>
            <w:r w:rsidRPr="00F867D8">
              <w:t>Đơn vị tính</w:t>
            </w:r>
          </w:p>
        </w:tc>
        <w:tc>
          <w:tcPr>
            <w:tcW w:w="1134" w:type="dxa"/>
            <w:vMerge w:val="restart"/>
            <w:vAlign w:val="center"/>
          </w:tcPr>
          <w:p w:rsidR="0001180C" w:rsidRPr="00F867D8" w:rsidRDefault="0001180C" w:rsidP="00F83C00">
            <w:pPr>
              <w:spacing w:before="40" w:after="40"/>
              <w:jc w:val="center"/>
            </w:pPr>
            <w:r w:rsidRPr="00F867D8">
              <w:t>Tổng số</w:t>
            </w:r>
          </w:p>
        </w:tc>
        <w:tc>
          <w:tcPr>
            <w:tcW w:w="7513" w:type="dxa"/>
            <w:gridSpan w:val="7"/>
          </w:tcPr>
          <w:p w:rsidR="0001180C" w:rsidRPr="00F867D8" w:rsidRDefault="0001180C" w:rsidP="00F83C00">
            <w:pPr>
              <w:spacing w:before="40" w:after="40"/>
              <w:jc w:val="center"/>
            </w:pPr>
            <w:r w:rsidRPr="00F867D8">
              <w:t>Loại hình đơn/văn bằng</w:t>
            </w:r>
          </w:p>
        </w:tc>
      </w:tr>
      <w:tr w:rsidR="0001180C" w:rsidRPr="00F867D8" w:rsidTr="00F83C00">
        <w:trPr>
          <w:trHeight w:val="472"/>
        </w:trPr>
        <w:tc>
          <w:tcPr>
            <w:tcW w:w="3261" w:type="dxa"/>
            <w:vMerge w:val="restart"/>
            <w:tcBorders>
              <w:top w:val="nil"/>
            </w:tcBorders>
          </w:tcPr>
          <w:p w:rsidR="0001180C" w:rsidRPr="00F867D8" w:rsidRDefault="0001180C" w:rsidP="00F83C00">
            <w:pPr>
              <w:spacing w:before="40" w:after="40"/>
            </w:pPr>
          </w:p>
        </w:tc>
        <w:tc>
          <w:tcPr>
            <w:tcW w:w="850" w:type="dxa"/>
            <w:vMerge/>
          </w:tcPr>
          <w:p w:rsidR="0001180C" w:rsidRPr="00F867D8" w:rsidRDefault="0001180C" w:rsidP="00F83C00">
            <w:pPr>
              <w:spacing w:before="40" w:after="40"/>
            </w:pPr>
          </w:p>
        </w:tc>
        <w:tc>
          <w:tcPr>
            <w:tcW w:w="992" w:type="dxa"/>
            <w:vMerge/>
          </w:tcPr>
          <w:p w:rsidR="0001180C" w:rsidRPr="00F867D8" w:rsidRDefault="0001180C" w:rsidP="00F83C00">
            <w:pPr>
              <w:spacing w:before="40" w:after="40"/>
            </w:pPr>
          </w:p>
        </w:tc>
        <w:tc>
          <w:tcPr>
            <w:tcW w:w="1134" w:type="dxa"/>
            <w:vMerge/>
          </w:tcPr>
          <w:p w:rsidR="0001180C" w:rsidRPr="00F867D8" w:rsidRDefault="0001180C" w:rsidP="00F83C00">
            <w:pPr>
              <w:spacing w:before="40" w:after="40"/>
            </w:pPr>
          </w:p>
        </w:tc>
        <w:tc>
          <w:tcPr>
            <w:tcW w:w="851" w:type="dxa"/>
            <w:vMerge w:val="restart"/>
            <w:shd w:val="clear" w:color="auto" w:fill="auto"/>
            <w:vAlign w:val="center"/>
          </w:tcPr>
          <w:p w:rsidR="0001180C" w:rsidRPr="00F867D8" w:rsidRDefault="0001180C" w:rsidP="00F83C00">
            <w:pPr>
              <w:spacing w:before="40" w:after="40"/>
              <w:ind w:hanging="97"/>
              <w:jc w:val="center"/>
            </w:pPr>
            <w:r w:rsidRPr="00F867D8">
              <w:t>Sáng chế</w:t>
            </w:r>
          </w:p>
        </w:tc>
        <w:tc>
          <w:tcPr>
            <w:tcW w:w="992" w:type="dxa"/>
            <w:vMerge w:val="restart"/>
            <w:shd w:val="clear" w:color="auto" w:fill="auto"/>
            <w:vAlign w:val="center"/>
          </w:tcPr>
          <w:p w:rsidR="0001180C" w:rsidRPr="00F867D8" w:rsidRDefault="0001180C" w:rsidP="00F83C00">
            <w:pPr>
              <w:spacing w:before="40" w:after="40"/>
              <w:jc w:val="center"/>
            </w:pPr>
            <w:r w:rsidRPr="00F867D8">
              <w:t>Giải pháp hữu ích</w:t>
            </w:r>
          </w:p>
        </w:tc>
        <w:tc>
          <w:tcPr>
            <w:tcW w:w="992" w:type="dxa"/>
            <w:vMerge w:val="restart"/>
            <w:shd w:val="clear" w:color="auto" w:fill="auto"/>
            <w:vAlign w:val="center"/>
          </w:tcPr>
          <w:p w:rsidR="0001180C" w:rsidRPr="00F867D8" w:rsidRDefault="0001180C" w:rsidP="00F83C00">
            <w:pPr>
              <w:spacing w:before="40" w:after="40"/>
              <w:jc w:val="center"/>
            </w:pPr>
            <w:r w:rsidRPr="00F867D8">
              <w:t>Kiểu dáng công nghiệp</w:t>
            </w:r>
          </w:p>
        </w:tc>
        <w:tc>
          <w:tcPr>
            <w:tcW w:w="1134" w:type="dxa"/>
            <w:vMerge w:val="restart"/>
            <w:shd w:val="clear" w:color="auto" w:fill="auto"/>
            <w:vAlign w:val="center"/>
          </w:tcPr>
          <w:p w:rsidR="0001180C" w:rsidRPr="00F867D8" w:rsidRDefault="0001180C" w:rsidP="00F83C00">
            <w:pPr>
              <w:spacing w:before="40" w:after="40"/>
              <w:jc w:val="center"/>
            </w:pPr>
            <w:r w:rsidRPr="00F867D8">
              <w:t>Thiết kế, bố trí mạch tích hợp bán dẫn</w:t>
            </w:r>
          </w:p>
        </w:tc>
        <w:tc>
          <w:tcPr>
            <w:tcW w:w="2552" w:type="dxa"/>
            <w:gridSpan w:val="2"/>
            <w:vAlign w:val="center"/>
          </w:tcPr>
          <w:p w:rsidR="0001180C" w:rsidRPr="00F867D8" w:rsidRDefault="0001180C" w:rsidP="00F83C00">
            <w:pPr>
              <w:spacing w:before="40" w:after="40"/>
              <w:jc w:val="center"/>
            </w:pPr>
            <w:r w:rsidRPr="00F867D8">
              <w:t>Nhãn hiệu</w:t>
            </w:r>
          </w:p>
        </w:tc>
        <w:tc>
          <w:tcPr>
            <w:tcW w:w="992" w:type="dxa"/>
            <w:vMerge w:val="restart"/>
            <w:vAlign w:val="center"/>
          </w:tcPr>
          <w:p w:rsidR="0001180C" w:rsidRPr="00F867D8" w:rsidRDefault="0001180C" w:rsidP="00F83C00">
            <w:pPr>
              <w:spacing w:before="40" w:after="40"/>
              <w:jc w:val="center"/>
            </w:pPr>
            <w:r w:rsidRPr="00F867D8">
              <w:t>Chỉ dẫn địa lý</w:t>
            </w:r>
          </w:p>
        </w:tc>
      </w:tr>
      <w:tr w:rsidR="0001180C" w:rsidRPr="00F867D8" w:rsidTr="00824CD4">
        <w:trPr>
          <w:trHeight w:val="1412"/>
        </w:trPr>
        <w:tc>
          <w:tcPr>
            <w:tcW w:w="3261" w:type="dxa"/>
            <w:vMerge/>
          </w:tcPr>
          <w:p w:rsidR="0001180C" w:rsidRPr="00F867D8" w:rsidRDefault="0001180C" w:rsidP="00F83C00">
            <w:pPr>
              <w:spacing w:before="40" w:after="40"/>
            </w:pPr>
          </w:p>
        </w:tc>
        <w:tc>
          <w:tcPr>
            <w:tcW w:w="850" w:type="dxa"/>
            <w:vMerge/>
          </w:tcPr>
          <w:p w:rsidR="0001180C" w:rsidRPr="00F867D8" w:rsidRDefault="0001180C" w:rsidP="00F83C00">
            <w:pPr>
              <w:spacing w:before="40" w:after="40"/>
            </w:pPr>
          </w:p>
        </w:tc>
        <w:tc>
          <w:tcPr>
            <w:tcW w:w="992" w:type="dxa"/>
            <w:vMerge/>
          </w:tcPr>
          <w:p w:rsidR="0001180C" w:rsidRPr="00F867D8" w:rsidRDefault="0001180C" w:rsidP="00F83C00">
            <w:pPr>
              <w:spacing w:before="40" w:after="40"/>
            </w:pPr>
          </w:p>
        </w:tc>
        <w:tc>
          <w:tcPr>
            <w:tcW w:w="1134" w:type="dxa"/>
            <w:vMerge/>
          </w:tcPr>
          <w:p w:rsidR="0001180C" w:rsidRPr="00F867D8" w:rsidRDefault="0001180C" w:rsidP="00F83C00">
            <w:pPr>
              <w:spacing w:before="40" w:after="40"/>
            </w:pPr>
          </w:p>
        </w:tc>
        <w:tc>
          <w:tcPr>
            <w:tcW w:w="851" w:type="dxa"/>
            <w:vMerge/>
            <w:shd w:val="clear" w:color="auto" w:fill="auto"/>
            <w:vAlign w:val="center"/>
          </w:tcPr>
          <w:p w:rsidR="0001180C" w:rsidRPr="00F867D8" w:rsidRDefault="0001180C" w:rsidP="00F83C00">
            <w:pPr>
              <w:spacing w:before="40" w:after="40"/>
              <w:ind w:hanging="97"/>
              <w:jc w:val="center"/>
            </w:pPr>
          </w:p>
        </w:tc>
        <w:tc>
          <w:tcPr>
            <w:tcW w:w="992" w:type="dxa"/>
            <w:vMerge/>
            <w:shd w:val="clear" w:color="auto" w:fill="auto"/>
            <w:vAlign w:val="center"/>
          </w:tcPr>
          <w:p w:rsidR="0001180C" w:rsidRPr="00F867D8" w:rsidRDefault="0001180C" w:rsidP="00F83C00">
            <w:pPr>
              <w:spacing w:before="40" w:after="40"/>
              <w:jc w:val="center"/>
            </w:pPr>
          </w:p>
        </w:tc>
        <w:tc>
          <w:tcPr>
            <w:tcW w:w="992" w:type="dxa"/>
            <w:vMerge/>
            <w:shd w:val="clear" w:color="auto" w:fill="auto"/>
            <w:vAlign w:val="center"/>
          </w:tcPr>
          <w:p w:rsidR="0001180C" w:rsidRPr="00F867D8" w:rsidRDefault="0001180C" w:rsidP="00F83C00">
            <w:pPr>
              <w:spacing w:before="40" w:after="40"/>
              <w:jc w:val="center"/>
            </w:pPr>
          </w:p>
        </w:tc>
        <w:tc>
          <w:tcPr>
            <w:tcW w:w="1134" w:type="dxa"/>
            <w:vMerge/>
            <w:shd w:val="clear" w:color="auto" w:fill="auto"/>
            <w:vAlign w:val="center"/>
          </w:tcPr>
          <w:p w:rsidR="0001180C" w:rsidRPr="00F867D8" w:rsidRDefault="0001180C" w:rsidP="00F83C00">
            <w:pPr>
              <w:spacing w:before="40" w:after="40"/>
              <w:jc w:val="center"/>
            </w:pPr>
          </w:p>
        </w:tc>
        <w:tc>
          <w:tcPr>
            <w:tcW w:w="1134" w:type="dxa"/>
            <w:vAlign w:val="center"/>
          </w:tcPr>
          <w:p w:rsidR="0001180C" w:rsidRPr="00F867D8" w:rsidRDefault="0001180C" w:rsidP="00F83C00">
            <w:pPr>
              <w:spacing w:before="40" w:after="40"/>
              <w:jc w:val="center"/>
            </w:pPr>
            <w:r w:rsidRPr="00F867D8">
              <w:t>Nhãn hiệu đăng ký quốc gia</w:t>
            </w:r>
          </w:p>
        </w:tc>
        <w:tc>
          <w:tcPr>
            <w:tcW w:w="1418" w:type="dxa"/>
            <w:vAlign w:val="center"/>
          </w:tcPr>
          <w:p w:rsidR="0001180C" w:rsidRPr="00F867D8" w:rsidRDefault="0001180C" w:rsidP="00F83C00">
            <w:pPr>
              <w:spacing w:before="40" w:after="40"/>
              <w:jc w:val="center"/>
            </w:pPr>
            <w:r w:rsidRPr="00F867D8">
              <w:t>Nhãn hiệu đăng ký quốc tế chỉ định Việt Nam</w:t>
            </w:r>
          </w:p>
        </w:tc>
        <w:tc>
          <w:tcPr>
            <w:tcW w:w="992" w:type="dxa"/>
            <w:vMerge/>
            <w:vAlign w:val="center"/>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jc w:val="center"/>
            </w:pPr>
            <w:r w:rsidRPr="00F867D8">
              <w:t>A</w:t>
            </w:r>
          </w:p>
        </w:tc>
        <w:tc>
          <w:tcPr>
            <w:tcW w:w="850" w:type="dxa"/>
          </w:tcPr>
          <w:p w:rsidR="0001180C" w:rsidRPr="00F867D8" w:rsidRDefault="0001180C" w:rsidP="00F83C00">
            <w:pPr>
              <w:spacing w:before="40" w:after="40"/>
              <w:jc w:val="center"/>
            </w:pPr>
            <w:r w:rsidRPr="00F867D8">
              <w:t>B</w:t>
            </w:r>
          </w:p>
        </w:tc>
        <w:tc>
          <w:tcPr>
            <w:tcW w:w="992" w:type="dxa"/>
          </w:tcPr>
          <w:p w:rsidR="0001180C" w:rsidRPr="00F867D8" w:rsidRDefault="0001180C" w:rsidP="00F83C00">
            <w:pPr>
              <w:spacing w:before="40" w:after="40"/>
              <w:jc w:val="center"/>
            </w:pPr>
            <w:r w:rsidRPr="00F867D8">
              <w:t>C</w:t>
            </w:r>
          </w:p>
        </w:tc>
        <w:tc>
          <w:tcPr>
            <w:tcW w:w="1134" w:type="dxa"/>
          </w:tcPr>
          <w:p w:rsidR="0001180C" w:rsidRPr="00F867D8" w:rsidRDefault="0001180C" w:rsidP="00F83C00">
            <w:pPr>
              <w:spacing w:before="40" w:after="40"/>
              <w:jc w:val="center"/>
            </w:pPr>
            <w:r w:rsidRPr="00F867D8">
              <w:t>1</w:t>
            </w:r>
          </w:p>
        </w:tc>
        <w:tc>
          <w:tcPr>
            <w:tcW w:w="851" w:type="dxa"/>
            <w:shd w:val="clear" w:color="auto" w:fill="auto"/>
          </w:tcPr>
          <w:p w:rsidR="0001180C" w:rsidRPr="00F867D8" w:rsidRDefault="0001180C" w:rsidP="00F83C00">
            <w:pPr>
              <w:spacing w:before="40" w:after="40"/>
              <w:jc w:val="center"/>
            </w:pPr>
            <w:r w:rsidRPr="00F867D8">
              <w:t>2</w:t>
            </w:r>
          </w:p>
        </w:tc>
        <w:tc>
          <w:tcPr>
            <w:tcW w:w="992" w:type="dxa"/>
            <w:shd w:val="clear" w:color="auto" w:fill="auto"/>
          </w:tcPr>
          <w:p w:rsidR="0001180C" w:rsidRPr="00F867D8" w:rsidRDefault="0001180C" w:rsidP="00F83C00">
            <w:pPr>
              <w:spacing w:before="40" w:after="40"/>
              <w:jc w:val="center"/>
            </w:pPr>
            <w:r w:rsidRPr="00F867D8">
              <w:t>3</w:t>
            </w:r>
          </w:p>
        </w:tc>
        <w:tc>
          <w:tcPr>
            <w:tcW w:w="992" w:type="dxa"/>
            <w:shd w:val="clear" w:color="auto" w:fill="auto"/>
          </w:tcPr>
          <w:p w:rsidR="0001180C" w:rsidRPr="00F867D8" w:rsidRDefault="0001180C" w:rsidP="00F83C00">
            <w:pPr>
              <w:spacing w:before="40" w:after="40"/>
              <w:jc w:val="center"/>
            </w:pPr>
            <w:r w:rsidRPr="00F867D8">
              <w:t>4</w:t>
            </w:r>
          </w:p>
        </w:tc>
        <w:tc>
          <w:tcPr>
            <w:tcW w:w="1134" w:type="dxa"/>
            <w:shd w:val="clear" w:color="auto" w:fill="auto"/>
          </w:tcPr>
          <w:p w:rsidR="0001180C" w:rsidRPr="00F867D8" w:rsidRDefault="0001180C" w:rsidP="00F83C00">
            <w:pPr>
              <w:spacing w:before="40" w:after="40"/>
              <w:jc w:val="center"/>
            </w:pPr>
            <w:r w:rsidRPr="00F867D8">
              <w:t>5</w:t>
            </w:r>
          </w:p>
        </w:tc>
        <w:tc>
          <w:tcPr>
            <w:tcW w:w="1134" w:type="dxa"/>
          </w:tcPr>
          <w:p w:rsidR="0001180C" w:rsidRPr="00F867D8" w:rsidRDefault="0001180C" w:rsidP="00F83C00">
            <w:pPr>
              <w:spacing w:before="40" w:after="40"/>
              <w:jc w:val="center"/>
            </w:pPr>
            <w:r w:rsidRPr="00F867D8">
              <w:t>6</w:t>
            </w:r>
          </w:p>
        </w:tc>
        <w:tc>
          <w:tcPr>
            <w:tcW w:w="1418" w:type="dxa"/>
          </w:tcPr>
          <w:p w:rsidR="0001180C" w:rsidRPr="00F867D8" w:rsidRDefault="0001180C" w:rsidP="00F83C00">
            <w:pPr>
              <w:spacing w:before="40" w:after="40"/>
              <w:jc w:val="center"/>
            </w:pPr>
            <w:r w:rsidRPr="00F867D8">
              <w:t>7</w:t>
            </w:r>
          </w:p>
        </w:tc>
        <w:tc>
          <w:tcPr>
            <w:tcW w:w="992" w:type="dxa"/>
          </w:tcPr>
          <w:p w:rsidR="0001180C" w:rsidRPr="00F867D8" w:rsidRDefault="0001180C" w:rsidP="00F83C00">
            <w:pPr>
              <w:spacing w:before="40" w:after="40"/>
              <w:jc w:val="center"/>
            </w:pPr>
            <w:r w:rsidRPr="00F867D8">
              <w:t>8</w:t>
            </w:r>
          </w:p>
        </w:tc>
      </w:tr>
      <w:tr w:rsidR="0001180C" w:rsidRPr="00F867D8" w:rsidTr="00F83C00">
        <w:trPr>
          <w:trHeight w:val="719"/>
        </w:trPr>
        <w:tc>
          <w:tcPr>
            <w:tcW w:w="3261" w:type="dxa"/>
          </w:tcPr>
          <w:p w:rsidR="0001180C" w:rsidRPr="00F867D8" w:rsidRDefault="0001180C" w:rsidP="00F83C00">
            <w:pPr>
              <w:spacing w:before="40" w:after="40"/>
              <w:rPr>
                <w:i/>
              </w:rPr>
            </w:pPr>
            <w:r w:rsidRPr="00F867D8">
              <w:rPr>
                <w:b/>
              </w:rPr>
              <w:t>1. Số đơn đăng ký xác lập quyền sở hữu công nghiệp tại Việt Nam</w:t>
            </w:r>
          </w:p>
        </w:tc>
        <w:tc>
          <w:tcPr>
            <w:tcW w:w="850" w:type="dxa"/>
          </w:tcPr>
          <w:p w:rsidR="0001180C" w:rsidRPr="00F867D8" w:rsidRDefault="0001180C" w:rsidP="00F83C00">
            <w:pPr>
              <w:spacing w:before="40" w:after="40"/>
              <w:jc w:val="center"/>
            </w:pPr>
            <w:r w:rsidRPr="00F867D8">
              <w:t>01</w:t>
            </w:r>
          </w:p>
        </w:tc>
        <w:tc>
          <w:tcPr>
            <w:tcW w:w="992" w:type="dxa"/>
          </w:tcPr>
          <w:p w:rsidR="0001180C" w:rsidRPr="00F867D8" w:rsidRDefault="0001180C" w:rsidP="00F83C00">
            <w:pPr>
              <w:spacing w:before="40" w:after="40"/>
              <w:jc w:val="center"/>
              <w:rPr>
                <w:i/>
              </w:rPr>
            </w:pPr>
            <w:r w:rsidRPr="00F867D8">
              <w:rPr>
                <w:i/>
              </w:rPr>
              <w:t>Đơn</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vAlign w:val="center"/>
          </w:tcPr>
          <w:p w:rsidR="0001180C" w:rsidRDefault="0001180C" w:rsidP="00F83C00">
            <w:pPr>
              <w:spacing w:before="40" w:after="40"/>
              <w:rPr>
                <w:i/>
              </w:rPr>
            </w:pPr>
            <w:r w:rsidRPr="00F867D8">
              <w:rPr>
                <w:i/>
              </w:rPr>
              <w:t>Chia theo quốc tịch người nộp đơn:</w:t>
            </w:r>
            <w:r w:rsidRPr="00F867D8" w:rsidDel="00544AC3">
              <w:rPr>
                <w:i/>
              </w:rPr>
              <w:t xml:space="preserve"> </w:t>
            </w:r>
          </w:p>
          <w:p w:rsidR="0001180C" w:rsidRPr="00F867D8" w:rsidRDefault="0001180C" w:rsidP="00F83C00">
            <w:pPr>
              <w:spacing w:before="40" w:after="40"/>
            </w:pPr>
            <w:r w:rsidRPr="00F867D8">
              <w:lastRenderedPageBreak/>
              <w:t>- Nước....</w:t>
            </w:r>
          </w:p>
        </w:tc>
        <w:tc>
          <w:tcPr>
            <w:tcW w:w="850" w:type="dxa"/>
          </w:tcPr>
          <w:p w:rsidR="0001180C" w:rsidRPr="00F867D8" w:rsidRDefault="0001180C" w:rsidP="00F83C00">
            <w:pPr>
              <w:spacing w:before="40" w:after="40"/>
              <w:jc w:val="center"/>
            </w:pPr>
            <w:r w:rsidRPr="00F867D8">
              <w:lastRenderedPageBreak/>
              <w:t>02</w:t>
            </w:r>
          </w:p>
        </w:tc>
        <w:tc>
          <w:tcPr>
            <w:tcW w:w="992" w:type="dxa"/>
          </w:tcPr>
          <w:p w:rsidR="0001180C" w:rsidRPr="00F867D8" w:rsidRDefault="0001180C" w:rsidP="00F83C00">
            <w:pPr>
              <w:spacing w:before="40" w:after="40"/>
              <w:jc w:val="center"/>
              <w:rPr>
                <w:i/>
              </w:rPr>
            </w:pPr>
            <w:r w:rsidRPr="00F867D8">
              <w:rPr>
                <w:i/>
              </w:rPr>
              <w:t>Đơn</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vAlign w:val="center"/>
          </w:tcPr>
          <w:p w:rsidR="0001180C" w:rsidRPr="00F867D8" w:rsidRDefault="0001180C" w:rsidP="00F83C00">
            <w:pPr>
              <w:spacing w:before="40" w:after="40"/>
            </w:pPr>
            <w:r w:rsidRPr="00F867D8">
              <w:t>- Nước ....</w:t>
            </w:r>
          </w:p>
        </w:tc>
        <w:tc>
          <w:tcPr>
            <w:tcW w:w="850" w:type="dxa"/>
          </w:tcPr>
          <w:p w:rsidR="0001180C" w:rsidRPr="00F867D8" w:rsidRDefault="0001180C" w:rsidP="00F83C00">
            <w:pPr>
              <w:spacing w:before="40" w:after="40"/>
              <w:jc w:val="center"/>
            </w:pPr>
            <w:r w:rsidRPr="00F867D8">
              <w:t>03</w:t>
            </w:r>
          </w:p>
        </w:tc>
        <w:tc>
          <w:tcPr>
            <w:tcW w:w="992" w:type="dxa"/>
          </w:tcPr>
          <w:p w:rsidR="0001180C" w:rsidRPr="00F867D8" w:rsidRDefault="0001180C" w:rsidP="00F83C00">
            <w:pPr>
              <w:spacing w:before="40" w:after="40"/>
              <w:jc w:val="center"/>
              <w:rPr>
                <w:i/>
              </w:rPr>
            </w:pPr>
            <w:r w:rsidRPr="00F867D8">
              <w:rPr>
                <w:i/>
              </w:rPr>
              <w:t>Đơn</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683"/>
        </w:trPr>
        <w:tc>
          <w:tcPr>
            <w:tcW w:w="3261" w:type="dxa"/>
          </w:tcPr>
          <w:p w:rsidR="0001180C" w:rsidRPr="00F867D8" w:rsidRDefault="0001180C" w:rsidP="00F83C00">
            <w:pPr>
              <w:spacing w:before="40" w:after="40"/>
              <w:rPr>
                <w:b/>
              </w:rPr>
            </w:pPr>
            <w:r w:rsidRPr="00F867D8">
              <w:rPr>
                <w:b/>
              </w:rPr>
              <w:t>2. Số văn bằng bảo hộ quyền sở hữu công nghiệp tại Việt Nam</w:t>
            </w:r>
          </w:p>
        </w:tc>
        <w:tc>
          <w:tcPr>
            <w:tcW w:w="850" w:type="dxa"/>
          </w:tcPr>
          <w:p w:rsidR="0001180C" w:rsidRPr="00F867D8" w:rsidRDefault="0001180C" w:rsidP="00F83C00">
            <w:pPr>
              <w:spacing w:before="40" w:after="40"/>
              <w:jc w:val="center"/>
            </w:pPr>
            <w:r w:rsidRPr="00F867D8">
              <w:t>04</w:t>
            </w:r>
          </w:p>
        </w:tc>
        <w:tc>
          <w:tcPr>
            <w:tcW w:w="992" w:type="dxa"/>
          </w:tcPr>
          <w:p w:rsidR="0001180C" w:rsidRPr="00F867D8" w:rsidRDefault="0001180C" w:rsidP="00F83C00">
            <w:pPr>
              <w:spacing w:before="40" w:after="40"/>
              <w:jc w:val="center"/>
              <w:rPr>
                <w:i/>
              </w:rPr>
            </w:pPr>
            <w:r w:rsidRPr="00F867D8">
              <w:rPr>
                <w:i/>
              </w:rPr>
              <w:t>Văn bằng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vAlign w:val="center"/>
          </w:tcPr>
          <w:p w:rsidR="0001180C" w:rsidRDefault="0001180C" w:rsidP="00F83C00">
            <w:pPr>
              <w:spacing w:before="40" w:after="40"/>
              <w:rPr>
                <w:i/>
              </w:rPr>
            </w:pPr>
            <w:r w:rsidRPr="00F867D8">
              <w:rPr>
                <w:i/>
              </w:rPr>
              <w:t>Chia</w:t>
            </w:r>
            <w:r>
              <w:rPr>
                <w:i/>
              </w:rPr>
              <w:t xml:space="preserve"> theo quốc tịch chủ văn bằng: </w:t>
            </w:r>
          </w:p>
          <w:p w:rsidR="0001180C" w:rsidRPr="00F867D8" w:rsidRDefault="0001180C" w:rsidP="00F83C00">
            <w:pPr>
              <w:spacing w:before="40" w:after="40"/>
            </w:pPr>
            <w:r w:rsidRPr="00F867D8">
              <w:t>- Nước....</w:t>
            </w:r>
          </w:p>
        </w:tc>
        <w:tc>
          <w:tcPr>
            <w:tcW w:w="850" w:type="dxa"/>
          </w:tcPr>
          <w:p w:rsidR="0001180C" w:rsidRPr="00F867D8" w:rsidRDefault="0001180C" w:rsidP="00F83C00">
            <w:pPr>
              <w:spacing w:before="40" w:after="40"/>
              <w:jc w:val="center"/>
            </w:pPr>
            <w:r w:rsidRPr="00F867D8">
              <w:t>05</w:t>
            </w:r>
          </w:p>
        </w:tc>
        <w:tc>
          <w:tcPr>
            <w:tcW w:w="992" w:type="dxa"/>
          </w:tcPr>
          <w:p w:rsidR="0001180C" w:rsidRPr="00F867D8" w:rsidRDefault="0001180C" w:rsidP="00F83C00">
            <w:pPr>
              <w:spacing w:before="40" w:after="40"/>
              <w:jc w:val="center"/>
              <w:rPr>
                <w:i/>
              </w:rPr>
            </w:pPr>
            <w:r w:rsidRPr="00F867D8">
              <w:rPr>
                <w:i/>
              </w:rPr>
              <w:t>Văn bằng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vAlign w:val="center"/>
          </w:tcPr>
          <w:p w:rsidR="0001180C" w:rsidRPr="00F867D8" w:rsidRDefault="0001180C" w:rsidP="00F83C00">
            <w:pPr>
              <w:spacing w:before="40" w:after="40"/>
            </w:pPr>
            <w:r w:rsidRPr="00F867D8">
              <w:t>- Nước ....</w:t>
            </w:r>
          </w:p>
        </w:tc>
        <w:tc>
          <w:tcPr>
            <w:tcW w:w="850" w:type="dxa"/>
          </w:tcPr>
          <w:p w:rsidR="0001180C" w:rsidRPr="00F867D8" w:rsidRDefault="0001180C" w:rsidP="00F83C00">
            <w:pPr>
              <w:spacing w:before="40" w:after="40"/>
              <w:jc w:val="center"/>
            </w:pPr>
            <w:r w:rsidRPr="00F867D8">
              <w:t>06</w:t>
            </w:r>
          </w:p>
        </w:tc>
        <w:tc>
          <w:tcPr>
            <w:tcW w:w="992" w:type="dxa"/>
          </w:tcPr>
          <w:p w:rsidR="0001180C" w:rsidRPr="00F867D8" w:rsidRDefault="0001180C" w:rsidP="00F83C00">
            <w:pPr>
              <w:spacing w:before="40" w:after="40"/>
              <w:jc w:val="center"/>
              <w:rPr>
                <w:i/>
              </w:rPr>
            </w:pPr>
            <w:r w:rsidRPr="00F867D8">
              <w:rPr>
                <w:i/>
              </w:rPr>
              <w:t>Văn bằng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683"/>
        </w:trPr>
        <w:tc>
          <w:tcPr>
            <w:tcW w:w="3261" w:type="dxa"/>
          </w:tcPr>
          <w:p w:rsidR="0001180C" w:rsidRPr="00F867D8" w:rsidRDefault="0001180C" w:rsidP="00F83C00">
            <w:pPr>
              <w:spacing w:before="40" w:after="40"/>
              <w:rPr>
                <w:b/>
              </w:rPr>
            </w:pPr>
            <w:r w:rsidRPr="00F867D8">
              <w:rPr>
                <w:b/>
              </w:rPr>
              <w:t>3. Số đơn đăng ký quốc tế đối tượng sở hữu công nghiệp của tổ chức, cá nhân trong nước</w:t>
            </w:r>
          </w:p>
        </w:tc>
        <w:tc>
          <w:tcPr>
            <w:tcW w:w="850" w:type="dxa"/>
          </w:tcPr>
          <w:p w:rsidR="0001180C" w:rsidRPr="00F867D8" w:rsidRDefault="0001180C" w:rsidP="00F83C00">
            <w:pPr>
              <w:spacing w:before="40" w:after="40"/>
              <w:jc w:val="center"/>
            </w:pPr>
            <w:r w:rsidRPr="00F867D8">
              <w:t>07</w:t>
            </w:r>
          </w:p>
        </w:tc>
        <w:tc>
          <w:tcPr>
            <w:tcW w:w="992" w:type="dxa"/>
          </w:tcPr>
          <w:p w:rsidR="0001180C" w:rsidRPr="00F867D8" w:rsidRDefault="0001180C" w:rsidP="00F83C00">
            <w:pPr>
              <w:spacing w:before="40" w:after="40"/>
              <w:jc w:val="center"/>
              <w:rPr>
                <w:i/>
              </w:rPr>
            </w:pPr>
            <w:r w:rsidRPr="00F867D8">
              <w:rPr>
                <w:i/>
              </w:rPr>
              <w:t>Đơn</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Borders>
              <w:bottom w:val="single" w:sz="4" w:space="0" w:color="auto"/>
            </w:tcBorders>
            <w:vAlign w:val="center"/>
          </w:tcPr>
          <w:p w:rsidR="0001180C" w:rsidRPr="00F867D8" w:rsidRDefault="0001180C" w:rsidP="00F83C00">
            <w:pPr>
              <w:spacing w:before="40" w:after="40"/>
            </w:pPr>
            <w:r w:rsidRPr="00F867D8">
              <w:rPr>
                <w:i/>
              </w:rPr>
              <w:t>Chia theo nước/khu vực nhận đơn:</w:t>
            </w:r>
            <w:r w:rsidRPr="00F867D8">
              <w:t xml:space="preserve">   </w:t>
            </w:r>
          </w:p>
          <w:p w:rsidR="0001180C" w:rsidRPr="00F867D8" w:rsidRDefault="0001180C" w:rsidP="00F83C00">
            <w:pPr>
              <w:spacing w:before="40" w:after="40"/>
            </w:pPr>
            <w:r w:rsidRPr="00F867D8">
              <w:t>- Nước/khu vực....</w:t>
            </w:r>
          </w:p>
        </w:tc>
        <w:tc>
          <w:tcPr>
            <w:tcW w:w="850" w:type="dxa"/>
            <w:tcBorders>
              <w:bottom w:val="single" w:sz="4" w:space="0" w:color="auto"/>
            </w:tcBorders>
          </w:tcPr>
          <w:p w:rsidR="0001180C" w:rsidRPr="00F867D8" w:rsidRDefault="0001180C" w:rsidP="00F83C00">
            <w:pPr>
              <w:spacing w:before="40" w:after="40"/>
              <w:jc w:val="center"/>
            </w:pPr>
            <w:r w:rsidRPr="00F867D8">
              <w:t>08</w:t>
            </w:r>
          </w:p>
        </w:tc>
        <w:tc>
          <w:tcPr>
            <w:tcW w:w="992" w:type="dxa"/>
            <w:tcBorders>
              <w:bottom w:val="single" w:sz="4" w:space="0" w:color="auto"/>
            </w:tcBorders>
          </w:tcPr>
          <w:p w:rsidR="0001180C" w:rsidRPr="00F867D8" w:rsidRDefault="0001180C" w:rsidP="00F83C00">
            <w:pPr>
              <w:spacing w:before="40" w:after="40"/>
              <w:jc w:val="center"/>
              <w:rPr>
                <w:i/>
              </w:rPr>
            </w:pPr>
            <w:r w:rsidRPr="00F867D8">
              <w:rPr>
                <w:i/>
              </w:rPr>
              <w:t>Đơn</w:t>
            </w:r>
          </w:p>
        </w:tc>
        <w:tc>
          <w:tcPr>
            <w:tcW w:w="1134" w:type="dxa"/>
            <w:tcBorders>
              <w:bottom w:val="single" w:sz="4" w:space="0" w:color="auto"/>
            </w:tcBorders>
          </w:tcPr>
          <w:p w:rsidR="0001180C" w:rsidRPr="00F867D8" w:rsidRDefault="0001180C" w:rsidP="00F83C00">
            <w:pPr>
              <w:spacing w:before="40" w:after="40"/>
              <w:jc w:val="center"/>
            </w:pPr>
          </w:p>
        </w:tc>
        <w:tc>
          <w:tcPr>
            <w:tcW w:w="851" w:type="dxa"/>
            <w:tcBorders>
              <w:bottom w:val="single" w:sz="4" w:space="0" w:color="auto"/>
            </w:tcBorders>
            <w:shd w:val="clear" w:color="auto" w:fill="auto"/>
          </w:tcPr>
          <w:p w:rsidR="0001180C" w:rsidRPr="00F867D8" w:rsidRDefault="0001180C" w:rsidP="00F83C00">
            <w:pPr>
              <w:spacing w:before="40" w:after="40"/>
              <w:jc w:val="center"/>
            </w:pPr>
          </w:p>
        </w:tc>
        <w:tc>
          <w:tcPr>
            <w:tcW w:w="992" w:type="dxa"/>
            <w:tcBorders>
              <w:bottom w:val="single" w:sz="4" w:space="0" w:color="auto"/>
            </w:tcBorders>
            <w:shd w:val="clear" w:color="auto" w:fill="auto"/>
          </w:tcPr>
          <w:p w:rsidR="0001180C" w:rsidRPr="00F867D8" w:rsidRDefault="0001180C" w:rsidP="00F83C00">
            <w:pPr>
              <w:spacing w:before="40" w:after="40"/>
              <w:jc w:val="center"/>
            </w:pPr>
          </w:p>
        </w:tc>
        <w:tc>
          <w:tcPr>
            <w:tcW w:w="992" w:type="dxa"/>
            <w:tcBorders>
              <w:bottom w:val="single" w:sz="4" w:space="0" w:color="auto"/>
            </w:tcBorders>
            <w:shd w:val="clear" w:color="auto" w:fill="auto"/>
          </w:tcPr>
          <w:p w:rsidR="0001180C" w:rsidRPr="00F867D8" w:rsidRDefault="0001180C" w:rsidP="00F83C00">
            <w:pPr>
              <w:spacing w:before="40" w:after="40"/>
              <w:jc w:val="center"/>
            </w:pPr>
          </w:p>
        </w:tc>
        <w:tc>
          <w:tcPr>
            <w:tcW w:w="1134" w:type="dxa"/>
            <w:tcBorders>
              <w:bottom w:val="single" w:sz="4" w:space="0" w:color="auto"/>
            </w:tcBorders>
            <w:shd w:val="clear" w:color="auto" w:fill="auto"/>
          </w:tcPr>
          <w:p w:rsidR="0001180C" w:rsidRPr="00F867D8" w:rsidRDefault="0001180C" w:rsidP="00F83C00">
            <w:pPr>
              <w:spacing w:before="40" w:after="40"/>
              <w:jc w:val="center"/>
            </w:pPr>
          </w:p>
        </w:tc>
        <w:tc>
          <w:tcPr>
            <w:tcW w:w="1134" w:type="dxa"/>
            <w:tcBorders>
              <w:bottom w:val="single" w:sz="4" w:space="0" w:color="auto"/>
            </w:tcBorders>
          </w:tcPr>
          <w:p w:rsidR="0001180C" w:rsidRPr="00F867D8" w:rsidRDefault="0001180C" w:rsidP="00F83C00">
            <w:pPr>
              <w:spacing w:before="40" w:after="40"/>
              <w:jc w:val="center"/>
            </w:pPr>
          </w:p>
        </w:tc>
        <w:tc>
          <w:tcPr>
            <w:tcW w:w="1418" w:type="dxa"/>
            <w:tcBorders>
              <w:bottom w:val="single" w:sz="4" w:space="0" w:color="auto"/>
            </w:tcBorders>
          </w:tcPr>
          <w:p w:rsidR="0001180C" w:rsidRPr="00F867D8" w:rsidRDefault="0001180C" w:rsidP="00F83C00">
            <w:pPr>
              <w:spacing w:before="40" w:after="40"/>
              <w:jc w:val="center"/>
            </w:pPr>
          </w:p>
        </w:tc>
        <w:tc>
          <w:tcPr>
            <w:tcW w:w="992" w:type="dxa"/>
            <w:tcBorders>
              <w:bottom w:val="single" w:sz="4" w:space="0" w:color="auto"/>
            </w:tcBorders>
          </w:tcPr>
          <w:p w:rsidR="0001180C" w:rsidRPr="00F867D8" w:rsidRDefault="0001180C" w:rsidP="00F83C00">
            <w:pPr>
              <w:spacing w:before="40" w:after="40"/>
              <w:jc w:val="center"/>
            </w:pPr>
          </w:p>
        </w:tc>
      </w:tr>
      <w:tr w:rsidR="0001180C" w:rsidRPr="00F867D8" w:rsidTr="00F83C00">
        <w:trPr>
          <w:trHeight w:val="397"/>
        </w:trPr>
        <w:tc>
          <w:tcPr>
            <w:tcW w:w="3261"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40" w:after="40"/>
            </w:pPr>
            <w:r w:rsidRPr="00F867D8">
              <w:t xml:space="preserve"> - Nước/khu vực....</w:t>
            </w:r>
          </w:p>
        </w:tc>
        <w:tc>
          <w:tcPr>
            <w:tcW w:w="850"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pPr>
            <w:r w:rsidRPr="00F867D8">
              <w:t>09</w:t>
            </w:r>
          </w:p>
        </w:tc>
        <w:tc>
          <w:tcPr>
            <w:tcW w:w="992"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rPr>
                <w:i/>
              </w:rPr>
            </w:pPr>
            <w:r w:rsidRPr="00F867D8">
              <w:rPr>
                <w:i/>
              </w:rPr>
              <w:t>Đơn</w:t>
            </w:r>
          </w:p>
        </w:tc>
        <w:tc>
          <w:tcPr>
            <w:tcW w:w="1134"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1180C" w:rsidRPr="00F867D8" w:rsidRDefault="0001180C"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0C" w:rsidRPr="00F867D8" w:rsidRDefault="0001180C"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0C" w:rsidRPr="00F867D8" w:rsidRDefault="0001180C" w:rsidP="00F83C00">
            <w:pPr>
              <w:spacing w:before="40" w:after="4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0C" w:rsidRPr="00F867D8" w:rsidRDefault="0001180C" w:rsidP="00F83C00">
            <w:pPr>
              <w:spacing w:before="40" w:after="40"/>
              <w:jc w:val="center"/>
            </w:pPr>
          </w:p>
        </w:tc>
        <w:tc>
          <w:tcPr>
            <w:tcW w:w="1134"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pPr>
          </w:p>
        </w:tc>
        <w:tc>
          <w:tcPr>
            <w:tcW w:w="1418"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pPr>
          </w:p>
        </w:tc>
        <w:tc>
          <w:tcPr>
            <w:tcW w:w="992"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40" w:after="40"/>
              <w:jc w:val="center"/>
            </w:pPr>
          </w:p>
        </w:tc>
      </w:tr>
      <w:tr w:rsidR="0001180C" w:rsidRPr="00F867D8" w:rsidTr="00F83C00">
        <w:trPr>
          <w:trHeight w:val="611"/>
        </w:trPr>
        <w:tc>
          <w:tcPr>
            <w:tcW w:w="3261" w:type="dxa"/>
          </w:tcPr>
          <w:p w:rsidR="0001180C" w:rsidRPr="00F867D8" w:rsidRDefault="0001180C" w:rsidP="00F83C00">
            <w:pPr>
              <w:spacing w:before="40" w:after="40"/>
            </w:pPr>
            <w:r w:rsidRPr="00F867D8">
              <w:rPr>
                <w:b/>
              </w:rPr>
              <w:t xml:space="preserve">4. Số chủ thể trong nước được cấp văn bằng </w:t>
            </w:r>
            <w:r w:rsidRPr="00F867D8">
              <w:rPr>
                <w:b/>
              </w:rPr>
              <w:lastRenderedPageBreak/>
              <w:t>bảo hộ sở hữu công nghiệp tại Việt Nam</w:t>
            </w:r>
          </w:p>
        </w:tc>
        <w:tc>
          <w:tcPr>
            <w:tcW w:w="850" w:type="dxa"/>
          </w:tcPr>
          <w:p w:rsidR="0001180C" w:rsidRPr="00F867D8" w:rsidRDefault="0001180C" w:rsidP="00F83C00">
            <w:pPr>
              <w:spacing w:before="40" w:after="40"/>
              <w:jc w:val="center"/>
            </w:pPr>
            <w:r w:rsidRPr="00F867D8">
              <w:lastRenderedPageBreak/>
              <w:t>10</w:t>
            </w:r>
          </w:p>
        </w:tc>
        <w:tc>
          <w:tcPr>
            <w:tcW w:w="992" w:type="dxa"/>
          </w:tcPr>
          <w:p w:rsidR="0001180C" w:rsidRPr="00F867D8" w:rsidRDefault="0001180C" w:rsidP="00F83C00">
            <w:pPr>
              <w:spacing w:before="40" w:after="40"/>
              <w:jc w:val="center"/>
              <w:rPr>
                <w:i/>
              </w:rPr>
            </w:pPr>
            <w:r w:rsidRPr="00F867D8">
              <w:rPr>
                <w:i/>
              </w:rPr>
              <w:t xml:space="preserve">Cá </w:t>
            </w:r>
            <w:r w:rsidRPr="00F867D8">
              <w:rPr>
                <w:i/>
              </w:rPr>
              <w:lastRenderedPageBreak/>
              <w:t>nhân/tổ chức</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530"/>
        </w:trPr>
        <w:tc>
          <w:tcPr>
            <w:tcW w:w="3261" w:type="dxa"/>
          </w:tcPr>
          <w:p w:rsidR="0001180C" w:rsidRPr="00F867D8" w:rsidRDefault="0001180C" w:rsidP="00F83C00">
            <w:pPr>
              <w:spacing w:before="40" w:after="40"/>
            </w:pPr>
            <w:r w:rsidRPr="00F867D8">
              <w:rPr>
                <w:i/>
              </w:rPr>
              <w:t>Chia the</w:t>
            </w:r>
            <w:r>
              <w:rPr>
                <w:i/>
              </w:rPr>
              <w:t>o đối tượng:</w:t>
            </w:r>
            <w:r w:rsidRPr="00F867D8">
              <w:rPr>
                <w:i/>
              </w:rPr>
              <w:t xml:space="preserve"> </w:t>
            </w:r>
            <w:r w:rsidRPr="00F867D8">
              <w:t>- Cá nhân</w:t>
            </w:r>
          </w:p>
        </w:tc>
        <w:tc>
          <w:tcPr>
            <w:tcW w:w="850" w:type="dxa"/>
          </w:tcPr>
          <w:p w:rsidR="0001180C" w:rsidRPr="00F867D8" w:rsidRDefault="0001180C" w:rsidP="00F83C00">
            <w:pPr>
              <w:spacing w:before="40" w:after="40"/>
              <w:jc w:val="center"/>
            </w:pPr>
            <w:r w:rsidRPr="00F867D8">
              <w:t>11</w:t>
            </w:r>
          </w:p>
        </w:tc>
        <w:tc>
          <w:tcPr>
            <w:tcW w:w="992" w:type="dxa"/>
          </w:tcPr>
          <w:p w:rsidR="0001180C" w:rsidRPr="00F867D8" w:rsidRDefault="0001180C" w:rsidP="00F83C00">
            <w:pPr>
              <w:spacing w:before="40" w:after="40"/>
              <w:jc w:val="center"/>
              <w:rPr>
                <w:i/>
              </w:rPr>
            </w:pPr>
            <w:r w:rsidRPr="00F867D8">
              <w:rPr>
                <w:i/>
              </w:rPr>
              <w:t>Cá nhân</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530"/>
        </w:trPr>
        <w:tc>
          <w:tcPr>
            <w:tcW w:w="3261" w:type="dxa"/>
          </w:tcPr>
          <w:p w:rsidR="0001180C" w:rsidRPr="00F867D8" w:rsidRDefault="0001180C" w:rsidP="00F83C00">
            <w:pPr>
              <w:spacing w:before="40" w:after="40"/>
            </w:pPr>
            <w:r w:rsidRPr="00F867D8">
              <w:t xml:space="preserve">                                  - Tổ chức</w:t>
            </w:r>
          </w:p>
        </w:tc>
        <w:tc>
          <w:tcPr>
            <w:tcW w:w="850" w:type="dxa"/>
          </w:tcPr>
          <w:p w:rsidR="0001180C" w:rsidRPr="00F867D8" w:rsidRDefault="0001180C" w:rsidP="00F83C00">
            <w:pPr>
              <w:spacing w:before="40" w:after="40"/>
              <w:jc w:val="center"/>
            </w:pPr>
            <w:r w:rsidRPr="00F867D8">
              <w:t>12</w:t>
            </w:r>
          </w:p>
        </w:tc>
        <w:tc>
          <w:tcPr>
            <w:tcW w:w="992" w:type="dxa"/>
          </w:tcPr>
          <w:p w:rsidR="0001180C" w:rsidRPr="00F867D8" w:rsidRDefault="0001180C" w:rsidP="00F83C00">
            <w:pPr>
              <w:spacing w:before="40" w:after="40"/>
              <w:jc w:val="center"/>
              <w:rPr>
                <w:i/>
              </w:rPr>
            </w:pPr>
            <w:r w:rsidRPr="00F867D8">
              <w:rPr>
                <w:i/>
              </w:rPr>
              <w:t>Tổ chức</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rPr>
                <w:b/>
              </w:rPr>
            </w:pPr>
            <w:r w:rsidRPr="00F867D8">
              <w:rPr>
                <w:b/>
              </w:rPr>
              <w:t>5. Số hợp đồng chuyển giao quyền sở hữu công nghiệp đã đăng ký</w:t>
            </w:r>
          </w:p>
        </w:tc>
        <w:tc>
          <w:tcPr>
            <w:tcW w:w="850" w:type="dxa"/>
          </w:tcPr>
          <w:p w:rsidR="0001180C" w:rsidRPr="00F867D8" w:rsidRDefault="0001180C" w:rsidP="00F83C00">
            <w:pPr>
              <w:spacing w:before="40" w:after="40"/>
              <w:jc w:val="center"/>
            </w:pPr>
            <w:r w:rsidRPr="00F867D8">
              <w:t>13</w:t>
            </w:r>
          </w:p>
        </w:tc>
        <w:tc>
          <w:tcPr>
            <w:tcW w:w="992" w:type="dxa"/>
          </w:tcPr>
          <w:p w:rsidR="0001180C" w:rsidRPr="00F867D8" w:rsidRDefault="0001180C" w:rsidP="00F83C00">
            <w:pPr>
              <w:spacing w:before="40" w:after="40"/>
              <w:jc w:val="center"/>
              <w:rPr>
                <w:i/>
              </w:rPr>
            </w:pPr>
            <w:r w:rsidRPr="00F867D8">
              <w:rPr>
                <w:i/>
              </w:rPr>
              <w:t>Hợp đồng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rPr>
                <w:i/>
              </w:rPr>
            </w:pPr>
            <w:r w:rsidRPr="00F867D8">
              <w:rPr>
                <w:i/>
              </w:rPr>
              <w:t>Chia theo quốc tịch bên giao/bên nhận:</w:t>
            </w:r>
          </w:p>
          <w:p w:rsidR="0001180C" w:rsidRPr="00F867D8" w:rsidRDefault="0001180C" w:rsidP="00F83C00">
            <w:pPr>
              <w:spacing w:before="40" w:after="40"/>
              <w:jc w:val="center"/>
              <w:rPr>
                <w:i/>
              </w:rPr>
            </w:pPr>
            <w:r w:rsidRPr="00F867D8">
              <w:rPr>
                <w:i/>
              </w:rPr>
              <w:t xml:space="preserve"> - Việt Nam/Việt Nam</w:t>
            </w:r>
          </w:p>
        </w:tc>
        <w:tc>
          <w:tcPr>
            <w:tcW w:w="850" w:type="dxa"/>
          </w:tcPr>
          <w:p w:rsidR="0001180C" w:rsidRPr="00F867D8" w:rsidRDefault="0001180C" w:rsidP="00F83C00">
            <w:pPr>
              <w:spacing w:before="40" w:after="40"/>
              <w:jc w:val="center"/>
            </w:pPr>
            <w:r w:rsidRPr="00F867D8">
              <w:t>14</w:t>
            </w:r>
          </w:p>
        </w:tc>
        <w:tc>
          <w:tcPr>
            <w:tcW w:w="992" w:type="dxa"/>
          </w:tcPr>
          <w:p w:rsidR="0001180C" w:rsidRPr="00F867D8" w:rsidRDefault="0001180C" w:rsidP="00F83C00">
            <w:pPr>
              <w:spacing w:before="40" w:after="40"/>
              <w:jc w:val="center"/>
              <w:rPr>
                <w:i/>
              </w:rPr>
            </w:pPr>
            <w:r w:rsidRPr="00F867D8">
              <w:rPr>
                <w:i/>
              </w:rPr>
              <w:t>Hợp đồng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jc w:val="center"/>
              <w:rPr>
                <w:i/>
              </w:rPr>
            </w:pPr>
            <w:r w:rsidRPr="00F867D8">
              <w:rPr>
                <w:i/>
              </w:rPr>
              <w:t xml:space="preserve">    - Việt nam/Nước ngoài</w:t>
            </w:r>
          </w:p>
        </w:tc>
        <w:tc>
          <w:tcPr>
            <w:tcW w:w="850" w:type="dxa"/>
          </w:tcPr>
          <w:p w:rsidR="0001180C" w:rsidRPr="00F867D8" w:rsidRDefault="0001180C" w:rsidP="00F83C00">
            <w:pPr>
              <w:spacing w:before="40" w:after="40"/>
              <w:jc w:val="center"/>
            </w:pPr>
            <w:r w:rsidRPr="00F867D8">
              <w:t>15</w:t>
            </w:r>
          </w:p>
        </w:tc>
        <w:tc>
          <w:tcPr>
            <w:tcW w:w="992" w:type="dxa"/>
          </w:tcPr>
          <w:p w:rsidR="0001180C" w:rsidRPr="00F867D8" w:rsidRDefault="0001180C" w:rsidP="00F83C00">
            <w:pPr>
              <w:spacing w:before="40" w:after="40"/>
              <w:jc w:val="center"/>
              <w:rPr>
                <w:i/>
              </w:rPr>
            </w:pPr>
            <w:r w:rsidRPr="00F867D8">
              <w:rPr>
                <w:i/>
              </w:rPr>
              <w:t>Hợp đồng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rPr>
                <w:i/>
              </w:rPr>
            </w:pPr>
            <w:r>
              <w:rPr>
                <w:i/>
              </w:rPr>
              <w:t xml:space="preserve">         -</w:t>
            </w:r>
            <w:r w:rsidRPr="00F867D8">
              <w:rPr>
                <w:i/>
              </w:rPr>
              <w:t xml:space="preserve"> Nước ngoài/Việt Nam</w:t>
            </w:r>
          </w:p>
        </w:tc>
        <w:tc>
          <w:tcPr>
            <w:tcW w:w="850" w:type="dxa"/>
          </w:tcPr>
          <w:p w:rsidR="0001180C" w:rsidRPr="00F867D8" w:rsidRDefault="0001180C" w:rsidP="00F83C00">
            <w:pPr>
              <w:spacing w:before="40" w:after="40"/>
              <w:jc w:val="center"/>
            </w:pPr>
            <w:r w:rsidRPr="00F867D8">
              <w:t>16</w:t>
            </w:r>
          </w:p>
        </w:tc>
        <w:tc>
          <w:tcPr>
            <w:tcW w:w="992" w:type="dxa"/>
          </w:tcPr>
          <w:p w:rsidR="0001180C" w:rsidRPr="00F867D8" w:rsidRDefault="0001180C" w:rsidP="00F83C00">
            <w:pPr>
              <w:spacing w:before="40" w:after="40"/>
              <w:jc w:val="center"/>
              <w:rPr>
                <w:i/>
              </w:rPr>
            </w:pPr>
            <w:r w:rsidRPr="00F867D8">
              <w:rPr>
                <w:i/>
              </w:rPr>
              <w:t>Hợp đồng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r w:rsidR="0001180C" w:rsidRPr="00F867D8" w:rsidTr="00F83C00">
        <w:trPr>
          <w:trHeight w:val="397"/>
        </w:trPr>
        <w:tc>
          <w:tcPr>
            <w:tcW w:w="3261" w:type="dxa"/>
          </w:tcPr>
          <w:p w:rsidR="0001180C" w:rsidRPr="00F867D8" w:rsidRDefault="0001180C" w:rsidP="00F83C00">
            <w:pPr>
              <w:spacing w:before="40" w:after="40"/>
              <w:rPr>
                <w:i/>
              </w:rPr>
            </w:pPr>
            <w:r w:rsidRPr="00F867D8">
              <w:rPr>
                <w:i/>
              </w:rPr>
              <w:t xml:space="preserve">         - Việt Nam/Nước ngoài</w:t>
            </w:r>
          </w:p>
        </w:tc>
        <w:tc>
          <w:tcPr>
            <w:tcW w:w="850" w:type="dxa"/>
          </w:tcPr>
          <w:p w:rsidR="0001180C" w:rsidRPr="00F867D8" w:rsidRDefault="0001180C" w:rsidP="00F83C00">
            <w:pPr>
              <w:spacing w:before="40" w:after="40"/>
              <w:jc w:val="center"/>
            </w:pPr>
            <w:r w:rsidRPr="00F867D8">
              <w:t>17</w:t>
            </w:r>
          </w:p>
        </w:tc>
        <w:tc>
          <w:tcPr>
            <w:tcW w:w="992" w:type="dxa"/>
          </w:tcPr>
          <w:p w:rsidR="0001180C" w:rsidRPr="00F867D8" w:rsidRDefault="0001180C" w:rsidP="00F83C00">
            <w:pPr>
              <w:spacing w:before="40" w:after="40"/>
              <w:jc w:val="center"/>
              <w:rPr>
                <w:i/>
              </w:rPr>
            </w:pPr>
            <w:r w:rsidRPr="00F867D8">
              <w:rPr>
                <w:i/>
              </w:rPr>
              <w:t>Hợp đồng</w:t>
            </w:r>
          </w:p>
        </w:tc>
        <w:tc>
          <w:tcPr>
            <w:tcW w:w="1134" w:type="dxa"/>
          </w:tcPr>
          <w:p w:rsidR="0001180C" w:rsidRPr="00F867D8" w:rsidRDefault="0001180C" w:rsidP="00F83C00">
            <w:pPr>
              <w:spacing w:before="40" w:after="40"/>
              <w:jc w:val="center"/>
            </w:pPr>
          </w:p>
        </w:tc>
        <w:tc>
          <w:tcPr>
            <w:tcW w:w="851"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992" w:type="dxa"/>
            <w:shd w:val="clear" w:color="auto" w:fill="auto"/>
          </w:tcPr>
          <w:p w:rsidR="0001180C" w:rsidRPr="00F867D8" w:rsidRDefault="0001180C" w:rsidP="00F83C00">
            <w:pPr>
              <w:spacing w:before="40" w:after="40"/>
              <w:jc w:val="center"/>
            </w:pPr>
          </w:p>
        </w:tc>
        <w:tc>
          <w:tcPr>
            <w:tcW w:w="1134" w:type="dxa"/>
            <w:shd w:val="clear" w:color="auto" w:fill="auto"/>
          </w:tcPr>
          <w:p w:rsidR="0001180C" w:rsidRPr="00F867D8" w:rsidRDefault="0001180C" w:rsidP="00F83C00">
            <w:pPr>
              <w:spacing w:before="40" w:after="40"/>
              <w:jc w:val="center"/>
            </w:pPr>
          </w:p>
        </w:tc>
        <w:tc>
          <w:tcPr>
            <w:tcW w:w="1134" w:type="dxa"/>
          </w:tcPr>
          <w:p w:rsidR="0001180C" w:rsidRPr="00F867D8" w:rsidRDefault="0001180C" w:rsidP="00F83C00">
            <w:pPr>
              <w:spacing w:before="40" w:after="40"/>
              <w:jc w:val="center"/>
            </w:pPr>
          </w:p>
        </w:tc>
        <w:tc>
          <w:tcPr>
            <w:tcW w:w="1418" w:type="dxa"/>
          </w:tcPr>
          <w:p w:rsidR="0001180C" w:rsidRPr="00F867D8" w:rsidRDefault="0001180C" w:rsidP="00F83C00">
            <w:pPr>
              <w:spacing w:before="40" w:after="40"/>
              <w:jc w:val="center"/>
            </w:pPr>
          </w:p>
        </w:tc>
        <w:tc>
          <w:tcPr>
            <w:tcW w:w="992" w:type="dxa"/>
          </w:tcPr>
          <w:p w:rsidR="0001180C" w:rsidRPr="00F867D8" w:rsidRDefault="0001180C" w:rsidP="00F83C00">
            <w:pPr>
              <w:spacing w:before="40" w:after="40"/>
              <w:jc w:val="center"/>
            </w:pPr>
          </w:p>
        </w:tc>
      </w:tr>
    </w:tbl>
    <w:p w:rsidR="0001180C" w:rsidRPr="00F867D8" w:rsidRDefault="0001180C" w:rsidP="00824CD4">
      <w:pPr>
        <w:rPr>
          <w:vanish/>
        </w:rPr>
      </w:pPr>
    </w:p>
    <w:tbl>
      <w:tblPr>
        <w:tblpPr w:leftFromText="180" w:rightFromText="180" w:vertAnchor="text" w:horzAnchor="margin" w:tblpY="128"/>
        <w:tblW w:w="4639" w:type="pct"/>
        <w:tblLayout w:type="fixed"/>
        <w:tblLook w:val="01E0" w:firstRow="1" w:lastRow="1" w:firstColumn="1" w:lastColumn="1" w:noHBand="0" w:noVBand="0"/>
      </w:tblPr>
      <w:tblGrid>
        <w:gridCol w:w="4263"/>
        <w:gridCol w:w="5461"/>
        <w:gridCol w:w="3957"/>
      </w:tblGrid>
      <w:tr w:rsidR="0001180C" w:rsidRPr="00F867D8" w:rsidTr="00F83C00">
        <w:tc>
          <w:tcPr>
            <w:tcW w:w="1558" w:type="pct"/>
          </w:tcPr>
          <w:p w:rsidR="0001180C" w:rsidRPr="00F867D8" w:rsidRDefault="0001180C" w:rsidP="00F83C00">
            <w:pPr>
              <w:ind w:left="-90"/>
              <w:jc w:val="center"/>
              <w:rPr>
                <w:b/>
              </w:rPr>
            </w:pPr>
            <w:r w:rsidRPr="00F867D8">
              <w:rPr>
                <w:b/>
              </w:rPr>
              <w:lastRenderedPageBreak/>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Pr="00F867D8" w:rsidRDefault="0001180C" w:rsidP="00824CD4">
      <w:pPr>
        <w:rPr>
          <w:vanish/>
        </w:rPr>
      </w:pPr>
    </w:p>
    <w:p w:rsidR="0001180C" w:rsidRPr="00F867D8" w:rsidRDefault="0001180C" w:rsidP="00824CD4">
      <w:pPr>
        <w:rPr>
          <w:b/>
        </w:rPr>
        <w:sectPr w:rsidR="0001180C" w:rsidRPr="00F867D8" w:rsidSect="00F867D8">
          <w:headerReference w:type="default" r:id="rId20"/>
          <w:footerReference w:type="default" r:id="rId21"/>
          <w:pgSz w:w="16834" w:h="11909" w:orient="landscape" w:code="9"/>
          <w:pgMar w:top="1872" w:right="1152" w:bottom="1008" w:left="1152" w:header="720" w:footer="720" w:gutter="0"/>
          <w:pgNumType w:start="39"/>
          <w:cols w:space="720"/>
          <w:docGrid w:linePitch="360"/>
        </w:sectPr>
      </w:pPr>
    </w:p>
    <w:p w:rsidR="0001180C" w:rsidRPr="00F867D8" w:rsidRDefault="0001180C" w:rsidP="00824CD4">
      <w:pPr>
        <w:spacing w:before="60" w:after="60" w:line="288" w:lineRule="auto"/>
        <w:jc w:val="center"/>
        <w:rPr>
          <w:b/>
        </w:rPr>
      </w:pPr>
      <w:r w:rsidRPr="00F867D8">
        <w:rPr>
          <w:b/>
        </w:rPr>
        <w:lastRenderedPageBreak/>
        <w:t>HƯỚNG DẪN ĐIỀN BIỂU 08/KHCN-SHTT</w:t>
      </w:r>
    </w:p>
    <w:p w:rsidR="0001180C" w:rsidRPr="00F867D8" w:rsidRDefault="0001180C" w:rsidP="00824CD4">
      <w:pPr>
        <w:spacing w:before="60" w:after="60" w:line="288" w:lineRule="auto"/>
        <w:jc w:val="center"/>
        <w:rPr>
          <w:b/>
        </w:rPr>
      </w:pPr>
      <w:r w:rsidRPr="00F867D8">
        <w:rPr>
          <w:b/>
        </w:rPr>
        <w:t>SỞ HỮU TRÍ TUỆ</w:t>
      </w:r>
    </w:p>
    <w:p w:rsidR="0001180C" w:rsidRPr="00F867D8" w:rsidRDefault="0001180C" w:rsidP="00824CD4">
      <w:pPr>
        <w:spacing w:before="60" w:after="60" w:line="288" w:lineRule="auto"/>
        <w:rPr>
          <w:b/>
        </w:rPr>
      </w:pPr>
    </w:p>
    <w:p w:rsidR="0001180C" w:rsidRPr="00F867D8" w:rsidRDefault="0001180C" w:rsidP="00824CD4">
      <w:pPr>
        <w:spacing w:before="60" w:after="60" w:line="288" w:lineRule="auto"/>
        <w:rPr>
          <w:b/>
        </w:rPr>
      </w:pPr>
      <w:r w:rsidRPr="00F867D8">
        <w:rPr>
          <w:b/>
        </w:rPr>
        <w:t>1. Khái niệm, phương pháp tính</w:t>
      </w:r>
    </w:p>
    <w:p w:rsidR="0001180C" w:rsidRPr="00AD34F2" w:rsidRDefault="0001180C" w:rsidP="00824CD4">
      <w:pPr>
        <w:spacing w:before="60" w:after="60" w:line="288" w:lineRule="auto"/>
      </w:pPr>
      <w:r w:rsidRPr="00F867D8">
        <w:rPr>
          <w:i/>
        </w:rPr>
        <w:t>Quyền sở hữu công nghiệp</w:t>
      </w:r>
      <w:r w:rsidRPr="00F867D8">
        <w:t xml:space="preserve"> là quyền của tổ chức, cá nhân đối với sáng chế, kiểu dáng công nghiệp, thiết kế bố trí mạch tích hợp bán dẫn (sau đây gọi là thiết kế bố trí), nhãn hiệu, tên thương mại, chỉ dẫn địa lý, bí mật kinh doanh do mình sáng tạo ra hoặc sở hữu và quyền chống cạnh tranh không lành mạnh</w:t>
      </w:r>
      <w:r w:rsidRPr="00F867D8">
        <w:rPr>
          <w:vertAlign w:val="superscript"/>
        </w:rPr>
        <w:t>(</w:t>
      </w:r>
      <w:r w:rsidRPr="00CA4822">
        <w:rPr>
          <w:vertAlign w:val="superscript"/>
        </w:rPr>
        <w:footnoteReference w:id="3"/>
      </w:r>
      <w:r w:rsidRPr="00CA4822">
        <w:rPr>
          <w:vertAlign w:val="superscript"/>
        </w:rPr>
        <w:t>)</w:t>
      </w:r>
      <w:r w:rsidRPr="00AD34F2">
        <w:t>.</w:t>
      </w:r>
    </w:p>
    <w:p w:rsidR="0001180C" w:rsidRPr="00F867D8" w:rsidRDefault="0001180C" w:rsidP="00824CD4">
      <w:pPr>
        <w:spacing w:before="60" w:after="60" w:line="288" w:lineRule="auto"/>
      </w:pPr>
      <w:r w:rsidRPr="00F867D8">
        <w:rPr>
          <w:i/>
        </w:rPr>
        <w:t>Đơn đăng ký xác lập quyền sở hữu công nghiệp tại Việt Nam</w:t>
      </w:r>
      <w:r w:rsidRPr="00F867D8">
        <w:t xml:space="preserve"> là đơn do tổ chức, cá nhân nộp trực tiếp hoặc thông qua đại diện hợp pháp tại Việt Nam nộp cho Cục Sở hữu trí tuệ nhằm xác lập quyền sở hữu công nghiệp đối với sáng chế, kiểu dáng công nghiệp, thiết kế bố trí, nhãn hiệu, chỉ dẫn địa lý.</w:t>
      </w:r>
    </w:p>
    <w:p w:rsidR="0001180C" w:rsidRPr="00F867D8" w:rsidRDefault="0001180C" w:rsidP="00824CD4">
      <w:pPr>
        <w:spacing w:before="60" w:after="60" w:line="288" w:lineRule="auto"/>
      </w:pPr>
      <w:r w:rsidRPr="00F867D8">
        <w:rPr>
          <w:i/>
        </w:rPr>
        <w:t xml:space="preserve"> Văn bằng bảo hộ đối tượng sở hữu công nghiệp tại Việt Nam</w:t>
      </w:r>
      <w:r w:rsidRPr="00F867D8">
        <w:rPr>
          <w:b/>
        </w:rPr>
        <w:t xml:space="preserve"> </w:t>
      </w:r>
      <w:r w:rsidRPr="00F867D8">
        <w:t>là văn bản do Cục Sở hữu trí tuệ cấp cho tổ chức, cá nhân nhằm xác lập quyền sở hữu công nghiệp đối với sáng chế, kiểu dáng công nghiệp, thiết kế bố trí, nhãn hiệu, chỉ dẫn địa lý.</w:t>
      </w:r>
    </w:p>
    <w:p w:rsidR="0001180C" w:rsidRPr="00F867D8" w:rsidRDefault="0001180C" w:rsidP="00824CD4">
      <w:pPr>
        <w:spacing w:before="60" w:after="60" w:line="288" w:lineRule="auto"/>
      </w:pPr>
      <w:r w:rsidRPr="00F867D8">
        <w:t>Văn bằng bảo hộ đối tượng sở hữu công nghiệp gồm:</w:t>
      </w:r>
    </w:p>
    <w:p w:rsidR="0001180C" w:rsidRPr="00F867D8" w:rsidRDefault="0001180C" w:rsidP="00824CD4">
      <w:pPr>
        <w:spacing w:before="60" w:after="60" w:line="288" w:lineRule="auto"/>
      </w:pPr>
      <w:r w:rsidRPr="00F867D8">
        <w:t>- Bằng độc quyền sáng chế;</w:t>
      </w:r>
    </w:p>
    <w:p w:rsidR="0001180C" w:rsidRPr="00F867D8" w:rsidRDefault="0001180C" w:rsidP="00824CD4">
      <w:pPr>
        <w:spacing w:before="60" w:after="60" w:line="288" w:lineRule="auto"/>
      </w:pPr>
      <w:r w:rsidRPr="00F867D8">
        <w:t>- Bằng độc quyền giải pháp hữu ích;</w:t>
      </w:r>
    </w:p>
    <w:p w:rsidR="0001180C" w:rsidRPr="00F867D8" w:rsidRDefault="0001180C" w:rsidP="00824CD4">
      <w:pPr>
        <w:spacing w:before="60" w:after="60" w:line="288" w:lineRule="auto"/>
      </w:pPr>
      <w:r w:rsidRPr="00F867D8">
        <w:t>- Bằng độc quyền kiểu dáng công nghiệp;</w:t>
      </w:r>
    </w:p>
    <w:p w:rsidR="0001180C" w:rsidRPr="00F867D8" w:rsidRDefault="0001180C" w:rsidP="00824CD4">
      <w:pPr>
        <w:spacing w:before="60" w:after="60" w:line="288" w:lineRule="auto"/>
      </w:pPr>
      <w:r w:rsidRPr="00F867D8">
        <w:t>- Giấy chứng nhận đăng ký thiết kế bố trí mạch tích hợp bán dẫn;</w:t>
      </w:r>
    </w:p>
    <w:p w:rsidR="0001180C" w:rsidRPr="00F867D8" w:rsidRDefault="0001180C" w:rsidP="00824CD4">
      <w:pPr>
        <w:spacing w:before="60" w:after="60" w:line="288" w:lineRule="auto"/>
      </w:pPr>
      <w:r w:rsidRPr="00F867D8">
        <w:t>- Giấy chứng nhận đăng ký nhãn hiệu;</w:t>
      </w:r>
    </w:p>
    <w:p w:rsidR="0001180C" w:rsidRPr="00F867D8" w:rsidRDefault="0001180C" w:rsidP="00824CD4">
      <w:pPr>
        <w:spacing w:before="60" w:after="60" w:line="288" w:lineRule="auto"/>
      </w:pPr>
      <w:r w:rsidRPr="00F867D8">
        <w:t>- Giấy chứng nhận đăng ký chỉ dẫn địa lý.</w:t>
      </w:r>
    </w:p>
    <w:p w:rsidR="0001180C" w:rsidRPr="00F867D8" w:rsidRDefault="0001180C" w:rsidP="00824CD4">
      <w:pPr>
        <w:spacing w:before="60" w:after="60" w:line="288" w:lineRule="auto"/>
      </w:pPr>
      <w:r w:rsidRPr="00F867D8">
        <w:rPr>
          <w:i/>
        </w:rPr>
        <w:t>Đơn đăng ký quốc tế đối tượng sở hữu công nghiệp của tổ chức, cá nhân trong nước</w:t>
      </w:r>
      <w:r w:rsidRPr="00F867D8">
        <w:t xml:space="preserve"> là đơn do tổ chức, cá nhân thường trú tại Việt Nam hoặc có cơ sở sản xuất, kinh doanh tại Việt Nam nộp thông qua Cục Sở hữu trí tuệ nhằm xác lập quyền sở hữu công nghiệp tại ít nhất một quốc gia ngoài Việt Nam.</w:t>
      </w:r>
    </w:p>
    <w:p w:rsidR="0001180C" w:rsidRPr="00F867D8" w:rsidRDefault="0001180C" w:rsidP="00824CD4">
      <w:pPr>
        <w:spacing w:before="60" w:after="60" w:line="288" w:lineRule="auto"/>
      </w:pPr>
      <w:r w:rsidRPr="00F867D8">
        <w:rPr>
          <w:bCs/>
          <w:i/>
        </w:rPr>
        <w:t xml:space="preserve">Chủ thể trong nước được cấp văn bằng bảo hộ sở hữu công nghiệp tại Việt Nam </w:t>
      </w:r>
      <w:r w:rsidRPr="00F867D8">
        <w:rPr>
          <w:bCs/>
        </w:rPr>
        <w:t xml:space="preserve">là tổ chức, cá nhân thường trú tại Việt Nam hoặc có cơ sở sản xuất, </w:t>
      </w:r>
      <w:r w:rsidRPr="00F867D8">
        <w:rPr>
          <w:bCs/>
        </w:rPr>
        <w:lastRenderedPageBreak/>
        <w:t>kinh doanh tại Việt Nam được Cục Sở hữu trí tuệ cấp văn bằng bảo hộ sở hữu công nghiệp theo quy định của pháp luật có liên quan</w:t>
      </w:r>
      <w:r w:rsidRPr="00F867D8">
        <w:t>.</w:t>
      </w:r>
    </w:p>
    <w:p w:rsidR="0001180C" w:rsidRPr="00F867D8" w:rsidRDefault="0001180C" w:rsidP="00824CD4">
      <w:pPr>
        <w:spacing w:before="60" w:after="60" w:line="288" w:lineRule="auto"/>
        <w:rPr>
          <w:rFonts w:cs="Angsana New"/>
          <w:bCs/>
        </w:rPr>
      </w:pPr>
      <w:r w:rsidRPr="00F867D8">
        <w:rPr>
          <w:rFonts w:cs="Angsana New"/>
        </w:rPr>
        <w:t> </w:t>
      </w:r>
      <w:r w:rsidRPr="00F867D8">
        <w:rPr>
          <w:rFonts w:cs="Angsana New"/>
          <w:i/>
        </w:rPr>
        <w:t>Chuyển giao quyền sở hữu công nghiệp</w:t>
      </w:r>
      <w:r w:rsidRPr="00F867D8">
        <w:rPr>
          <w:rFonts w:cs="Angsana New"/>
        </w:rPr>
        <w:t xml:space="preserve"> bao gồm </w:t>
      </w:r>
      <w:r w:rsidRPr="00F867D8">
        <w:rPr>
          <w:rFonts w:cs="Angsana New"/>
          <w:bCs/>
          <w:iCs/>
        </w:rPr>
        <w:t>chuyển nhượng quyền sở hữu công nghiệp</w:t>
      </w:r>
      <w:r w:rsidRPr="00F867D8">
        <w:rPr>
          <w:rFonts w:cs="Angsana New"/>
          <w:bCs/>
        </w:rPr>
        <w:t xml:space="preserve"> và chuyển </w:t>
      </w:r>
      <w:r w:rsidRPr="00F867D8">
        <w:rPr>
          <w:rFonts w:cs="Angsana New"/>
          <w:bCs/>
          <w:iCs/>
        </w:rPr>
        <w:t>quyền sử dụng đối tượng sở hữu công nghiệp.</w:t>
      </w:r>
    </w:p>
    <w:p w:rsidR="0001180C" w:rsidRPr="00F867D8" w:rsidRDefault="0001180C" w:rsidP="00824CD4">
      <w:pPr>
        <w:spacing w:before="60" w:after="60" w:line="288" w:lineRule="auto"/>
        <w:rPr>
          <w:rFonts w:cs="Angsana New"/>
        </w:rPr>
      </w:pPr>
      <w:r w:rsidRPr="00F867D8">
        <w:rPr>
          <w:rFonts w:cs="Angsana New"/>
          <w:i/>
        </w:rPr>
        <w:t>Chuyển nhượng quyền sở hữu công nghiệp</w:t>
      </w:r>
      <w:r w:rsidRPr="00F867D8">
        <w:rPr>
          <w:rFonts w:cs="Angsana New"/>
        </w:rPr>
        <w:t xml:space="preserve"> là việc chủ sở hữu quyền sở hữu công nghiệp chuyển giao quyền sở hữu của mình cho tổ chức, cá nhân khác. Việc chuyển nhượng quyền sở hữu công nghiệp phải được thực hiện dưới hình thức hợp đồng bằng văn bản</w:t>
      </w:r>
      <w:r w:rsidRPr="00F867D8">
        <w:rPr>
          <w:rFonts w:ascii="Arial" w:hAnsi="Arial" w:cs="Arial"/>
          <w:color w:val="000000"/>
          <w:shd w:val="clear" w:color="auto" w:fill="FFFFFF"/>
          <w:vertAlign w:val="superscript"/>
        </w:rPr>
        <w:t>(</w:t>
      </w:r>
      <w:r w:rsidRPr="00CA4822">
        <w:rPr>
          <w:rFonts w:cs="Angsana New"/>
          <w:color w:val="000000"/>
          <w:shd w:val="clear" w:color="auto" w:fill="FFFFFF"/>
          <w:vertAlign w:val="superscript"/>
        </w:rPr>
        <w:footnoteReference w:id="4"/>
      </w:r>
      <w:r w:rsidRPr="00CA4822">
        <w:rPr>
          <w:rFonts w:ascii="Arial" w:hAnsi="Arial" w:cs="Arial"/>
          <w:color w:val="000000"/>
          <w:shd w:val="clear" w:color="auto" w:fill="FFFFFF"/>
          <w:vertAlign w:val="superscript"/>
        </w:rPr>
        <w:t>)</w:t>
      </w:r>
      <w:r w:rsidRPr="00AD34F2">
        <w:rPr>
          <w:rFonts w:ascii="Arial" w:hAnsi="Arial" w:cs="Arial"/>
          <w:color w:val="000000"/>
          <w:shd w:val="clear" w:color="auto" w:fill="FFFFFF"/>
        </w:rPr>
        <w:t>.</w:t>
      </w:r>
      <w:r w:rsidRPr="00F867D8">
        <w:rPr>
          <w:rFonts w:cs="Angsana New"/>
        </w:rPr>
        <w:t xml:space="preserve"> </w:t>
      </w:r>
    </w:p>
    <w:p w:rsidR="0001180C" w:rsidRPr="00F867D8" w:rsidRDefault="0001180C" w:rsidP="00824CD4">
      <w:pPr>
        <w:spacing w:before="60" w:after="60" w:line="288" w:lineRule="auto"/>
        <w:rPr>
          <w:rFonts w:cs="Angsana New"/>
        </w:rPr>
      </w:pPr>
      <w:r w:rsidRPr="00F867D8">
        <w:rPr>
          <w:rFonts w:cs="Angsana New"/>
          <w:i/>
        </w:rPr>
        <w:t>Chuyển quyền sử dụng đối tượng sở hữu công nghiệp</w:t>
      </w:r>
      <w:r w:rsidRPr="00F867D8">
        <w:rPr>
          <w:rFonts w:cs="Angsana New"/>
        </w:rPr>
        <w:t xml:space="preserve"> là việc chủ sở hữu đối tượng sở hữu công nghiệp cho phép tổ chức, cá nhân khác sử dụng đối tượng sở hữu công nghiệp thuộc phạm vi quyền sử dụng của mình. Việc chuyển quyền sử dụng đối tượng sở hữu công nghiệp phải được thực hiện dưới hình thức hợp đồng bằng văn bản. </w:t>
      </w:r>
    </w:p>
    <w:p w:rsidR="0001180C" w:rsidRPr="00F867D8" w:rsidRDefault="0001180C" w:rsidP="00824CD4">
      <w:pPr>
        <w:spacing w:before="60" w:after="60" w:line="288" w:lineRule="auto"/>
        <w:rPr>
          <w:b/>
        </w:rPr>
      </w:pPr>
      <w:r w:rsidRPr="00F867D8">
        <w:rPr>
          <w:i/>
        </w:rPr>
        <w:t>Số hợp đồng chuyển giao quyền sở hữu công nghiệp đã đăng ký</w:t>
      </w:r>
      <w:r w:rsidRPr="00F867D8">
        <w:t xml:space="preserve"> là số lượng các hợp đồng hợp đồng chuyển giao quyền sở hữu công nghiệp đã đăng ký với cơ quan quản lý nhà nước về KH&amp;CN có thẩm quyền.</w:t>
      </w:r>
    </w:p>
    <w:p w:rsidR="0001180C" w:rsidRPr="00F867D8" w:rsidRDefault="0001180C" w:rsidP="00824CD4">
      <w:pPr>
        <w:spacing w:before="60" w:after="60" w:line="288" w:lineRule="auto"/>
        <w:rPr>
          <w:b/>
        </w:rPr>
      </w:pPr>
      <w:r w:rsidRPr="00F867D8">
        <w:rPr>
          <w:b/>
        </w:rPr>
        <w:t>2. Cách ghi biểu</w:t>
      </w:r>
    </w:p>
    <w:p w:rsidR="0001180C" w:rsidRPr="00F867D8" w:rsidRDefault="0001180C" w:rsidP="00824CD4">
      <w:pPr>
        <w:spacing w:before="60" w:after="60" w:line="288" w:lineRule="auto"/>
      </w:pPr>
      <w:r w:rsidRPr="00F867D8">
        <w:t>Cột 1: Ghi Tổng số tương ứng với các dòng tại cột A theo đơn vị tính.</w:t>
      </w:r>
    </w:p>
    <w:p w:rsidR="0001180C" w:rsidRPr="00F867D8" w:rsidRDefault="0001180C" w:rsidP="00824CD4">
      <w:pPr>
        <w:spacing w:before="60" w:after="60" w:line="288" w:lineRule="auto"/>
      </w:pPr>
      <w:r w:rsidRPr="00F867D8">
        <w:t>Cột 2 - cột 8: Ghi số lượng theo phân tổ loại hình đơn hoặc văn bằng bảo hộ được cấp tương ứng với các dòng tại cột A theo đơn vị tính.</w:t>
      </w:r>
    </w:p>
    <w:p w:rsidR="0001180C" w:rsidRPr="00F867D8" w:rsidRDefault="0001180C" w:rsidP="00824CD4">
      <w:pPr>
        <w:spacing w:before="60" w:after="60" w:line="288" w:lineRule="auto"/>
        <w:rPr>
          <w:b/>
        </w:rPr>
      </w:pPr>
      <w:r w:rsidRPr="00F867D8">
        <w:rPr>
          <w:b/>
        </w:rPr>
        <w:t xml:space="preserve">* </w:t>
      </w:r>
      <w:r w:rsidRPr="00F867D8">
        <w:rPr>
          <w:b/>
          <w:bCs/>
        </w:rPr>
        <w:t>Số đơn đăng ký xác lập quyền sở hữu công nghiệp tại Việt Nam</w:t>
      </w:r>
    </w:p>
    <w:p w:rsidR="0001180C" w:rsidRPr="00F867D8" w:rsidRDefault="0001180C" w:rsidP="00824CD4">
      <w:pPr>
        <w:spacing w:before="60" w:after="60" w:line="288" w:lineRule="auto"/>
        <w:rPr>
          <w:i/>
        </w:rPr>
      </w:pPr>
      <w:r w:rsidRPr="00F867D8">
        <w:rPr>
          <w:i/>
        </w:rPr>
        <w:t>Thống kê theo các loại hình đơn sau:</w:t>
      </w:r>
    </w:p>
    <w:p w:rsidR="0001180C" w:rsidRPr="00F867D8" w:rsidRDefault="0001180C" w:rsidP="00824CD4">
      <w:pPr>
        <w:spacing w:before="60" w:after="60" w:line="288" w:lineRule="auto"/>
      </w:pPr>
      <w:r w:rsidRPr="00F867D8">
        <w:t xml:space="preserve">- Sáng chế; </w:t>
      </w:r>
    </w:p>
    <w:p w:rsidR="0001180C" w:rsidRPr="00F867D8" w:rsidRDefault="0001180C" w:rsidP="00824CD4">
      <w:pPr>
        <w:spacing w:before="60" w:after="60" w:line="288" w:lineRule="auto"/>
      </w:pPr>
      <w:r w:rsidRPr="00F867D8">
        <w:t xml:space="preserve">- Giải pháp hữu ích; </w:t>
      </w:r>
    </w:p>
    <w:p w:rsidR="0001180C" w:rsidRPr="00F867D8" w:rsidRDefault="0001180C" w:rsidP="00824CD4">
      <w:pPr>
        <w:spacing w:before="60" w:after="60" w:line="288" w:lineRule="auto"/>
      </w:pPr>
      <w:r w:rsidRPr="00F867D8">
        <w:t>- Kiểu dáng công nghiệp;</w:t>
      </w:r>
    </w:p>
    <w:p w:rsidR="0001180C" w:rsidRPr="00F867D8" w:rsidRDefault="0001180C" w:rsidP="00824CD4">
      <w:pPr>
        <w:spacing w:before="60" w:after="60" w:line="288" w:lineRule="auto"/>
      </w:pPr>
      <w:r w:rsidRPr="00F867D8">
        <w:t>- Thiết kế bố trí mạch tích hợp bán dẫn;</w:t>
      </w:r>
    </w:p>
    <w:p w:rsidR="0001180C" w:rsidRPr="00F867D8" w:rsidRDefault="0001180C" w:rsidP="00824CD4">
      <w:pPr>
        <w:spacing w:before="60" w:after="60" w:line="288" w:lineRule="auto"/>
      </w:pPr>
      <w:r w:rsidRPr="00F867D8">
        <w:t>- Nhãn hiệu đăng ký quốc gia;</w:t>
      </w:r>
    </w:p>
    <w:p w:rsidR="0001180C" w:rsidRPr="00F867D8" w:rsidRDefault="0001180C" w:rsidP="00824CD4">
      <w:pPr>
        <w:spacing w:before="60" w:after="60" w:line="288" w:lineRule="auto"/>
      </w:pPr>
      <w:r w:rsidRPr="00F867D8">
        <w:t>- Nhãn hiệu đăng ký quốc tế chỉ định Việt Nam;</w:t>
      </w:r>
    </w:p>
    <w:p w:rsidR="0001180C" w:rsidRPr="00F867D8" w:rsidRDefault="0001180C" w:rsidP="00824CD4">
      <w:pPr>
        <w:spacing w:before="60" w:after="60" w:line="288" w:lineRule="auto"/>
      </w:pPr>
      <w:r w:rsidRPr="00F867D8">
        <w:t>- Chỉ dẫn địa lý.</w:t>
      </w:r>
    </w:p>
    <w:p w:rsidR="0001180C" w:rsidRPr="00F867D8" w:rsidRDefault="0001180C" w:rsidP="00824CD4">
      <w:pPr>
        <w:spacing w:before="60" w:after="60" w:line="288" w:lineRule="auto"/>
      </w:pPr>
      <w:r w:rsidRPr="00F867D8">
        <w:lastRenderedPageBreak/>
        <w:t>Không tính những đơn đã nộp trong những năm trước đã nhận được nhưng chưa nhận được trả lời kết quả của Cục Sở hữu trí tuệ.</w:t>
      </w:r>
    </w:p>
    <w:p w:rsidR="0001180C" w:rsidRPr="00F867D8" w:rsidRDefault="0001180C" w:rsidP="00824CD4">
      <w:pPr>
        <w:spacing w:before="60" w:after="60" w:line="288" w:lineRule="auto"/>
        <w:rPr>
          <w:i/>
        </w:rPr>
      </w:pPr>
      <w:r w:rsidRPr="00F867D8">
        <w:rPr>
          <w:i/>
        </w:rPr>
        <w:t>Quốc tịch người nộp đơn.</w:t>
      </w:r>
    </w:p>
    <w:p w:rsidR="0001180C" w:rsidRPr="00F867D8" w:rsidRDefault="0001180C" w:rsidP="00824CD4">
      <w:pPr>
        <w:spacing w:before="60" w:after="60" w:line="288" w:lineRule="auto"/>
      </w:pPr>
      <w:r w:rsidRPr="00F867D8">
        <w:rPr>
          <w:b/>
          <w:bCs/>
        </w:rPr>
        <w:t>* Số văn bằng bảo hộ đối tượng sở hữu công nghiệp tại Việt Nam</w:t>
      </w:r>
    </w:p>
    <w:p w:rsidR="0001180C" w:rsidRPr="00F867D8" w:rsidRDefault="0001180C" w:rsidP="00824CD4">
      <w:pPr>
        <w:spacing w:before="60" w:after="60" w:line="288" w:lineRule="auto"/>
        <w:rPr>
          <w:i/>
        </w:rPr>
      </w:pPr>
      <w:r w:rsidRPr="00F867D8">
        <w:rPr>
          <w:i/>
        </w:rPr>
        <w:t xml:space="preserve"> Thống kê theo các loại văn bằng sau:</w:t>
      </w:r>
    </w:p>
    <w:p w:rsidR="0001180C" w:rsidRPr="00F867D8" w:rsidRDefault="0001180C" w:rsidP="00824CD4">
      <w:pPr>
        <w:spacing w:before="60" w:after="60" w:line="288" w:lineRule="auto"/>
      </w:pPr>
      <w:r w:rsidRPr="00F867D8">
        <w:t xml:space="preserve">- Sáng chế; </w:t>
      </w:r>
    </w:p>
    <w:p w:rsidR="0001180C" w:rsidRPr="00F867D8" w:rsidRDefault="0001180C" w:rsidP="00824CD4">
      <w:pPr>
        <w:spacing w:before="60" w:after="60" w:line="288" w:lineRule="auto"/>
      </w:pPr>
      <w:r w:rsidRPr="00F867D8">
        <w:t xml:space="preserve">- Giải pháp hữu ích; </w:t>
      </w:r>
    </w:p>
    <w:p w:rsidR="0001180C" w:rsidRPr="00F867D8" w:rsidRDefault="0001180C" w:rsidP="00824CD4">
      <w:pPr>
        <w:spacing w:before="60" w:after="60" w:line="288" w:lineRule="auto"/>
      </w:pPr>
      <w:r w:rsidRPr="00F867D8">
        <w:t>- Kiểu dáng công nghiệp;</w:t>
      </w:r>
    </w:p>
    <w:p w:rsidR="0001180C" w:rsidRPr="00F867D8" w:rsidRDefault="0001180C" w:rsidP="00824CD4">
      <w:pPr>
        <w:spacing w:before="60" w:after="60" w:line="288" w:lineRule="auto"/>
      </w:pPr>
      <w:r w:rsidRPr="00F867D8">
        <w:t>- Thiết kế bố trí mạch tích hợp bán dẫn;</w:t>
      </w:r>
    </w:p>
    <w:p w:rsidR="0001180C" w:rsidRPr="00F867D8" w:rsidRDefault="0001180C" w:rsidP="00824CD4">
      <w:pPr>
        <w:spacing w:before="60" w:after="60" w:line="288" w:lineRule="auto"/>
      </w:pPr>
      <w:r w:rsidRPr="00F867D8">
        <w:t>- Nhãn hiệu đăng ký quốc gia;</w:t>
      </w:r>
    </w:p>
    <w:p w:rsidR="0001180C" w:rsidRPr="00F867D8" w:rsidRDefault="0001180C" w:rsidP="00824CD4">
      <w:pPr>
        <w:spacing w:before="60" w:after="60" w:line="288" w:lineRule="auto"/>
      </w:pPr>
      <w:r w:rsidRPr="00F867D8">
        <w:t>- Nhãn hiệu đăng ký quốc tế chỉ định Việt Nam;</w:t>
      </w:r>
    </w:p>
    <w:p w:rsidR="0001180C" w:rsidRPr="00F867D8" w:rsidRDefault="0001180C" w:rsidP="00824CD4">
      <w:pPr>
        <w:spacing w:before="60" w:after="60" w:line="288" w:lineRule="auto"/>
      </w:pPr>
      <w:r w:rsidRPr="00F867D8">
        <w:t>- Chỉ dẫn địa lý.</w:t>
      </w:r>
    </w:p>
    <w:p w:rsidR="0001180C" w:rsidRPr="00F867D8" w:rsidRDefault="0001180C" w:rsidP="00824CD4">
      <w:pPr>
        <w:spacing w:before="60" w:after="60" w:line="288" w:lineRule="auto"/>
        <w:rPr>
          <w:i/>
        </w:rPr>
      </w:pPr>
      <w:r w:rsidRPr="00F867D8">
        <w:rPr>
          <w:i/>
        </w:rPr>
        <w:t>Quốc tịch chủ văn bằng.</w:t>
      </w:r>
    </w:p>
    <w:p w:rsidR="0001180C" w:rsidRPr="00F867D8" w:rsidRDefault="0001180C" w:rsidP="00824CD4">
      <w:pPr>
        <w:spacing w:before="60" w:after="60" w:line="288" w:lineRule="auto"/>
        <w:rPr>
          <w:b/>
          <w:bCs/>
        </w:rPr>
      </w:pPr>
      <w:r w:rsidRPr="00F867D8">
        <w:rPr>
          <w:b/>
          <w:bCs/>
        </w:rPr>
        <w:t>* Số đơn đăng ký quốc tế đối tượng sở hữu công nghiệp của tổ chức, cá nhân trong nước</w:t>
      </w:r>
    </w:p>
    <w:p w:rsidR="0001180C" w:rsidRPr="00F867D8" w:rsidRDefault="0001180C" w:rsidP="00824CD4">
      <w:pPr>
        <w:spacing w:before="60" w:after="60" w:line="288" w:lineRule="auto"/>
      </w:pPr>
      <w:r w:rsidRPr="00F867D8">
        <w:t>Thu thập số liệu về:</w:t>
      </w:r>
    </w:p>
    <w:p w:rsidR="0001180C" w:rsidRPr="00F867D8" w:rsidRDefault="0001180C" w:rsidP="00824CD4">
      <w:pPr>
        <w:spacing w:before="60" w:after="60" w:line="288" w:lineRule="auto"/>
      </w:pPr>
      <w:r w:rsidRPr="00F867D8">
        <w:t xml:space="preserve">- Loại hình đơn; </w:t>
      </w:r>
    </w:p>
    <w:p w:rsidR="0001180C" w:rsidRPr="00F867D8" w:rsidRDefault="0001180C" w:rsidP="00824CD4">
      <w:pPr>
        <w:spacing w:before="60" w:after="60" w:line="288" w:lineRule="auto"/>
      </w:pPr>
      <w:r w:rsidRPr="00F867D8">
        <w:t>- Nước nhận đơn.</w:t>
      </w:r>
    </w:p>
    <w:p w:rsidR="0001180C" w:rsidRPr="00F867D8" w:rsidRDefault="0001180C" w:rsidP="00824CD4">
      <w:pPr>
        <w:spacing w:before="60" w:after="60" w:line="288" w:lineRule="auto"/>
        <w:rPr>
          <w:b/>
          <w:bCs/>
        </w:rPr>
      </w:pPr>
      <w:r w:rsidRPr="00F867D8">
        <w:rPr>
          <w:b/>
          <w:bCs/>
        </w:rPr>
        <w:t>* Số chủ thể trong nước được cấp văn bằng bảo hộ sở hữu công nghiệp tại Việt Nam</w:t>
      </w:r>
    </w:p>
    <w:p w:rsidR="0001180C" w:rsidRPr="00F867D8" w:rsidRDefault="0001180C" w:rsidP="00824CD4">
      <w:pPr>
        <w:spacing w:before="60" w:after="60" w:line="288" w:lineRule="auto"/>
        <w:rPr>
          <w:b/>
          <w:bCs/>
        </w:rPr>
      </w:pPr>
      <w:r w:rsidRPr="00F867D8">
        <w:rPr>
          <w:i/>
        </w:rPr>
        <w:t>Thống kê loại chủ thể bao gồm:</w:t>
      </w:r>
    </w:p>
    <w:p w:rsidR="0001180C" w:rsidRPr="00F867D8" w:rsidRDefault="0001180C" w:rsidP="00824CD4">
      <w:pPr>
        <w:spacing w:before="60" w:after="60" w:line="288" w:lineRule="auto"/>
      </w:pPr>
      <w:r w:rsidRPr="00F867D8">
        <w:t>- Cá nhân;</w:t>
      </w:r>
    </w:p>
    <w:p w:rsidR="0001180C" w:rsidRPr="00F867D8" w:rsidRDefault="0001180C" w:rsidP="00824CD4">
      <w:pPr>
        <w:spacing w:before="60" w:after="60" w:line="288" w:lineRule="auto"/>
      </w:pPr>
      <w:r w:rsidRPr="00F867D8">
        <w:t xml:space="preserve">- </w:t>
      </w:r>
      <w:r>
        <w:t>Tổ chức</w:t>
      </w:r>
      <w:r w:rsidRPr="00F867D8">
        <w:t>.</w:t>
      </w:r>
    </w:p>
    <w:p w:rsidR="0001180C" w:rsidRPr="00F867D8" w:rsidRDefault="0001180C" w:rsidP="00824CD4">
      <w:pPr>
        <w:spacing w:before="60" w:after="60" w:line="288" w:lineRule="auto"/>
        <w:rPr>
          <w:i/>
        </w:rPr>
      </w:pPr>
      <w:r w:rsidRPr="00F867D8">
        <w:rPr>
          <w:i/>
        </w:rPr>
        <w:t>Loại hình văn bằng.</w:t>
      </w:r>
    </w:p>
    <w:p w:rsidR="0001180C" w:rsidRPr="00F867D8" w:rsidRDefault="0001180C" w:rsidP="00824CD4">
      <w:pPr>
        <w:spacing w:before="60" w:after="60" w:line="288" w:lineRule="auto"/>
        <w:rPr>
          <w:b/>
        </w:rPr>
      </w:pPr>
      <w:r w:rsidRPr="00F867D8">
        <w:rPr>
          <w:b/>
        </w:rPr>
        <w:t>* Số hợp đồng chuyển giao quyền sở hữu công nghiệp đã đăng ký</w:t>
      </w:r>
    </w:p>
    <w:p w:rsidR="0001180C" w:rsidRPr="00F867D8" w:rsidRDefault="0001180C" w:rsidP="00824CD4">
      <w:pPr>
        <w:spacing w:before="60" w:after="60" w:line="288" w:lineRule="auto"/>
      </w:pPr>
      <w:r w:rsidRPr="00F867D8">
        <w:t>Thu thập số liệu về:</w:t>
      </w:r>
    </w:p>
    <w:p w:rsidR="0001180C" w:rsidRPr="00F867D8" w:rsidRDefault="0001180C" w:rsidP="00824CD4">
      <w:pPr>
        <w:spacing w:before="60" w:after="60" w:line="288" w:lineRule="auto"/>
      </w:pPr>
      <w:r w:rsidRPr="00F867D8">
        <w:t xml:space="preserve">- Loại hình văn bằng; </w:t>
      </w:r>
    </w:p>
    <w:p w:rsidR="0001180C" w:rsidRPr="00F867D8" w:rsidRDefault="0001180C" w:rsidP="00824CD4">
      <w:pPr>
        <w:spacing w:before="60" w:after="60" w:line="288" w:lineRule="auto"/>
      </w:pPr>
      <w:r w:rsidRPr="00F867D8">
        <w:t>- Quốc tịch bên giao: Việt Nam hoặc nước ngoài;</w:t>
      </w:r>
    </w:p>
    <w:p w:rsidR="0001180C" w:rsidRPr="00F867D8" w:rsidRDefault="0001180C" w:rsidP="00824CD4">
      <w:pPr>
        <w:spacing w:before="60" w:after="60" w:line="288" w:lineRule="auto"/>
      </w:pPr>
      <w:r w:rsidRPr="00F867D8">
        <w:t>- Quốc tịch bên nhận: Việt Nam hoặc nước ngoài.</w:t>
      </w:r>
    </w:p>
    <w:p w:rsidR="0001180C" w:rsidRPr="00F867D8" w:rsidRDefault="0001180C" w:rsidP="00824CD4">
      <w:pPr>
        <w:spacing w:before="60" w:after="60" w:line="288" w:lineRule="auto"/>
        <w:rPr>
          <w:b/>
        </w:rPr>
      </w:pPr>
      <w:r w:rsidRPr="00F867D8">
        <w:rPr>
          <w:b/>
        </w:rPr>
        <w:t>3. Nguồn số liệu</w:t>
      </w:r>
    </w:p>
    <w:p w:rsidR="0001180C" w:rsidRPr="00F867D8" w:rsidRDefault="0001180C" w:rsidP="00824CD4">
      <w:pPr>
        <w:tabs>
          <w:tab w:val="left" w:pos="720"/>
        </w:tabs>
        <w:spacing w:before="60" w:after="60" w:line="288" w:lineRule="auto"/>
      </w:pPr>
      <w:r w:rsidRPr="00F867D8">
        <w:t>Cơ sở dữ liệu về sở hữu công nghiệp của Cục Sở hữu trí tuệ (Bộ KH&amp;CN).</w:t>
      </w:r>
    </w:p>
    <w:p w:rsidR="0001180C" w:rsidRPr="00F867D8" w:rsidRDefault="0001180C" w:rsidP="00824CD4">
      <w:pPr>
        <w:spacing w:before="60" w:after="60" w:line="288" w:lineRule="auto"/>
      </w:pPr>
    </w:p>
    <w:p w:rsidR="0001180C" w:rsidRPr="00F867D8" w:rsidRDefault="0001180C" w:rsidP="00824CD4">
      <w:pPr>
        <w:rPr>
          <w:b/>
        </w:rPr>
        <w:sectPr w:rsidR="0001180C" w:rsidRPr="00F867D8" w:rsidSect="00F83C00">
          <w:pgSz w:w="11909" w:h="16834" w:code="9"/>
          <w:pgMar w:top="1134" w:right="1134" w:bottom="1134" w:left="1701" w:header="709" w:footer="709" w:gutter="0"/>
          <w:pgNumType w:start="41"/>
          <w:cols w:space="720"/>
          <w:titlePg/>
          <w:docGrid w:linePitch="360"/>
        </w:sectPr>
      </w:pPr>
    </w:p>
    <w:tbl>
      <w:tblPr>
        <w:tblW w:w="13467" w:type="dxa"/>
        <w:tblInd w:w="675" w:type="dxa"/>
        <w:tblLook w:val="04A0" w:firstRow="1" w:lastRow="0" w:firstColumn="1" w:lastColumn="0" w:noHBand="0" w:noVBand="1"/>
      </w:tblPr>
      <w:tblGrid>
        <w:gridCol w:w="4293"/>
        <w:gridCol w:w="5630"/>
        <w:gridCol w:w="3544"/>
      </w:tblGrid>
      <w:tr w:rsidR="0001180C" w:rsidRPr="00F867D8" w:rsidTr="00F83C00">
        <w:tc>
          <w:tcPr>
            <w:tcW w:w="4293" w:type="dxa"/>
            <w:shd w:val="clear" w:color="auto" w:fill="auto"/>
          </w:tcPr>
          <w:p w:rsidR="0001180C" w:rsidRPr="00F867D8" w:rsidRDefault="0001180C" w:rsidP="00F83C00">
            <w:pPr>
              <w:outlineLvl w:val="1"/>
              <w:rPr>
                <w:b/>
                <w:bCs/>
              </w:rPr>
            </w:pPr>
            <w:r w:rsidRPr="00F867D8">
              <w:rPr>
                <w:b/>
                <w:szCs w:val="26"/>
              </w:rPr>
              <w:lastRenderedPageBreak/>
              <w:t>Biểu 09/KHCN-TĐC</w:t>
            </w:r>
          </w:p>
          <w:p w:rsidR="0001180C" w:rsidRPr="005811E1" w:rsidRDefault="0001180C" w:rsidP="00F83C00">
            <w:pPr>
              <w:outlineLvl w:val="0"/>
            </w:pPr>
            <w:r w:rsidRPr="00F867D8">
              <w:t xml:space="preserve">Ban hành kèm theo </w:t>
            </w:r>
            <w:r w:rsidRPr="005811E1">
              <w:rPr>
                <w:iCs/>
                <w:color w:val="000000"/>
              </w:rPr>
              <w:t>Thông tư số 15/2018/TT-BKHCN ngày 15 tháng 11 năm 2018</w:t>
            </w:r>
          </w:p>
          <w:p w:rsidR="0001180C" w:rsidRPr="00F867D8" w:rsidRDefault="0001180C" w:rsidP="00F83C00">
            <w:r w:rsidRPr="00F867D8">
              <w:t>Ngày nhận báo cáo:</w:t>
            </w:r>
            <w:r>
              <w:t xml:space="preserve"> </w:t>
            </w:r>
            <w:r w:rsidRPr="00F867D8">
              <w:t>Ngày 15/02 năm sau</w:t>
            </w:r>
          </w:p>
        </w:tc>
        <w:tc>
          <w:tcPr>
            <w:tcW w:w="5630" w:type="dxa"/>
            <w:shd w:val="clear" w:color="auto" w:fill="auto"/>
          </w:tcPr>
          <w:p w:rsidR="0001180C" w:rsidRPr="00F867D8" w:rsidRDefault="0001180C" w:rsidP="00F83C00">
            <w:pPr>
              <w:jc w:val="center"/>
              <w:outlineLvl w:val="0"/>
              <w:rPr>
                <w:b/>
              </w:rPr>
            </w:pPr>
            <w:r w:rsidRPr="00F867D8">
              <w:rPr>
                <w:b/>
              </w:rPr>
              <w:t>TIÊU CHUẨN ĐO LƯỜNG CHẤT LƯỢNG</w:t>
            </w:r>
          </w:p>
          <w:p w:rsidR="0001180C" w:rsidRPr="00F867D8" w:rsidRDefault="0001180C" w:rsidP="00F83C00">
            <w:pPr>
              <w:tabs>
                <w:tab w:val="left" w:pos="2350"/>
              </w:tabs>
              <w:jc w:val="center"/>
            </w:pPr>
            <w:r w:rsidRPr="00F867D8">
              <w:t>(Có đến ngày 31/12 năm.....)</w:t>
            </w:r>
          </w:p>
        </w:tc>
        <w:tc>
          <w:tcPr>
            <w:tcW w:w="3544" w:type="dxa"/>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F867D8">
              <w:t>Cục Thông tin KH&amp;CN quốc gia</w:t>
            </w:r>
          </w:p>
          <w:p w:rsidR="0001180C" w:rsidRPr="00F867D8" w:rsidRDefault="0001180C" w:rsidP="00F83C00">
            <w:pPr>
              <w:tabs>
                <w:tab w:val="left" w:pos="2350"/>
              </w:tabs>
            </w:pPr>
          </w:p>
        </w:tc>
      </w:tr>
    </w:tbl>
    <w:p w:rsidR="0001180C" w:rsidRPr="00F867D8" w:rsidRDefault="0001180C" w:rsidP="00824CD4">
      <w:pPr>
        <w:rPr>
          <w:vanish/>
        </w:rPr>
      </w:pPr>
    </w:p>
    <w:tbl>
      <w:tblPr>
        <w:tblW w:w="456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3"/>
        <w:gridCol w:w="994"/>
        <w:gridCol w:w="1839"/>
        <w:gridCol w:w="1845"/>
        <w:gridCol w:w="1985"/>
      </w:tblGrid>
      <w:tr w:rsidR="0001180C" w:rsidRPr="00F867D8" w:rsidTr="00F83C00">
        <w:trPr>
          <w:trHeight w:val="170"/>
        </w:trPr>
        <w:tc>
          <w:tcPr>
            <w:tcW w:w="2526" w:type="pct"/>
            <w:tcBorders>
              <w:bottom w:val="nil"/>
            </w:tcBorders>
          </w:tcPr>
          <w:p w:rsidR="0001180C" w:rsidRPr="00F867D8" w:rsidRDefault="0001180C" w:rsidP="00F83C00">
            <w:pPr>
              <w:spacing w:before="60" w:after="60" w:line="240" w:lineRule="atLeast"/>
              <w:ind w:left="14" w:right="14"/>
            </w:pPr>
            <w:r w:rsidRPr="00F867D8">
              <w:tab/>
            </w:r>
            <w:r w:rsidRPr="00F867D8">
              <w:tab/>
            </w:r>
            <w:r w:rsidRPr="00F867D8">
              <w:tab/>
            </w:r>
            <w:r w:rsidRPr="00F867D8">
              <w:tab/>
            </w:r>
          </w:p>
        </w:tc>
        <w:tc>
          <w:tcPr>
            <w:tcW w:w="369" w:type="pct"/>
            <w:tcBorders>
              <w:bottom w:val="nil"/>
            </w:tcBorders>
            <w:vAlign w:val="center"/>
          </w:tcPr>
          <w:p w:rsidR="0001180C" w:rsidRPr="00F867D8" w:rsidRDefault="0001180C" w:rsidP="00F83C00">
            <w:pPr>
              <w:spacing w:before="60" w:after="60" w:line="240" w:lineRule="atLeast"/>
              <w:ind w:left="14" w:right="14"/>
              <w:jc w:val="center"/>
            </w:pPr>
            <w:r w:rsidRPr="00F867D8">
              <w:t>Mã số</w:t>
            </w:r>
          </w:p>
        </w:tc>
        <w:tc>
          <w:tcPr>
            <w:tcW w:w="683" w:type="pct"/>
            <w:tcBorders>
              <w:bottom w:val="nil"/>
            </w:tcBorders>
            <w:vAlign w:val="center"/>
          </w:tcPr>
          <w:p w:rsidR="0001180C" w:rsidRPr="00F867D8" w:rsidRDefault="0001180C" w:rsidP="00F83C00">
            <w:pPr>
              <w:spacing w:before="60" w:after="60" w:line="240" w:lineRule="atLeast"/>
              <w:ind w:left="14" w:right="14"/>
              <w:jc w:val="center"/>
            </w:pPr>
            <w:r w:rsidRPr="00F867D8">
              <w:t>Đơn vị tính</w:t>
            </w:r>
          </w:p>
        </w:tc>
        <w:tc>
          <w:tcPr>
            <w:tcW w:w="685" w:type="pct"/>
            <w:tcBorders>
              <w:bottom w:val="nil"/>
            </w:tcBorders>
            <w:vAlign w:val="center"/>
          </w:tcPr>
          <w:p w:rsidR="0001180C" w:rsidRPr="00F867D8" w:rsidRDefault="0001180C" w:rsidP="00F83C00">
            <w:pPr>
              <w:spacing w:before="60" w:after="60" w:line="240" w:lineRule="atLeast"/>
              <w:ind w:left="14" w:right="14"/>
              <w:jc w:val="center"/>
            </w:pPr>
            <w:r w:rsidRPr="00F867D8">
              <w:t>Tổng cộng</w:t>
            </w:r>
          </w:p>
        </w:tc>
        <w:tc>
          <w:tcPr>
            <w:tcW w:w="737" w:type="pct"/>
            <w:shd w:val="clear" w:color="auto" w:fill="auto"/>
            <w:vAlign w:val="center"/>
          </w:tcPr>
          <w:p w:rsidR="0001180C" w:rsidRPr="00F867D8" w:rsidRDefault="0001180C" w:rsidP="00F83C00">
            <w:pPr>
              <w:spacing w:before="60" w:after="60" w:line="240" w:lineRule="atLeast"/>
              <w:ind w:left="14" w:right="14"/>
              <w:jc w:val="center"/>
            </w:pPr>
            <w:r w:rsidRPr="00F867D8">
              <w:t>Trong kỳ báo cáo</w:t>
            </w: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jc w:val="center"/>
            </w:pPr>
            <w:r w:rsidRPr="00F867D8">
              <w:t>A</w:t>
            </w:r>
          </w:p>
        </w:tc>
        <w:tc>
          <w:tcPr>
            <w:tcW w:w="369" w:type="pct"/>
            <w:vAlign w:val="center"/>
          </w:tcPr>
          <w:p w:rsidR="0001180C" w:rsidRPr="00F867D8" w:rsidRDefault="0001180C" w:rsidP="00F83C00">
            <w:pPr>
              <w:spacing w:before="60" w:after="60" w:line="240" w:lineRule="atLeast"/>
              <w:ind w:left="14" w:right="14"/>
              <w:jc w:val="center"/>
            </w:pPr>
            <w:r w:rsidRPr="00F867D8">
              <w:t>B</w:t>
            </w:r>
          </w:p>
        </w:tc>
        <w:tc>
          <w:tcPr>
            <w:tcW w:w="683" w:type="pct"/>
            <w:vAlign w:val="center"/>
          </w:tcPr>
          <w:p w:rsidR="0001180C" w:rsidRPr="00F867D8" w:rsidRDefault="0001180C" w:rsidP="00F83C00">
            <w:pPr>
              <w:spacing w:before="60" w:after="60" w:line="240" w:lineRule="atLeast"/>
              <w:ind w:right="14"/>
              <w:jc w:val="center"/>
            </w:pPr>
            <w:r w:rsidRPr="00F867D8">
              <w:t>C</w:t>
            </w:r>
          </w:p>
        </w:tc>
        <w:tc>
          <w:tcPr>
            <w:tcW w:w="685" w:type="pct"/>
            <w:vAlign w:val="center"/>
          </w:tcPr>
          <w:p w:rsidR="0001180C" w:rsidRPr="00F867D8" w:rsidRDefault="0001180C" w:rsidP="00F83C00">
            <w:pPr>
              <w:spacing w:before="60" w:after="60" w:line="240" w:lineRule="atLeast"/>
              <w:ind w:left="14" w:right="14"/>
              <w:jc w:val="center"/>
            </w:pPr>
            <w:r w:rsidRPr="00F867D8">
              <w:t>1</w:t>
            </w:r>
          </w:p>
        </w:tc>
        <w:tc>
          <w:tcPr>
            <w:tcW w:w="737" w:type="pct"/>
            <w:shd w:val="clear" w:color="auto" w:fill="auto"/>
            <w:vAlign w:val="center"/>
          </w:tcPr>
          <w:p w:rsidR="0001180C" w:rsidRPr="00F867D8" w:rsidRDefault="0001180C" w:rsidP="00F83C00">
            <w:pPr>
              <w:spacing w:before="60" w:after="60" w:line="240" w:lineRule="atLeast"/>
              <w:ind w:right="14"/>
              <w:jc w:val="center"/>
            </w:pPr>
            <w:r w:rsidRPr="00F867D8">
              <w:t>2</w:t>
            </w: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1. Số tiêu chuẩn quốc gia (TCVN) được công bố</w:t>
            </w:r>
          </w:p>
        </w:tc>
        <w:tc>
          <w:tcPr>
            <w:tcW w:w="369" w:type="pct"/>
            <w:vAlign w:val="center"/>
          </w:tcPr>
          <w:p w:rsidR="0001180C" w:rsidRPr="00F867D8" w:rsidRDefault="0001180C" w:rsidP="00F83C00">
            <w:pPr>
              <w:spacing w:before="60" w:after="60" w:line="240" w:lineRule="atLeast"/>
              <w:ind w:left="14" w:right="14"/>
              <w:jc w:val="center"/>
            </w:pPr>
            <w:r w:rsidRPr="00F867D8">
              <w:t>01</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Tiêu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i/>
              </w:rPr>
            </w:pPr>
            <w:r w:rsidRPr="00F867D8">
              <w:rPr>
                <w:b/>
                <w:i/>
              </w:rPr>
              <w:t>1.1. Chia theo loại tiêu chuẩn</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02</w:t>
            </w:r>
          </w:p>
        </w:tc>
        <w:tc>
          <w:tcPr>
            <w:tcW w:w="683" w:type="pct"/>
          </w:tcPr>
          <w:p w:rsidR="0001180C" w:rsidRPr="00F867D8" w:rsidRDefault="0001180C" w:rsidP="00F83C00">
            <w:pPr>
              <w:jc w:val="center"/>
              <w:rPr>
                <w:i/>
                <w:sz w:val="22"/>
              </w:rPr>
            </w:pPr>
            <w:r w:rsidRPr="00F867D8">
              <w:rPr>
                <w:i/>
                <w:sz w:val="22"/>
              </w:rPr>
              <w:t>Tiêu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03</w:t>
            </w:r>
          </w:p>
        </w:tc>
        <w:tc>
          <w:tcPr>
            <w:tcW w:w="683" w:type="pct"/>
          </w:tcPr>
          <w:p w:rsidR="0001180C" w:rsidRPr="00F867D8" w:rsidRDefault="0001180C" w:rsidP="00F83C00">
            <w:pPr>
              <w:jc w:val="center"/>
              <w:rPr>
                <w:i/>
                <w:sz w:val="22"/>
              </w:rPr>
            </w:pPr>
            <w:r w:rsidRPr="00F867D8">
              <w:rPr>
                <w:i/>
                <w:sz w:val="22"/>
              </w:rPr>
              <w:t>Tiêu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i/>
              </w:rPr>
              <w:t>1.2. Chia theo lĩnh vực tiêu chuẩn</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0</w:t>
            </w:r>
            <w:r w:rsidRPr="00F867D8">
              <w:lastRenderedPageBreak/>
              <w:t>4</w:t>
            </w:r>
          </w:p>
        </w:tc>
        <w:tc>
          <w:tcPr>
            <w:tcW w:w="683" w:type="pct"/>
          </w:tcPr>
          <w:p w:rsidR="0001180C" w:rsidRPr="00F867D8" w:rsidRDefault="0001180C" w:rsidP="00F83C00">
            <w:pPr>
              <w:jc w:val="center"/>
              <w:rPr>
                <w:i/>
                <w:sz w:val="22"/>
              </w:rPr>
            </w:pPr>
            <w:r w:rsidRPr="00F867D8">
              <w:rPr>
                <w:i/>
                <w:sz w:val="22"/>
              </w:rPr>
              <w:lastRenderedPageBreak/>
              <w:t xml:space="preserve">Tiêu </w:t>
            </w:r>
            <w:r w:rsidRPr="00F867D8">
              <w:rPr>
                <w:i/>
                <w:sz w:val="22"/>
              </w:rPr>
              <w:lastRenderedPageBreak/>
              <w:t>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05</w:t>
            </w:r>
          </w:p>
        </w:tc>
        <w:tc>
          <w:tcPr>
            <w:tcW w:w="683" w:type="pct"/>
          </w:tcPr>
          <w:p w:rsidR="0001180C" w:rsidRPr="00F867D8" w:rsidRDefault="0001180C" w:rsidP="00F83C00">
            <w:pPr>
              <w:jc w:val="center"/>
              <w:rPr>
                <w:i/>
                <w:sz w:val="22"/>
              </w:rPr>
            </w:pPr>
            <w:r w:rsidRPr="00F867D8">
              <w:rPr>
                <w:i/>
                <w:sz w:val="22"/>
              </w:rPr>
              <w:t>Tiêu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2. Số quy chuẩn kỹ thuật quốc gia (QCVN) được ban hành</w:t>
            </w:r>
          </w:p>
        </w:tc>
        <w:tc>
          <w:tcPr>
            <w:tcW w:w="369" w:type="pct"/>
            <w:vAlign w:val="center"/>
          </w:tcPr>
          <w:p w:rsidR="0001180C" w:rsidRPr="00F867D8" w:rsidRDefault="0001180C" w:rsidP="00F83C00">
            <w:pPr>
              <w:spacing w:before="60" w:after="60" w:line="240" w:lineRule="atLeast"/>
              <w:ind w:left="14" w:right="14"/>
              <w:jc w:val="center"/>
            </w:pPr>
            <w:r w:rsidRPr="00F867D8">
              <w:t>06</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i/>
              </w:rPr>
            </w:pPr>
            <w:r w:rsidRPr="00F867D8">
              <w:rPr>
                <w:b/>
                <w:i/>
              </w:rPr>
              <w:t>2.1. Chia theo loại quy chuẩn kỹ thuật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chung</w:t>
            </w:r>
          </w:p>
        </w:tc>
        <w:tc>
          <w:tcPr>
            <w:tcW w:w="369" w:type="pct"/>
            <w:vAlign w:val="center"/>
          </w:tcPr>
          <w:p w:rsidR="0001180C" w:rsidRPr="00F867D8" w:rsidRDefault="0001180C" w:rsidP="00F83C00">
            <w:pPr>
              <w:spacing w:before="60" w:after="60" w:line="240" w:lineRule="atLeast"/>
              <w:ind w:left="14" w:right="14"/>
              <w:jc w:val="center"/>
            </w:pPr>
            <w:r w:rsidRPr="00F867D8">
              <w:t>07</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 xml:space="preserve"> Quy chuẩn kỹ thuật an toàn</w:t>
            </w:r>
          </w:p>
        </w:tc>
        <w:tc>
          <w:tcPr>
            <w:tcW w:w="369" w:type="pct"/>
            <w:vAlign w:val="center"/>
          </w:tcPr>
          <w:p w:rsidR="0001180C" w:rsidRPr="00F867D8" w:rsidRDefault="0001180C" w:rsidP="00F83C00">
            <w:pPr>
              <w:spacing w:before="60" w:after="60" w:line="240" w:lineRule="atLeast"/>
              <w:ind w:left="14" w:right="14"/>
              <w:jc w:val="center"/>
            </w:pPr>
            <w:r w:rsidRPr="00F867D8">
              <w:t>08</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môi trường</w:t>
            </w:r>
          </w:p>
        </w:tc>
        <w:tc>
          <w:tcPr>
            <w:tcW w:w="369" w:type="pct"/>
            <w:vAlign w:val="center"/>
          </w:tcPr>
          <w:p w:rsidR="0001180C" w:rsidRPr="00F867D8" w:rsidRDefault="0001180C" w:rsidP="00F83C00">
            <w:pPr>
              <w:spacing w:before="60" w:after="60" w:line="240" w:lineRule="atLeast"/>
              <w:ind w:left="14" w:right="14"/>
              <w:jc w:val="center"/>
            </w:pPr>
            <w:r w:rsidRPr="00F867D8">
              <w:t>09</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quá trình</w:t>
            </w:r>
          </w:p>
        </w:tc>
        <w:tc>
          <w:tcPr>
            <w:tcW w:w="369" w:type="pct"/>
            <w:vAlign w:val="center"/>
          </w:tcPr>
          <w:p w:rsidR="0001180C" w:rsidRPr="00F867D8" w:rsidRDefault="0001180C" w:rsidP="00F83C00">
            <w:pPr>
              <w:spacing w:before="60" w:after="60" w:line="240" w:lineRule="atLeast"/>
              <w:ind w:left="14" w:right="14"/>
              <w:jc w:val="center"/>
            </w:pPr>
            <w:r w:rsidRPr="00F867D8">
              <w:t>10</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dịch vụ</w:t>
            </w:r>
          </w:p>
        </w:tc>
        <w:tc>
          <w:tcPr>
            <w:tcW w:w="369" w:type="pct"/>
            <w:vAlign w:val="center"/>
          </w:tcPr>
          <w:p w:rsidR="0001180C" w:rsidRPr="00F867D8" w:rsidRDefault="0001180C" w:rsidP="00F83C00">
            <w:pPr>
              <w:spacing w:before="60" w:after="60" w:line="240" w:lineRule="atLeast"/>
              <w:ind w:left="14" w:right="14"/>
              <w:jc w:val="center"/>
            </w:pPr>
            <w:r w:rsidRPr="00F867D8">
              <w:t>11</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i/>
              </w:rPr>
              <w:t>2.2. Chia theo lĩnh vực quy chuẩn kỹ thuật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tcBorders>
              <w:bottom w:val="single" w:sz="4" w:space="0" w:color="auto"/>
            </w:tcBorders>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tcBorders>
              <w:bottom w:val="single" w:sz="4" w:space="0" w:color="auto"/>
            </w:tcBorders>
            <w:vAlign w:val="center"/>
          </w:tcPr>
          <w:p w:rsidR="0001180C" w:rsidRPr="00F867D8" w:rsidRDefault="0001180C" w:rsidP="00F83C00">
            <w:pPr>
              <w:spacing w:before="60" w:after="60" w:line="240" w:lineRule="atLeast"/>
              <w:ind w:left="14" w:right="14"/>
              <w:jc w:val="center"/>
            </w:pPr>
            <w:r w:rsidRPr="00F867D8">
              <w:t>12</w:t>
            </w:r>
          </w:p>
        </w:tc>
        <w:tc>
          <w:tcPr>
            <w:tcW w:w="683" w:type="pct"/>
            <w:tcBorders>
              <w:bottom w:val="single" w:sz="4" w:space="0" w:color="auto"/>
            </w:tcBorders>
          </w:tcPr>
          <w:p w:rsidR="0001180C" w:rsidRPr="00F867D8" w:rsidRDefault="0001180C" w:rsidP="00F83C00">
            <w:pPr>
              <w:jc w:val="center"/>
              <w:rPr>
                <w:i/>
                <w:sz w:val="22"/>
              </w:rPr>
            </w:pPr>
            <w:r w:rsidRPr="00F867D8">
              <w:rPr>
                <w:i/>
                <w:sz w:val="22"/>
              </w:rPr>
              <w:t>Quy chuẩn</w:t>
            </w:r>
          </w:p>
        </w:tc>
        <w:tc>
          <w:tcPr>
            <w:tcW w:w="685" w:type="pct"/>
            <w:tcBorders>
              <w:bottom w:val="single" w:sz="4" w:space="0" w:color="auto"/>
            </w:tcBorders>
            <w:vAlign w:val="center"/>
          </w:tcPr>
          <w:p w:rsidR="0001180C" w:rsidRPr="00F867D8" w:rsidRDefault="0001180C" w:rsidP="00F83C00">
            <w:pPr>
              <w:spacing w:before="60" w:after="60" w:line="240" w:lineRule="atLeast"/>
              <w:ind w:left="14" w:right="14"/>
              <w:jc w:val="center"/>
            </w:pPr>
          </w:p>
        </w:tc>
        <w:tc>
          <w:tcPr>
            <w:tcW w:w="737" w:type="pct"/>
            <w:tcBorders>
              <w:bottom w:val="single" w:sz="4" w:space="0" w:color="auto"/>
            </w:tcBorders>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tcBorders>
              <w:bottom w:val="single" w:sz="4" w:space="0" w:color="auto"/>
            </w:tcBorders>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tcBorders>
              <w:bottom w:val="single" w:sz="4" w:space="0" w:color="auto"/>
            </w:tcBorders>
            <w:vAlign w:val="center"/>
          </w:tcPr>
          <w:p w:rsidR="0001180C" w:rsidRPr="00F867D8" w:rsidRDefault="0001180C" w:rsidP="00F83C00">
            <w:pPr>
              <w:spacing w:before="60" w:after="60" w:line="240" w:lineRule="atLeast"/>
              <w:ind w:left="14" w:right="14"/>
              <w:jc w:val="center"/>
            </w:pPr>
            <w:r w:rsidRPr="00F867D8">
              <w:t>13</w:t>
            </w:r>
          </w:p>
        </w:tc>
        <w:tc>
          <w:tcPr>
            <w:tcW w:w="683" w:type="pct"/>
            <w:tcBorders>
              <w:bottom w:val="single" w:sz="4" w:space="0" w:color="auto"/>
            </w:tcBorders>
          </w:tcPr>
          <w:p w:rsidR="0001180C" w:rsidRPr="00F867D8" w:rsidRDefault="0001180C" w:rsidP="00F83C00">
            <w:pPr>
              <w:jc w:val="center"/>
              <w:rPr>
                <w:i/>
                <w:sz w:val="22"/>
              </w:rPr>
            </w:pPr>
            <w:r w:rsidRPr="00F867D8">
              <w:rPr>
                <w:i/>
                <w:sz w:val="22"/>
              </w:rPr>
              <w:t>Quy chuẩn</w:t>
            </w:r>
          </w:p>
        </w:tc>
        <w:tc>
          <w:tcPr>
            <w:tcW w:w="685" w:type="pct"/>
            <w:tcBorders>
              <w:bottom w:val="single" w:sz="4" w:space="0" w:color="auto"/>
            </w:tcBorders>
            <w:vAlign w:val="center"/>
          </w:tcPr>
          <w:p w:rsidR="0001180C" w:rsidRPr="00F867D8" w:rsidRDefault="0001180C" w:rsidP="00F83C00">
            <w:pPr>
              <w:spacing w:before="60" w:after="60" w:line="240" w:lineRule="atLeast"/>
              <w:ind w:left="14" w:right="14"/>
              <w:jc w:val="center"/>
            </w:pPr>
          </w:p>
        </w:tc>
        <w:tc>
          <w:tcPr>
            <w:tcW w:w="737" w:type="pct"/>
            <w:tcBorders>
              <w:bottom w:val="single" w:sz="4" w:space="0" w:color="auto"/>
            </w:tcBorders>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lastRenderedPageBreak/>
              <w:t>3. Số quy chuẩn kỹ thuật địa phương</w:t>
            </w:r>
          </w:p>
        </w:tc>
        <w:tc>
          <w:tcPr>
            <w:tcW w:w="369" w:type="pct"/>
            <w:vAlign w:val="center"/>
          </w:tcPr>
          <w:p w:rsidR="0001180C" w:rsidRPr="00F867D8" w:rsidRDefault="0001180C" w:rsidP="00F83C00">
            <w:pPr>
              <w:spacing w:before="60" w:after="60" w:line="240" w:lineRule="atLeast"/>
              <w:ind w:left="14" w:right="14"/>
              <w:jc w:val="center"/>
            </w:pPr>
            <w:r w:rsidRPr="00F867D8">
              <w:t>15</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i/>
              </w:rPr>
            </w:pPr>
            <w:r w:rsidRPr="00F867D8">
              <w:rPr>
                <w:b/>
                <w:i/>
              </w:rPr>
              <w:t>3.1. Chia theo loại quy chuẩn kỹ thuật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chung</w:t>
            </w:r>
          </w:p>
        </w:tc>
        <w:tc>
          <w:tcPr>
            <w:tcW w:w="369" w:type="pct"/>
            <w:vAlign w:val="center"/>
          </w:tcPr>
          <w:p w:rsidR="0001180C" w:rsidRPr="00F867D8" w:rsidRDefault="0001180C" w:rsidP="00F83C00">
            <w:pPr>
              <w:spacing w:before="60" w:after="60" w:line="240" w:lineRule="atLeast"/>
              <w:ind w:left="14" w:right="14"/>
              <w:jc w:val="center"/>
            </w:pPr>
            <w:r w:rsidRPr="00F867D8">
              <w:t>16</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 xml:space="preserve"> Quy chuẩn kỹ thuật an toàn</w:t>
            </w:r>
          </w:p>
        </w:tc>
        <w:tc>
          <w:tcPr>
            <w:tcW w:w="369" w:type="pct"/>
            <w:vAlign w:val="center"/>
          </w:tcPr>
          <w:p w:rsidR="0001180C" w:rsidRPr="00F867D8" w:rsidRDefault="0001180C" w:rsidP="00F83C00">
            <w:pPr>
              <w:spacing w:before="60" w:after="60" w:line="240" w:lineRule="atLeast"/>
              <w:ind w:left="14" w:right="14"/>
              <w:jc w:val="center"/>
            </w:pPr>
            <w:r w:rsidRPr="00F867D8">
              <w:t>17</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môi trường</w:t>
            </w:r>
          </w:p>
        </w:tc>
        <w:tc>
          <w:tcPr>
            <w:tcW w:w="369" w:type="pct"/>
            <w:vAlign w:val="center"/>
          </w:tcPr>
          <w:p w:rsidR="0001180C" w:rsidRPr="00F867D8" w:rsidRDefault="0001180C" w:rsidP="00F83C00">
            <w:pPr>
              <w:spacing w:before="60" w:after="60" w:line="240" w:lineRule="atLeast"/>
              <w:ind w:left="14" w:right="14"/>
              <w:jc w:val="center"/>
            </w:pPr>
            <w:r w:rsidRPr="00F867D8">
              <w:t>18</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quá trình</w:t>
            </w:r>
          </w:p>
        </w:tc>
        <w:tc>
          <w:tcPr>
            <w:tcW w:w="369" w:type="pct"/>
            <w:vAlign w:val="center"/>
          </w:tcPr>
          <w:p w:rsidR="0001180C" w:rsidRPr="00F867D8" w:rsidRDefault="0001180C" w:rsidP="00F83C00">
            <w:pPr>
              <w:spacing w:before="60" w:after="60" w:line="240" w:lineRule="atLeast"/>
              <w:ind w:left="14" w:right="14"/>
              <w:jc w:val="center"/>
            </w:pPr>
            <w:r w:rsidRPr="00F867D8">
              <w:t>19</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Quy chuẩn kỹ thuật dịch vụ</w:t>
            </w:r>
          </w:p>
        </w:tc>
        <w:tc>
          <w:tcPr>
            <w:tcW w:w="369" w:type="pct"/>
            <w:vAlign w:val="center"/>
          </w:tcPr>
          <w:p w:rsidR="0001180C" w:rsidRPr="00F867D8" w:rsidRDefault="0001180C" w:rsidP="00F83C00">
            <w:pPr>
              <w:spacing w:before="60" w:after="60" w:line="240" w:lineRule="atLeast"/>
              <w:ind w:left="14" w:right="14"/>
              <w:jc w:val="center"/>
            </w:pPr>
            <w:r w:rsidRPr="00F867D8">
              <w:t>20</w:t>
            </w:r>
          </w:p>
        </w:tc>
        <w:tc>
          <w:tcPr>
            <w:tcW w:w="683" w:type="pct"/>
          </w:tcPr>
          <w:p w:rsidR="0001180C" w:rsidRPr="00F867D8" w:rsidRDefault="0001180C" w:rsidP="00F83C00">
            <w:pPr>
              <w:jc w:val="cente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i/>
              </w:rPr>
              <w:t>3.2. Chia theo lĩnh vực quy chuẩn kỹ thuật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21</w:t>
            </w:r>
          </w:p>
        </w:tc>
        <w:tc>
          <w:tcPr>
            <w:tcW w:w="683" w:type="pct"/>
          </w:tcPr>
          <w:p w:rsidR="0001180C" w:rsidRPr="00F867D8" w:rsidRDefault="0001180C" w:rsidP="00F83C00">
            <w:pPr>
              <w:jc w:val="center"/>
              <w:rPr>
                <w:i/>
                <w:sz w:val="22"/>
              </w:rP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22</w:t>
            </w:r>
          </w:p>
        </w:tc>
        <w:tc>
          <w:tcPr>
            <w:tcW w:w="683" w:type="pct"/>
          </w:tcPr>
          <w:p w:rsidR="0001180C" w:rsidRPr="00F867D8" w:rsidRDefault="0001180C" w:rsidP="00F83C00">
            <w:pPr>
              <w:jc w:val="center"/>
              <w:rPr>
                <w:i/>
                <w:sz w:val="22"/>
              </w:rPr>
            </w:pPr>
            <w:r w:rsidRPr="00F867D8">
              <w:rPr>
                <w:i/>
                <w:sz w:val="22"/>
              </w:rPr>
              <w:t>Quy chuẩn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4. Số doanh nghiệp, tổ chức đạt giải thưởng chất lượng quốc gia</w:t>
            </w:r>
          </w:p>
          <w:p w:rsidR="0001180C" w:rsidRPr="00F867D8" w:rsidRDefault="0001180C" w:rsidP="00F83C00">
            <w:pPr>
              <w:spacing w:before="60" w:after="60" w:line="240" w:lineRule="atLeast"/>
              <w:ind w:left="14" w:right="14"/>
            </w:pPr>
            <w:r w:rsidRPr="00F867D8">
              <w:t>Trong đó</w:t>
            </w:r>
          </w:p>
        </w:tc>
        <w:tc>
          <w:tcPr>
            <w:tcW w:w="369" w:type="pct"/>
            <w:vAlign w:val="center"/>
          </w:tcPr>
          <w:p w:rsidR="0001180C" w:rsidRPr="00F867D8" w:rsidRDefault="0001180C" w:rsidP="00F83C00">
            <w:pPr>
              <w:spacing w:before="60" w:after="60" w:line="240" w:lineRule="atLeast"/>
              <w:ind w:left="14" w:right="14"/>
              <w:jc w:val="center"/>
            </w:pPr>
            <w:r w:rsidRPr="00F867D8">
              <w:t>14</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i/>
              </w:rPr>
            </w:pPr>
            <w:r w:rsidRPr="00F867D8">
              <w:rPr>
                <w:b/>
                <w:i/>
              </w:rPr>
              <w:lastRenderedPageBreak/>
              <w:t>4.1. Chia theo loại hình doanh nghiệp, tổ chức</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Doanh nghiệp/Tổ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i/>
              </w:rPr>
            </w:pPr>
            <w:r w:rsidRPr="00F867D8">
              <w:rPr>
                <w:b/>
                <w:i/>
              </w:rPr>
              <w:t>4.2. Hình thức giải thưởng</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Giải thưởng</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5. Số mẫu phương tiện đo được phê duyệt</w:t>
            </w:r>
          </w:p>
          <w:p w:rsidR="0001180C" w:rsidRPr="00F867D8" w:rsidRDefault="0001180C" w:rsidP="00F83C00">
            <w:pPr>
              <w:spacing w:before="60" w:after="60" w:line="240" w:lineRule="atLeast"/>
              <w:ind w:left="14" w:right="14"/>
            </w:pPr>
            <w:r w:rsidRPr="00F867D8">
              <w:rPr>
                <w:i/>
              </w:rPr>
              <w:t>Chia theo loại phương tiện đo</w:t>
            </w:r>
          </w:p>
        </w:tc>
        <w:tc>
          <w:tcPr>
            <w:tcW w:w="369" w:type="pct"/>
            <w:vAlign w:val="center"/>
          </w:tcPr>
          <w:p w:rsidR="0001180C" w:rsidRPr="00F867D8" w:rsidRDefault="0001180C" w:rsidP="00F83C00">
            <w:pPr>
              <w:spacing w:before="60" w:after="60" w:line="240" w:lineRule="atLeast"/>
              <w:ind w:left="14" w:right="14"/>
              <w:jc w:val="center"/>
            </w:pPr>
          </w:p>
        </w:tc>
        <w:tc>
          <w:tcPr>
            <w:tcW w:w="683" w:type="pct"/>
            <w:vAlign w:val="center"/>
          </w:tcPr>
          <w:p w:rsidR="0001180C" w:rsidRPr="00F867D8" w:rsidRDefault="0001180C" w:rsidP="00F83C00">
            <w:pPr>
              <w:spacing w:before="60" w:after="60" w:line="240" w:lineRule="atLeast"/>
              <w:ind w:left="-164" w:right="-165"/>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Độ dài</w:t>
            </w:r>
          </w:p>
        </w:tc>
        <w:tc>
          <w:tcPr>
            <w:tcW w:w="369" w:type="pct"/>
            <w:vAlign w:val="center"/>
          </w:tcPr>
          <w:p w:rsidR="0001180C" w:rsidRPr="00F867D8" w:rsidRDefault="0001180C" w:rsidP="00F83C00">
            <w:pPr>
              <w:spacing w:before="60" w:after="60" w:line="240" w:lineRule="atLeast"/>
              <w:ind w:left="14" w:right="14"/>
              <w:jc w:val="center"/>
            </w:pPr>
            <w:r w:rsidRPr="00F867D8">
              <w:t>23</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Khối lượng</w:t>
            </w:r>
          </w:p>
        </w:tc>
        <w:tc>
          <w:tcPr>
            <w:tcW w:w="369" w:type="pct"/>
            <w:vAlign w:val="center"/>
          </w:tcPr>
          <w:p w:rsidR="0001180C" w:rsidRPr="00F867D8" w:rsidRDefault="0001180C" w:rsidP="00F83C00">
            <w:pPr>
              <w:spacing w:before="60" w:after="60" w:line="240" w:lineRule="atLeast"/>
              <w:ind w:left="14" w:right="14"/>
              <w:jc w:val="center"/>
            </w:pPr>
            <w:r w:rsidRPr="00F867D8">
              <w:t>24</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Dung tích - Lưu lượng</w:t>
            </w:r>
          </w:p>
        </w:tc>
        <w:tc>
          <w:tcPr>
            <w:tcW w:w="369" w:type="pct"/>
            <w:vAlign w:val="center"/>
          </w:tcPr>
          <w:p w:rsidR="0001180C" w:rsidRPr="00F867D8" w:rsidRDefault="0001180C" w:rsidP="00F83C00">
            <w:pPr>
              <w:spacing w:before="60" w:after="60" w:line="240" w:lineRule="atLeast"/>
              <w:ind w:left="14" w:right="14"/>
              <w:jc w:val="center"/>
            </w:pPr>
            <w:r w:rsidRPr="00F867D8">
              <w:t>25</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Áp suất </w:t>
            </w:r>
          </w:p>
        </w:tc>
        <w:tc>
          <w:tcPr>
            <w:tcW w:w="369" w:type="pct"/>
            <w:vAlign w:val="center"/>
          </w:tcPr>
          <w:p w:rsidR="0001180C" w:rsidRPr="00F867D8" w:rsidRDefault="0001180C" w:rsidP="00F83C00">
            <w:pPr>
              <w:spacing w:before="60" w:after="60" w:line="240" w:lineRule="atLeast"/>
              <w:ind w:left="14" w:right="14"/>
              <w:jc w:val="center"/>
            </w:pPr>
            <w:r w:rsidRPr="00F867D8">
              <w:t>26</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Nhiệt độ </w:t>
            </w:r>
          </w:p>
        </w:tc>
        <w:tc>
          <w:tcPr>
            <w:tcW w:w="369" w:type="pct"/>
            <w:vAlign w:val="center"/>
          </w:tcPr>
          <w:p w:rsidR="0001180C" w:rsidRPr="00F867D8" w:rsidRDefault="0001180C" w:rsidP="00F83C00">
            <w:pPr>
              <w:spacing w:before="60" w:after="60" w:line="240" w:lineRule="atLeast"/>
              <w:ind w:left="14" w:right="14"/>
              <w:jc w:val="center"/>
            </w:pPr>
            <w:r w:rsidRPr="00F867D8">
              <w:t>27</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lastRenderedPageBreak/>
              <w:t>-</w:t>
            </w:r>
            <w:r w:rsidRPr="00F867D8">
              <w:t xml:space="preserve"> Hoá lý </w:t>
            </w:r>
          </w:p>
        </w:tc>
        <w:tc>
          <w:tcPr>
            <w:tcW w:w="369" w:type="pct"/>
            <w:vAlign w:val="center"/>
          </w:tcPr>
          <w:p w:rsidR="0001180C" w:rsidRPr="00F867D8" w:rsidRDefault="0001180C" w:rsidP="00F83C00">
            <w:pPr>
              <w:spacing w:before="60" w:after="60" w:line="240" w:lineRule="atLeast"/>
              <w:ind w:left="14" w:right="14"/>
              <w:jc w:val="center"/>
            </w:pPr>
            <w:r w:rsidRPr="00F867D8">
              <w:t>28</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i/>
              </w:rPr>
            </w:pPr>
            <w:r w:rsidRPr="00F867D8">
              <w:rPr>
                <w:b/>
              </w:rPr>
              <w:t>6. Số tổ chức kiểm định, hiệu chuẩn, thử nghiệm phương tiện đo, chuẩn đo lường</w:t>
            </w:r>
          </w:p>
        </w:tc>
        <w:tc>
          <w:tcPr>
            <w:tcW w:w="369" w:type="pct"/>
            <w:vAlign w:val="center"/>
          </w:tcPr>
          <w:p w:rsidR="0001180C" w:rsidRPr="00F867D8" w:rsidRDefault="0001180C" w:rsidP="00F83C00">
            <w:pPr>
              <w:spacing w:before="60" w:after="60" w:line="240" w:lineRule="atLeast"/>
              <w:ind w:left="14" w:right="14"/>
              <w:jc w:val="center"/>
            </w:pPr>
            <w:r w:rsidRPr="00F867D8">
              <w:t>29</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7. Số phương tiện đo, chuẩn đo lường được kiểm định, hiệu chuẩn, thử nghiệm</w:t>
            </w:r>
          </w:p>
          <w:p w:rsidR="0001180C" w:rsidRPr="00F867D8" w:rsidRDefault="0001180C" w:rsidP="00F83C00">
            <w:pPr>
              <w:spacing w:before="60" w:after="60" w:line="240" w:lineRule="atLeast"/>
              <w:ind w:left="14" w:right="14"/>
            </w:pPr>
            <w:r w:rsidRPr="00F867D8">
              <w:rPr>
                <w:i/>
              </w:rPr>
              <w:t>Chia theo loại phương tiện đo</w:t>
            </w:r>
          </w:p>
        </w:tc>
        <w:tc>
          <w:tcPr>
            <w:tcW w:w="369" w:type="pct"/>
            <w:vAlign w:val="center"/>
          </w:tcPr>
          <w:p w:rsidR="0001180C" w:rsidRPr="00F867D8" w:rsidRDefault="0001180C" w:rsidP="00F83C00">
            <w:pPr>
              <w:spacing w:before="60" w:after="60" w:line="240" w:lineRule="atLeast"/>
              <w:ind w:left="14" w:right="14"/>
              <w:jc w:val="center"/>
            </w:pPr>
            <w:r w:rsidRPr="00F867D8">
              <w:t>30</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Độ dài</w:t>
            </w:r>
          </w:p>
        </w:tc>
        <w:tc>
          <w:tcPr>
            <w:tcW w:w="369" w:type="pct"/>
            <w:vAlign w:val="center"/>
          </w:tcPr>
          <w:p w:rsidR="0001180C" w:rsidRPr="00F867D8" w:rsidRDefault="0001180C" w:rsidP="00F83C00">
            <w:pPr>
              <w:spacing w:before="60" w:after="60" w:line="240" w:lineRule="atLeast"/>
              <w:ind w:left="14" w:right="14"/>
              <w:jc w:val="center"/>
            </w:pPr>
            <w:r w:rsidRPr="00F867D8">
              <w:t>31</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Khối lượng</w:t>
            </w:r>
          </w:p>
        </w:tc>
        <w:tc>
          <w:tcPr>
            <w:tcW w:w="369" w:type="pct"/>
            <w:vAlign w:val="center"/>
          </w:tcPr>
          <w:p w:rsidR="0001180C" w:rsidRPr="00F867D8" w:rsidRDefault="0001180C" w:rsidP="00F83C00">
            <w:pPr>
              <w:spacing w:before="60" w:after="60" w:line="240" w:lineRule="atLeast"/>
              <w:ind w:left="14" w:right="14"/>
              <w:jc w:val="center"/>
            </w:pPr>
            <w:r w:rsidRPr="00F867D8">
              <w:t>32</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Dung tích - Lưu lượng</w:t>
            </w:r>
          </w:p>
        </w:tc>
        <w:tc>
          <w:tcPr>
            <w:tcW w:w="369" w:type="pct"/>
            <w:vAlign w:val="center"/>
          </w:tcPr>
          <w:p w:rsidR="0001180C" w:rsidRPr="00F867D8" w:rsidRDefault="0001180C" w:rsidP="00F83C00">
            <w:pPr>
              <w:spacing w:before="60" w:after="60" w:line="240" w:lineRule="atLeast"/>
              <w:ind w:left="14" w:right="14"/>
              <w:jc w:val="center"/>
            </w:pPr>
            <w:r w:rsidRPr="00F867D8">
              <w:t>33</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Áp suất </w:t>
            </w:r>
          </w:p>
        </w:tc>
        <w:tc>
          <w:tcPr>
            <w:tcW w:w="369" w:type="pct"/>
            <w:vAlign w:val="center"/>
          </w:tcPr>
          <w:p w:rsidR="0001180C" w:rsidRPr="00F867D8" w:rsidRDefault="0001180C" w:rsidP="00F83C00">
            <w:pPr>
              <w:spacing w:before="60" w:after="60" w:line="240" w:lineRule="atLeast"/>
              <w:ind w:left="14" w:right="14"/>
              <w:jc w:val="center"/>
            </w:pPr>
            <w:r w:rsidRPr="00F867D8">
              <w:t>34</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Nhiệt độ </w:t>
            </w:r>
          </w:p>
        </w:tc>
        <w:tc>
          <w:tcPr>
            <w:tcW w:w="369" w:type="pct"/>
            <w:vAlign w:val="center"/>
          </w:tcPr>
          <w:p w:rsidR="0001180C" w:rsidRPr="00F867D8" w:rsidRDefault="0001180C" w:rsidP="00F83C00">
            <w:pPr>
              <w:spacing w:before="60" w:after="60" w:line="240" w:lineRule="atLeast"/>
              <w:ind w:left="14" w:right="14"/>
              <w:jc w:val="center"/>
            </w:pPr>
            <w:r w:rsidRPr="00F867D8">
              <w:t>35</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rPr>
                <w:b/>
              </w:rPr>
              <w:t>-</w:t>
            </w:r>
            <w:r w:rsidRPr="00F867D8">
              <w:t xml:space="preserve"> Hoá lý </w:t>
            </w:r>
          </w:p>
        </w:tc>
        <w:tc>
          <w:tcPr>
            <w:tcW w:w="369" w:type="pct"/>
            <w:vAlign w:val="center"/>
          </w:tcPr>
          <w:p w:rsidR="0001180C" w:rsidRPr="00F867D8" w:rsidRDefault="0001180C" w:rsidP="00F83C00">
            <w:pPr>
              <w:spacing w:before="60" w:after="60" w:line="240" w:lineRule="atLeast"/>
              <w:ind w:left="14" w:right="14"/>
              <w:jc w:val="center"/>
            </w:pPr>
            <w:r w:rsidRPr="00F867D8">
              <w:t>36</w:t>
            </w:r>
          </w:p>
        </w:tc>
        <w:tc>
          <w:tcPr>
            <w:tcW w:w="683" w:type="pct"/>
          </w:tcPr>
          <w:p w:rsidR="0001180C" w:rsidRPr="00F867D8" w:rsidRDefault="0001180C" w:rsidP="00F83C00">
            <w:pPr>
              <w:jc w:val="center"/>
              <w:rPr>
                <w:i/>
                <w:sz w:val="22"/>
              </w:rPr>
            </w:pPr>
            <w:r w:rsidRPr="00F867D8">
              <w:rPr>
                <w:i/>
                <w:sz w:val="22"/>
              </w:rPr>
              <w:t>Phương tiện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8. Số giấy chứng nhận về hệ thống quản lý cấp cho tổ chức, doanh nghiệp</w:t>
            </w:r>
          </w:p>
          <w:p w:rsidR="0001180C" w:rsidRPr="00F867D8" w:rsidRDefault="0001180C" w:rsidP="00F83C00">
            <w:pPr>
              <w:spacing w:before="60" w:after="60" w:line="240" w:lineRule="atLeast"/>
              <w:ind w:left="14" w:right="14"/>
              <w:rPr>
                <w:i/>
              </w:rPr>
            </w:pPr>
            <w:r w:rsidRPr="00F867D8">
              <w:rPr>
                <w:i/>
              </w:rPr>
              <w:lastRenderedPageBreak/>
              <w:t>Chia theo hệ thống quản lý</w:t>
            </w:r>
          </w:p>
        </w:tc>
        <w:tc>
          <w:tcPr>
            <w:tcW w:w="369" w:type="pct"/>
            <w:vAlign w:val="center"/>
          </w:tcPr>
          <w:p w:rsidR="0001180C" w:rsidRPr="00F867D8" w:rsidRDefault="0001180C" w:rsidP="00F83C00">
            <w:pPr>
              <w:spacing w:before="60" w:after="60" w:line="240" w:lineRule="atLeast"/>
              <w:ind w:left="14" w:right="14"/>
              <w:jc w:val="center"/>
            </w:pPr>
            <w:r w:rsidRPr="00F867D8">
              <w:lastRenderedPageBreak/>
              <w:t>37</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Giấy chứng nhận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38</w:t>
            </w:r>
          </w:p>
        </w:tc>
        <w:tc>
          <w:tcPr>
            <w:tcW w:w="683" w:type="pct"/>
          </w:tcPr>
          <w:p w:rsidR="0001180C" w:rsidRPr="00F867D8" w:rsidRDefault="0001180C" w:rsidP="00F83C00">
            <w:pPr>
              <w:jc w:val="center"/>
              <w:rPr>
                <w:i/>
                <w:sz w:val="22"/>
              </w:rPr>
            </w:pPr>
            <w:r w:rsidRPr="00F867D8">
              <w:rPr>
                <w:i/>
                <w:sz w:val="22"/>
              </w:rPr>
              <w:t>Giấy chứng nhận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39</w:t>
            </w:r>
          </w:p>
        </w:tc>
        <w:tc>
          <w:tcPr>
            <w:tcW w:w="683" w:type="pct"/>
          </w:tcPr>
          <w:p w:rsidR="0001180C" w:rsidRPr="00F867D8" w:rsidRDefault="0001180C" w:rsidP="00F83C00">
            <w:pPr>
              <w:jc w:val="center"/>
              <w:rPr>
                <w:i/>
                <w:sz w:val="22"/>
              </w:rPr>
            </w:pPr>
            <w:r w:rsidRPr="00F867D8">
              <w:rPr>
                <w:i/>
                <w:sz w:val="22"/>
              </w:rPr>
              <w:t>Giấy chứng nhận</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9. Số doanh nghiệp, tổ chức đăng ký sử dụng mã vạch</w:t>
            </w:r>
          </w:p>
        </w:tc>
        <w:tc>
          <w:tcPr>
            <w:tcW w:w="369" w:type="pct"/>
            <w:vAlign w:val="center"/>
          </w:tcPr>
          <w:p w:rsidR="0001180C" w:rsidRPr="00F867D8" w:rsidRDefault="0001180C" w:rsidP="00F83C00">
            <w:pPr>
              <w:spacing w:before="60" w:after="60" w:line="240" w:lineRule="atLeast"/>
              <w:ind w:left="14" w:right="14"/>
              <w:jc w:val="center"/>
            </w:pPr>
            <w:r w:rsidRPr="00F867D8">
              <w:t>40</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Doanh nghiệp</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10. Số phòng thử nghiệm, hiệu chuẩn được công nhận</w:t>
            </w:r>
          </w:p>
          <w:p w:rsidR="0001180C" w:rsidRPr="00F867D8" w:rsidRDefault="0001180C" w:rsidP="00F83C00">
            <w:pPr>
              <w:spacing w:before="60" w:after="60" w:line="240" w:lineRule="atLeast"/>
              <w:ind w:left="14" w:right="14"/>
              <w:rPr>
                <w:i/>
              </w:rPr>
            </w:pPr>
            <w:r w:rsidRPr="00F867D8">
              <w:rPr>
                <w:i/>
              </w:rPr>
              <w:t>Chia theo lĩnh vực thử nghiệm, hiệu chuẩn</w:t>
            </w:r>
          </w:p>
        </w:tc>
        <w:tc>
          <w:tcPr>
            <w:tcW w:w="369" w:type="pct"/>
            <w:vAlign w:val="center"/>
          </w:tcPr>
          <w:p w:rsidR="0001180C" w:rsidRPr="00F867D8" w:rsidRDefault="0001180C" w:rsidP="00F83C00">
            <w:pPr>
              <w:spacing w:before="60" w:after="60" w:line="240" w:lineRule="atLeast"/>
              <w:ind w:left="14" w:right="14"/>
              <w:jc w:val="center"/>
            </w:pPr>
            <w:r w:rsidRPr="00F867D8">
              <w:t>41</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Phòng</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42</w:t>
            </w:r>
          </w:p>
        </w:tc>
        <w:tc>
          <w:tcPr>
            <w:tcW w:w="683" w:type="pct"/>
          </w:tcPr>
          <w:p w:rsidR="0001180C" w:rsidRPr="00F867D8" w:rsidRDefault="0001180C" w:rsidP="00F83C00">
            <w:pPr>
              <w:jc w:val="center"/>
              <w:rPr>
                <w:i/>
                <w:sz w:val="22"/>
              </w:rPr>
            </w:pPr>
            <w:r w:rsidRPr="00F867D8">
              <w:rPr>
                <w:i/>
                <w:sz w:val="22"/>
              </w:rPr>
              <w:t>Phòng</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w:t>
            </w:r>
            <w:r w:rsidRPr="00F867D8">
              <w:t>…</w:t>
            </w:r>
          </w:p>
        </w:tc>
        <w:tc>
          <w:tcPr>
            <w:tcW w:w="369" w:type="pct"/>
            <w:vAlign w:val="center"/>
          </w:tcPr>
          <w:p w:rsidR="0001180C" w:rsidRPr="00F867D8" w:rsidRDefault="0001180C" w:rsidP="00F83C00">
            <w:pPr>
              <w:spacing w:before="60" w:after="60" w:line="240" w:lineRule="atLeast"/>
              <w:ind w:left="14" w:right="14"/>
              <w:jc w:val="center"/>
            </w:pPr>
            <w:r w:rsidRPr="00F867D8">
              <w:t>43</w:t>
            </w:r>
          </w:p>
        </w:tc>
        <w:tc>
          <w:tcPr>
            <w:tcW w:w="683" w:type="pct"/>
          </w:tcPr>
          <w:p w:rsidR="0001180C" w:rsidRPr="00F867D8" w:rsidRDefault="0001180C" w:rsidP="00F83C00">
            <w:pPr>
              <w:jc w:val="center"/>
              <w:rPr>
                <w:i/>
                <w:sz w:val="22"/>
              </w:rPr>
            </w:pPr>
            <w:r w:rsidRPr="00F867D8">
              <w:rPr>
                <w:i/>
                <w:sz w:val="22"/>
              </w:rPr>
              <w:t>Phòng</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11. Số tổ chức đánh giá sự phù hợp đăng ký lĩnh vực hoạt động</w:t>
            </w:r>
          </w:p>
          <w:p w:rsidR="0001180C" w:rsidRPr="00F867D8" w:rsidRDefault="0001180C" w:rsidP="00F83C00">
            <w:pPr>
              <w:spacing w:before="60" w:after="60" w:line="240" w:lineRule="atLeast"/>
              <w:ind w:left="14" w:right="14"/>
              <w:rPr>
                <w:i/>
              </w:rPr>
            </w:pPr>
            <w:r w:rsidRPr="00F867D8">
              <w:rPr>
                <w:i/>
              </w:rPr>
              <w:t>Chia theo</w:t>
            </w:r>
          </w:p>
        </w:tc>
        <w:tc>
          <w:tcPr>
            <w:tcW w:w="369" w:type="pct"/>
            <w:vAlign w:val="center"/>
          </w:tcPr>
          <w:p w:rsidR="0001180C" w:rsidRPr="00F867D8" w:rsidRDefault="0001180C" w:rsidP="00F83C00">
            <w:pPr>
              <w:spacing w:before="60" w:after="60" w:line="240" w:lineRule="atLeast"/>
              <w:ind w:left="14" w:right="14"/>
              <w:jc w:val="center"/>
            </w:pPr>
            <w:r w:rsidRPr="00F867D8">
              <w:t>44</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t>- Số tổ chức thử nghiệm</w:t>
            </w:r>
          </w:p>
        </w:tc>
        <w:tc>
          <w:tcPr>
            <w:tcW w:w="369" w:type="pct"/>
            <w:vAlign w:val="center"/>
          </w:tcPr>
          <w:p w:rsidR="0001180C" w:rsidRPr="00F867D8" w:rsidRDefault="0001180C" w:rsidP="00F83C00">
            <w:pPr>
              <w:spacing w:before="60" w:after="60" w:line="240" w:lineRule="atLeast"/>
              <w:ind w:left="14" w:right="14"/>
              <w:jc w:val="center"/>
            </w:pPr>
            <w:r w:rsidRPr="00F867D8">
              <w:t>45</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t>- Số tổ chức chứng nhận</w:t>
            </w:r>
          </w:p>
        </w:tc>
        <w:tc>
          <w:tcPr>
            <w:tcW w:w="369" w:type="pct"/>
            <w:vAlign w:val="center"/>
          </w:tcPr>
          <w:p w:rsidR="0001180C" w:rsidRPr="00F867D8" w:rsidRDefault="0001180C" w:rsidP="00F83C00">
            <w:pPr>
              <w:spacing w:before="60" w:after="60" w:line="240" w:lineRule="atLeast"/>
              <w:ind w:left="14" w:right="14"/>
              <w:jc w:val="center"/>
            </w:pPr>
            <w:r w:rsidRPr="00F867D8">
              <w:t>46</w:t>
            </w:r>
          </w:p>
        </w:tc>
        <w:tc>
          <w:tcPr>
            <w:tcW w:w="683" w:type="pct"/>
            <w:vAlign w:val="center"/>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shd w:val="clear" w:color="auto" w:fill="auto"/>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lastRenderedPageBreak/>
              <w:t>Trong đó:                                  + Chứng nhận sản phẩm, hàng hóa</w:t>
            </w:r>
          </w:p>
        </w:tc>
        <w:tc>
          <w:tcPr>
            <w:tcW w:w="369" w:type="pct"/>
            <w:vAlign w:val="center"/>
          </w:tcPr>
          <w:p w:rsidR="0001180C" w:rsidRPr="00F867D8" w:rsidRDefault="0001180C" w:rsidP="00F83C00">
            <w:pPr>
              <w:spacing w:before="60" w:after="60" w:line="240" w:lineRule="atLeast"/>
              <w:ind w:left="14" w:right="14"/>
              <w:jc w:val="center"/>
            </w:pPr>
            <w:r w:rsidRPr="00F867D8">
              <w:t>47</w:t>
            </w: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pPr>
            <w:r w:rsidRPr="00F867D8">
              <w:t xml:space="preserve">                                                  + Chứng nhận hệ thống quản lý</w:t>
            </w:r>
          </w:p>
        </w:tc>
        <w:tc>
          <w:tcPr>
            <w:tcW w:w="369" w:type="pct"/>
            <w:vAlign w:val="center"/>
          </w:tcPr>
          <w:p w:rsidR="0001180C" w:rsidRPr="00F867D8" w:rsidRDefault="0001180C" w:rsidP="00F83C00">
            <w:pPr>
              <w:spacing w:before="60" w:after="60" w:line="240" w:lineRule="atLeast"/>
              <w:ind w:left="14" w:right="14"/>
              <w:jc w:val="center"/>
            </w:pPr>
            <w:r w:rsidRPr="00F867D8">
              <w:t>48</w:t>
            </w: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Số tổ chức giám định</w:t>
            </w:r>
          </w:p>
        </w:tc>
        <w:tc>
          <w:tcPr>
            <w:tcW w:w="369" w:type="pct"/>
            <w:vAlign w:val="center"/>
          </w:tcPr>
          <w:p w:rsidR="0001180C" w:rsidRPr="00F867D8" w:rsidRDefault="0001180C" w:rsidP="00F83C00">
            <w:pPr>
              <w:spacing w:before="60" w:after="60" w:line="240" w:lineRule="atLeast"/>
              <w:ind w:left="14" w:right="14"/>
              <w:jc w:val="center"/>
            </w:pPr>
            <w:r w:rsidRPr="00F867D8">
              <w:t>49</w:t>
            </w: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r w:rsidR="0001180C" w:rsidRPr="00F867D8" w:rsidTr="00F83C00">
        <w:trPr>
          <w:trHeight w:val="170"/>
        </w:trPr>
        <w:tc>
          <w:tcPr>
            <w:tcW w:w="2526" w:type="pct"/>
            <w:vAlign w:val="center"/>
          </w:tcPr>
          <w:p w:rsidR="0001180C" w:rsidRPr="00F867D8" w:rsidRDefault="0001180C" w:rsidP="00F83C00">
            <w:pPr>
              <w:spacing w:before="60" w:after="60" w:line="240" w:lineRule="atLeast"/>
              <w:ind w:left="14" w:right="14"/>
              <w:rPr>
                <w:b/>
              </w:rPr>
            </w:pPr>
            <w:r w:rsidRPr="00F867D8">
              <w:rPr>
                <w:b/>
              </w:rPr>
              <w:t xml:space="preserve">- </w:t>
            </w:r>
            <w:r w:rsidRPr="00F867D8">
              <w:t>Số tổ chức kiểm định</w:t>
            </w:r>
          </w:p>
        </w:tc>
        <w:tc>
          <w:tcPr>
            <w:tcW w:w="369" w:type="pct"/>
            <w:vAlign w:val="center"/>
          </w:tcPr>
          <w:p w:rsidR="0001180C" w:rsidRPr="00F867D8" w:rsidRDefault="0001180C" w:rsidP="00F83C00">
            <w:pPr>
              <w:spacing w:before="60" w:after="60" w:line="240" w:lineRule="atLeast"/>
              <w:ind w:left="14" w:right="14"/>
              <w:jc w:val="center"/>
            </w:pPr>
            <w:r w:rsidRPr="00F867D8">
              <w:t>50</w:t>
            </w:r>
          </w:p>
        </w:tc>
        <w:tc>
          <w:tcPr>
            <w:tcW w:w="683" w:type="pct"/>
          </w:tcPr>
          <w:p w:rsidR="0001180C" w:rsidRPr="00F867D8" w:rsidRDefault="0001180C" w:rsidP="00F83C00">
            <w:pPr>
              <w:spacing w:before="60" w:after="60" w:line="240" w:lineRule="atLeast"/>
              <w:ind w:left="14" w:right="14"/>
              <w:jc w:val="center"/>
              <w:rPr>
                <w:i/>
                <w:sz w:val="22"/>
              </w:rPr>
            </w:pPr>
            <w:r w:rsidRPr="00F867D8">
              <w:rPr>
                <w:i/>
                <w:sz w:val="22"/>
              </w:rPr>
              <w:t>Tổ chức</w:t>
            </w:r>
          </w:p>
        </w:tc>
        <w:tc>
          <w:tcPr>
            <w:tcW w:w="685" w:type="pct"/>
            <w:vAlign w:val="center"/>
          </w:tcPr>
          <w:p w:rsidR="0001180C" w:rsidRPr="00F867D8" w:rsidRDefault="0001180C" w:rsidP="00F83C00">
            <w:pPr>
              <w:spacing w:before="60" w:after="60" w:line="240" w:lineRule="atLeast"/>
              <w:ind w:left="14" w:right="14"/>
              <w:jc w:val="center"/>
            </w:pPr>
          </w:p>
        </w:tc>
        <w:tc>
          <w:tcPr>
            <w:tcW w:w="737" w:type="pct"/>
            <w:vAlign w:val="center"/>
          </w:tcPr>
          <w:p w:rsidR="0001180C" w:rsidRPr="00F867D8" w:rsidRDefault="0001180C" w:rsidP="00F83C00">
            <w:pPr>
              <w:spacing w:before="60" w:after="60" w:line="240" w:lineRule="atLeast"/>
              <w:ind w:left="14" w:right="14"/>
              <w:jc w:val="center"/>
            </w:pPr>
          </w:p>
        </w:tc>
      </w:tr>
    </w:tbl>
    <w:p w:rsidR="0001180C" w:rsidRPr="00F867D8" w:rsidRDefault="0001180C" w:rsidP="00824CD4">
      <w:pPr>
        <w:rPr>
          <w:vanish/>
        </w:rPr>
      </w:pPr>
    </w:p>
    <w:tbl>
      <w:tblPr>
        <w:tblpPr w:leftFromText="180" w:rightFromText="180" w:vertAnchor="text" w:horzAnchor="margin" w:tblpY="128"/>
        <w:tblW w:w="4639" w:type="pct"/>
        <w:tblLayout w:type="fixed"/>
        <w:tblLook w:val="01E0" w:firstRow="1" w:lastRow="1" w:firstColumn="1" w:lastColumn="1" w:noHBand="0" w:noVBand="0"/>
      </w:tblPr>
      <w:tblGrid>
        <w:gridCol w:w="4263"/>
        <w:gridCol w:w="5461"/>
        <w:gridCol w:w="3957"/>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Pr="00F867D8" w:rsidRDefault="0001180C" w:rsidP="00824CD4">
      <w:pPr>
        <w:rPr>
          <w:vanish/>
        </w:rPr>
      </w:pPr>
    </w:p>
    <w:p w:rsidR="0001180C" w:rsidRPr="00F867D8" w:rsidRDefault="0001180C" w:rsidP="00824CD4">
      <w:pPr>
        <w:outlineLvl w:val="0"/>
        <w:rPr>
          <w:b/>
        </w:rPr>
        <w:sectPr w:rsidR="0001180C" w:rsidRPr="00F867D8" w:rsidSect="00F867D8">
          <w:headerReference w:type="default" r:id="rId22"/>
          <w:pgSz w:w="16834" w:h="11909" w:orient="landscape" w:code="9"/>
          <w:pgMar w:top="1872" w:right="1152" w:bottom="1008" w:left="1152" w:header="720" w:footer="720" w:gutter="0"/>
          <w:pgNumType w:start="44"/>
          <w:cols w:space="720"/>
          <w:docGrid w:linePitch="360"/>
        </w:sectPr>
      </w:pPr>
    </w:p>
    <w:p w:rsidR="0001180C" w:rsidRPr="00F867D8" w:rsidRDefault="0001180C" w:rsidP="00824CD4">
      <w:pPr>
        <w:spacing w:before="60" w:after="60" w:line="288" w:lineRule="auto"/>
        <w:jc w:val="center"/>
        <w:rPr>
          <w:b/>
          <w:szCs w:val="26"/>
        </w:rPr>
      </w:pPr>
      <w:r w:rsidRPr="00F867D8">
        <w:rPr>
          <w:b/>
          <w:szCs w:val="26"/>
        </w:rPr>
        <w:lastRenderedPageBreak/>
        <w:t>HƯỚNG DẪN ĐIỀN BIỂU 08/KHCN-TĐC</w:t>
      </w:r>
    </w:p>
    <w:p w:rsidR="0001180C" w:rsidRPr="00F867D8" w:rsidRDefault="0001180C" w:rsidP="00824CD4">
      <w:pPr>
        <w:spacing w:before="60" w:after="60" w:line="288" w:lineRule="auto"/>
        <w:jc w:val="center"/>
        <w:rPr>
          <w:b/>
          <w:sz w:val="32"/>
        </w:rPr>
      </w:pPr>
      <w:r w:rsidRPr="00F867D8">
        <w:rPr>
          <w:b/>
          <w:szCs w:val="26"/>
        </w:rPr>
        <w:t>TIÊU CHUẨN ĐO LƯỜNG CHẤT LƯỢNG</w:t>
      </w:r>
    </w:p>
    <w:p w:rsidR="0001180C" w:rsidRPr="00CA4822" w:rsidRDefault="0001180C" w:rsidP="00824CD4">
      <w:pPr>
        <w:spacing w:before="60" w:after="60" w:line="288" w:lineRule="auto"/>
        <w:jc w:val="center"/>
        <w:rPr>
          <w:b/>
        </w:rPr>
      </w:pPr>
    </w:p>
    <w:p w:rsidR="0001180C" w:rsidRPr="00F867D8" w:rsidRDefault="0001180C" w:rsidP="00824CD4">
      <w:pPr>
        <w:spacing w:before="60" w:after="60" w:line="288" w:lineRule="auto"/>
        <w:rPr>
          <w:b/>
        </w:rPr>
      </w:pPr>
      <w:r w:rsidRPr="00AD34F2">
        <w:rPr>
          <w:b/>
        </w:rPr>
        <w:t>1. Khái n</w:t>
      </w:r>
      <w:r w:rsidRPr="00F867D8">
        <w:rPr>
          <w:b/>
        </w:rPr>
        <w:t>iệm, phương pháp tính</w:t>
      </w:r>
    </w:p>
    <w:p w:rsidR="0001180C" w:rsidRPr="00F867D8" w:rsidRDefault="0001180C" w:rsidP="00824CD4">
      <w:pPr>
        <w:spacing w:before="60" w:after="60" w:line="288" w:lineRule="auto"/>
      </w:pPr>
      <w:r w:rsidRPr="00F867D8">
        <w:rPr>
          <w:i/>
        </w:rPr>
        <w:t>Tiêu chuẩn</w:t>
      </w:r>
      <w:r w:rsidRPr="00F867D8">
        <w:rPr>
          <w:b/>
        </w:rPr>
        <w:t> </w:t>
      </w:r>
      <w:r w:rsidRPr="00F867D8">
        <w:t>là quy định về đặc tính kỹ thuật và yêu cầu quản lý dùng làm chuẩn để phân loại, đánh giá sản phẩm, hàng hoá, dịch vụ, quá trình, môi trường và các đối tượng khác trong hoạt động kinh tế - xã hội nhằm nâng cao chất lượng và hiệu quả của các đối tượng này. Tiêu chuẩn do một tổ chức công bố dưới dạng văn bản để tự nguyện áp dụng.</w:t>
      </w:r>
    </w:p>
    <w:p w:rsidR="0001180C" w:rsidRPr="00F867D8" w:rsidRDefault="0001180C" w:rsidP="00824CD4">
      <w:pPr>
        <w:spacing w:before="60" w:after="60" w:line="288" w:lineRule="auto"/>
        <w:rPr>
          <w:shd w:val="clear" w:color="auto" w:fill="FFFFFF"/>
        </w:rPr>
      </w:pPr>
      <w:r w:rsidRPr="00F867D8">
        <w:rPr>
          <w:i/>
          <w:shd w:val="clear" w:color="auto" w:fill="FFFFFF"/>
        </w:rPr>
        <w:t>Tiêu chuẩn quốc gia</w:t>
      </w:r>
      <w:r w:rsidRPr="00F867D8">
        <w:rPr>
          <w:shd w:val="clear" w:color="auto" w:fill="FFFFFF"/>
        </w:rPr>
        <w:t xml:space="preserve"> là tiêu chuẩn do Bộ trưởng, Thủ trưởng cơ quan ngang Bộ, Thủ trưởng cơ quan thuộc Chính phủ tổ chức xây dựng, Bộ KH&amp;CN thẩm định, công bố theo trình tự, thủ tục quy định.</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i/>
          <w:sz w:val="28"/>
          <w:szCs w:val="28"/>
        </w:rPr>
        <w:t>Quy chuẩn kỹ thuật</w:t>
      </w:r>
      <w:r w:rsidRPr="00F867D8">
        <w:rPr>
          <w:rFonts w:cs="Times New Roman"/>
          <w:sz w:val="28"/>
          <w:szCs w:val="28"/>
        </w:rPr>
        <w:t xml:space="preserve"> là quy định về mức giới hạn của đặc tính kỹ thuật và yêu cầu quản lý mà sản phẩm, hàng hoá, dịch vụ, quá trình, môi trường và các đối tượng khác trong hoạt động kinh tế - xã hội phải tuân thủ để bảo đảm an toàn, vệ sinh, sức khoẻ con người; bảo vệ động vật, thực vật, môi trường; bảo vệ lợi ích và an ninh quốc gia, quyền lợi của người tiêu dùng và các yêu cầu thiết yếu khác.</w:t>
      </w:r>
    </w:p>
    <w:p w:rsidR="0001180C" w:rsidRPr="00F867D8" w:rsidRDefault="0001180C" w:rsidP="00824CD4">
      <w:pPr>
        <w:pStyle w:val="NormalWeb"/>
        <w:spacing w:before="60" w:beforeAutospacing="0" w:after="60" w:afterAutospacing="0" w:line="288" w:lineRule="auto"/>
        <w:ind w:firstLine="720"/>
        <w:jc w:val="both"/>
        <w:rPr>
          <w:sz w:val="28"/>
          <w:szCs w:val="28"/>
        </w:rPr>
      </w:pPr>
      <w:r w:rsidRPr="00F867D8">
        <w:rPr>
          <w:i/>
          <w:sz w:val="28"/>
          <w:szCs w:val="28"/>
        </w:rPr>
        <w:t>Quy chuẩn kỹ thuật quốc gia</w:t>
      </w:r>
      <w:r w:rsidRPr="00F867D8">
        <w:rPr>
          <w:sz w:val="28"/>
          <w:szCs w:val="28"/>
        </w:rPr>
        <w:t xml:space="preserve"> là quy chuẩn do Bộ trưởng, Thủ trưởng cơ quan ngang bộ tổ chức xây dựng và ban hành quy chuẩn kỹ thuật quốc gia trong phạm vi ngành, lĩnh vực được phân công quản lý. Bộ trưởng Bộ KH&amp;CN tổ chức thẩm định dự thảo quy chuẩn kỹ thuật quốc gia.</w:t>
      </w:r>
    </w:p>
    <w:p w:rsidR="0001180C" w:rsidRPr="00F867D8" w:rsidRDefault="0001180C" w:rsidP="00824CD4">
      <w:pPr>
        <w:pStyle w:val="NormalWeb"/>
        <w:spacing w:before="60" w:beforeAutospacing="0" w:after="60" w:afterAutospacing="0" w:line="288" w:lineRule="auto"/>
        <w:ind w:firstLine="720"/>
        <w:jc w:val="both"/>
        <w:rPr>
          <w:sz w:val="28"/>
          <w:szCs w:val="28"/>
          <w:shd w:val="clear" w:color="auto" w:fill="FFFFFF"/>
        </w:rPr>
      </w:pPr>
      <w:r w:rsidRPr="00F867D8">
        <w:rPr>
          <w:i/>
          <w:sz w:val="28"/>
          <w:szCs w:val="28"/>
          <w:shd w:val="clear" w:color="auto" w:fill="FFFFFF"/>
        </w:rPr>
        <w:t>Quy chuẩn kỹ thuật địa phương</w:t>
      </w:r>
      <w:r w:rsidRPr="00F867D8">
        <w:rPr>
          <w:sz w:val="28"/>
          <w:szCs w:val="28"/>
          <w:shd w:val="clear" w:color="auto" w:fill="FFFFFF"/>
        </w:rPr>
        <w:t xml:space="preserve"> là quy chuẩn do Ủy ban nhân dân tỉnh, thành phố trực thuộc Trung ương xây dựng và ban hành quy chuẩn kỹ thuật địa phương để áp dụng trong phạm vi quản lý của địa phương đối với sản phẩm, hàng hóa, dịch vụ, quá trình đặc thù của địa phương và yêu cầu cụ thể về môi trường cho phù hợp với đặc điểm về địa lý, khí hậu, thủy văn, trình độ phát triển kinh tế - xã hội của địa phương.</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Quy chuẩn kỹ thuật do cơ quan nhà nước có thẩm quyền ban hành dưới dạng văn bản để bắt buộc áp dụng:</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Hoạt động trong lĩnh vực quy chuẩn kỹ thuật là việc xây dựng, ban hành và áp dụng quy chuẩn kỹ thuật, đánh giá sự phù hợp với quy chuẩn kỹ thuật;</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Công bố hợp chuẩn là việc tổ chức, cá nhân tự công bố đối tượng của hoạt động trong lĩnh vực tiêu chuẩn phù hợp với tiêu chuẩn tương ứng;</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lastRenderedPageBreak/>
        <w:t>- Công bố hợp quy là việc tổ chức, cá nhân tự công bố đối tượng của hoạt động trong lĩnh vực quy chuẩn kỹ thuật phù hợp với quy chuẩn kỹ thuật tương ứng;</w:t>
      </w:r>
    </w:p>
    <w:p w:rsidR="0001180C" w:rsidRPr="00F867D8" w:rsidRDefault="0001180C" w:rsidP="00824CD4">
      <w:pPr>
        <w:pStyle w:val="NormalWeb"/>
        <w:spacing w:before="60" w:beforeAutospacing="0" w:after="60" w:afterAutospacing="0" w:line="288" w:lineRule="auto"/>
        <w:ind w:firstLine="720"/>
        <w:jc w:val="both"/>
        <w:rPr>
          <w:rFonts w:cs="Times New Roman"/>
          <w:sz w:val="28"/>
          <w:szCs w:val="28"/>
        </w:rPr>
      </w:pPr>
      <w:r w:rsidRPr="00F867D8">
        <w:rPr>
          <w:rFonts w:cs="Times New Roman"/>
          <w:sz w:val="28"/>
          <w:szCs w:val="28"/>
        </w:rPr>
        <w:t>- Công nhận là việc xác nhận phòng thử nghiệm, phòng hiệu chuẩn, tổ chức chứng nhận sự phù hợp, tổ chức giám định có năng lực phù hợp với các tiêu chuẩn tương ứng.</w:t>
      </w:r>
    </w:p>
    <w:p w:rsidR="0001180C" w:rsidRPr="00F867D8" w:rsidRDefault="0001180C" w:rsidP="00824CD4">
      <w:pPr>
        <w:pStyle w:val="NormalWeb"/>
        <w:spacing w:before="60" w:beforeAutospacing="0" w:after="60" w:afterAutospacing="0" w:line="288" w:lineRule="auto"/>
        <w:ind w:firstLine="720"/>
        <w:jc w:val="both"/>
        <w:rPr>
          <w:sz w:val="28"/>
          <w:szCs w:val="28"/>
          <w:shd w:val="clear" w:color="auto" w:fill="FFFFFF"/>
        </w:rPr>
      </w:pPr>
      <w:r w:rsidRPr="00F867D8">
        <w:rPr>
          <w:i/>
          <w:sz w:val="28"/>
          <w:szCs w:val="28"/>
          <w:shd w:val="clear" w:color="auto" w:fill="FFFFFF"/>
        </w:rPr>
        <w:t>Tổ chức kiểm định, hiệu chuẩn, thử nghiệm phương tiện đo, chuẩn đo lường</w:t>
      </w:r>
      <w:r w:rsidRPr="00F867D8">
        <w:rPr>
          <w:sz w:val="28"/>
          <w:szCs w:val="28"/>
          <w:shd w:val="clear" w:color="auto" w:fill="FFFFFF"/>
        </w:rPr>
        <w:t xml:space="preserve"> là tổ chức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kiểm định, hiệu chuẩn, thử nghiệm phương tiện đo, chuẩn đo lường.</w:t>
      </w:r>
    </w:p>
    <w:p w:rsidR="0001180C" w:rsidRPr="00F867D8" w:rsidRDefault="0001180C" w:rsidP="00824CD4">
      <w:pPr>
        <w:pStyle w:val="NormalWeb"/>
        <w:spacing w:before="60" w:beforeAutospacing="0" w:after="60" w:afterAutospacing="0" w:line="288" w:lineRule="auto"/>
        <w:ind w:firstLine="720"/>
        <w:jc w:val="both"/>
        <w:rPr>
          <w:sz w:val="28"/>
          <w:szCs w:val="28"/>
          <w:lang w:val="nl-NL"/>
        </w:rPr>
      </w:pPr>
      <w:r w:rsidRPr="00F867D8">
        <w:rPr>
          <w:i/>
          <w:sz w:val="28"/>
          <w:szCs w:val="28"/>
          <w:lang w:val="nl-NL"/>
        </w:rPr>
        <w:t>Doanh nghiệp, tổ chức đăng ký sử dụng mã số mã vạch</w:t>
      </w:r>
      <w:r w:rsidRPr="00F867D8">
        <w:rPr>
          <w:sz w:val="28"/>
          <w:szCs w:val="28"/>
          <w:lang w:val="nl-NL"/>
        </w:rPr>
        <w:t xml:space="preserve"> là doanh nghiệp, tổ chức đã đăng ký và được cơ quan quản lý nhà nước về mã số mã vạch của Việt Nam (Tổng cục Tiêu chuẩn Đo lường Chất lượng) cấp mã số doanh nghiệp GS1.</w:t>
      </w:r>
    </w:p>
    <w:p w:rsidR="0001180C" w:rsidRPr="008565A5" w:rsidRDefault="0001180C" w:rsidP="00824CD4">
      <w:pPr>
        <w:pStyle w:val="NormalWeb"/>
        <w:spacing w:before="60" w:beforeAutospacing="0" w:after="60" w:afterAutospacing="0" w:line="288" w:lineRule="auto"/>
        <w:ind w:firstLine="720"/>
        <w:jc w:val="both"/>
        <w:rPr>
          <w:sz w:val="28"/>
          <w:szCs w:val="28"/>
          <w:shd w:val="clear" w:color="auto" w:fill="FFFFFF"/>
          <w:lang w:val="nl-NL"/>
        </w:rPr>
      </w:pPr>
      <w:r w:rsidRPr="008565A5">
        <w:rPr>
          <w:i/>
          <w:sz w:val="28"/>
          <w:szCs w:val="28"/>
          <w:shd w:val="clear" w:color="auto" w:fill="FFFFFF"/>
          <w:lang w:val="nl-NL"/>
        </w:rPr>
        <w:t>Phòng thử nghiệm, hiệu chuẩn được công nhận</w:t>
      </w:r>
      <w:r w:rsidRPr="008565A5">
        <w:rPr>
          <w:sz w:val="28"/>
          <w:szCs w:val="28"/>
          <w:shd w:val="clear" w:color="auto" w:fill="FFFFFF"/>
          <w:lang w:val="nl-NL"/>
        </w:rPr>
        <w:t xml:space="preserve"> là những phòng thử nghiệm, hiệu chuẩn được cơ quan, tổ chức có thẩm quyền, xác nhận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hiệu chuẩn, thử nghiệm phương tiện đo, chuẩn đo lường.</w:t>
      </w:r>
    </w:p>
    <w:p w:rsidR="0001180C" w:rsidRPr="008565A5" w:rsidRDefault="0001180C" w:rsidP="00824CD4">
      <w:pPr>
        <w:pStyle w:val="NormalWeb"/>
        <w:spacing w:before="60" w:beforeAutospacing="0" w:after="60" w:afterAutospacing="0" w:line="288" w:lineRule="auto"/>
        <w:ind w:firstLine="720"/>
        <w:jc w:val="both"/>
        <w:rPr>
          <w:rFonts w:cs="Times New Roman"/>
          <w:sz w:val="28"/>
          <w:szCs w:val="28"/>
          <w:lang w:val="nl-NL"/>
        </w:rPr>
      </w:pPr>
      <w:r w:rsidRPr="008565A5">
        <w:rPr>
          <w:rFonts w:cs="Times New Roman"/>
          <w:i/>
          <w:sz w:val="28"/>
          <w:szCs w:val="28"/>
          <w:lang w:val="nl-NL"/>
        </w:rPr>
        <w:t>Tổ chức đánh giá sự phù hợp đăng ký lĩnh vực hoạt động</w:t>
      </w:r>
      <w:r w:rsidRPr="008565A5">
        <w:rPr>
          <w:rFonts w:cs="Times New Roman"/>
          <w:sz w:val="28"/>
          <w:szCs w:val="28"/>
          <w:lang w:val="nl-NL"/>
        </w:rPr>
        <w:t xml:space="preserve"> là tổ chức đánh giá sự phù hợp đáp ứng các điều kiện kinh doanh trong lĩnh vực đánh giá sự phù hợp, đã đăng ký hoạt động đánh giá sự phù hợp đối với sản phẩm, hàng hóa, quá trình sản xuất, cung ứng dịch vụ, quá trình, môi trường (sau đây gọi là đối tượng đánh giá sự phù hợp) chuyên ngành thuộc trách nhiệm, quản lý nhà nước của bộ quản lý ngành, lĩnh vực theo chức năng, nhiệm vụ, quyền hạn được phân công; được cơ quan nhà nước có thẩm quyền cấp giấy chứng nhận đăng ký hoạt động, và đưa vào Danh sách tổ chức đánh giá sự phù hợp được chỉ định theo quy định của pháp luật.</w:t>
      </w:r>
    </w:p>
    <w:p w:rsidR="0001180C" w:rsidRPr="008565A5" w:rsidRDefault="0001180C" w:rsidP="00824CD4">
      <w:pPr>
        <w:spacing w:before="60" w:after="60" w:line="288" w:lineRule="auto"/>
        <w:rPr>
          <w:b/>
          <w:lang w:val="nl-NL"/>
        </w:rPr>
      </w:pPr>
      <w:r w:rsidRPr="008565A5">
        <w:rPr>
          <w:b/>
          <w:lang w:val="nl-NL"/>
        </w:rPr>
        <w:t>2. Cách ghi biểu</w:t>
      </w:r>
    </w:p>
    <w:p w:rsidR="0001180C" w:rsidRPr="008565A5" w:rsidRDefault="0001180C" w:rsidP="00824CD4">
      <w:pPr>
        <w:tabs>
          <w:tab w:val="left" w:pos="729"/>
        </w:tabs>
        <w:spacing w:before="60" w:after="60" w:line="288" w:lineRule="auto"/>
        <w:rPr>
          <w:lang w:val="nl-NL"/>
        </w:rPr>
      </w:pPr>
      <w:r w:rsidRPr="008565A5">
        <w:rPr>
          <w:lang w:val="nl-NL"/>
        </w:rPr>
        <w:t>- Cột 1 ghi tổng cộng theo từng chỉ tiêu;</w:t>
      </w:r>
    </w:p>
    <w:p w:rsidR="0001180C" w:rsidRPr="008565A5" w:rsidRDefault="0001180C" w:rsidP="00824CD4">
      <w:pPr>
        <w:tabs>
          <w:tab w:val="left" w:pos="729"/>
        </w:tabs>
        <w:spacing w:before="60" w:after="60" w:line="288" w:lineRule="auto"/>
        <w:rPr>
          <w:lang w:val="nl-NL"/>
        </w:rPr>
      </w:pPr>
      <w:r w:rsidRPr="008565A5">
        <w:rPr>
          <w:lang w:val="nl-NL"/>
        </w:rPr>
        <w:t>- Cột 2 ghi số lượng trong kỳ báo cáo.</w:t>
      </w:r>
    </w:p>
    <w:p w:rsidR="0001180C" w:rsidRPr="008565A5" w:rsidRDefault="0001180C" w:rsidP="00824CD4">
      <w:pPr>
        <w:tabs>
          <w:tab w:val="left" w:pos="729"/>
        </w:tabs>
        <w:spacing w:before="60" w:after="60" w:line="288" w:lineRule="auto"/>
        <w:rPr>
          <w:b/>
          <w:i/>
          <w:lang w:val="nl-NL"/>
        </w:rPr>
      </w:pPr>
      <w:r w:rsidRPr="008565A5">
        <w:rPr>
          <w:b/>
          <w:i/>
          <w:lang w:val="nl-NL"/>
        </w:rPr>
        <w:t>- Quy chuẩn kỹ thuật địa phương:</w:t>
      </w:r>
    </w:p>
    <w:p w:rsidR="0001180C" w:rsidRPr="008565A5" w:rsidRDefault="0001180C" w:rsidP="00824CD4">
      <w:pPr>
        <w:tabs>
          <w:tab w:val="left" w:pos="729"/>
        </w:tabs>
        <w:spacing w:before="60" w:after="60" w:line="288" w:lineRule="auto"/>
        <w:rPr>
          <w:b/>
          <w:lang w:val="nl-NL"/>
        </w:rPr>
      </w:pPr>
      <w:r w:rsidRPr="008565A5">
        <w:rPr>
          <w:lang w:val="nl-NL"/>
        </w:rPr>
        <w:lastRenderedPageBreak/>
        <w:t>Theo Điều 61, Luật Tiêu chuẩn và Quy chuẩn kỹ thuật, việc ban hành và hướng dẫn áp dụng quy chuẩn kỹ thuật địa phương thuộc trách nhiệm của Ủy ban nhân dân tỉnh, thành phố trực thuộc Trung ương.</w:t>
      </w:r>
    </w:p>
    <w:p w:rsidR="0001180C" w:rsidRPr="008565A5" w:rsidRDefault="0001180C" w:rsidP="00824CD4">
      <w:pPr>
        <w:tabs>
          <w:tab w:val="left" w:pos="729"/>
        </w:tabs>
        <w:spacing w:before="60" w:after="60" w:line="288" w:lineRule="auto"/>
        <w:rPr>
          <w:b/>
          <w:lang w:val="nl-NL"/>
        </w:rPr>
      </w:pPr>
      <w:r w:rsidRPr="008565A5">
        <w:rPr>
          <w:lang w:val="nl-NL"/>
        </w:rPr>
        <w:t>Ví dụ: Điều kiện bảo đảm an toàn thực phẩm cho sản phẩm cá khô và mắm cá An Giang:</w:t>
      </w:r>
    </w:p>
    <w:p w:rsidR="0001180C" w:rsidRPr="008565A5" w:rsidRDefault="0001180C" w:rsidP="00824CD4">
      <w:pPr>
        <w:spacing w:before="60" w:after="60" w:line="288" w:lineRule="auto"/>
        <w:rPr>
          <w:lang w:val="nl-NL"/>
        </w:rPr>
      </w:pPr>
      <w:r w:rsidRPr="008565A5">
        <w:rPr>
          <w:lang w:val="nl-NL"/>
        </w:rPr>
        <w:t>1. QCĐP 03: 2010/AG, Cơ sở chế biến cá khô An Giang - Điều kiện bảo đảm an toàn thực phẩm.</w:t>
      </w:r>
    </w:p>
    <w:p w:rsidR="0001180C" w:rsidRPr="008565A5" w:rsidRDefault="0001180C" w:rsidP="00824CD4">
      <w:pPr>
        <w:spacing w:before="60" w:after="60" w:line="288" w:lineRule="auto"/>
        <w:rPr>
          <w:lang w:val="nl-NL"/>
        </w:rPr>
      </w:pPr>
      <w:r w:rsidRPr="008565A5">
        <w:rPr>
          <w:lang w:val="nl-NL"/>
        </w:rPr>
        <w:t>2. QCĐP 04: 2010/AG, Cơ sở chế biến mắm cá An Giang - Điều kiện bảo đảm an toàn thực phẩm.</w:t>
      </w:r>
    </w:p>
    <w:p w:rsidR="0001180C" w:rsidRPr="008565A5" w:rsidRDefault="0001180C" w:rsidP="00824CD4">
      <w:pPr>
        <w:tabs>
          <w:tab w:val="left" w:pos="729"/>
        </w:tabs>
        <w:spacing w:before="60" w:after="60" w:line="288" w:lineRule="auto"/>
        <w:rPr>
          <w:b/>
          <w:lang w:val="nl-NL"/>
        </w:rPr>
      </w:pPr>
      <w:r w:rsidRPr="008565A5">
        <w:rPr>
          <w:b/>
          <w:i/>
          <w:lang w:val="nl-NL"/>
        </w:rPr>
        <w:t>-</w:t>
      </w:r>
      <w:r w:rsidRPr="008565A5">
        <w:rPr>
          <w:b/>
          <w:lang w:val="nl-NL"/>
        </w:rPr>
        <w:t xml:space="preserve"> Danh mục phương tiện đo phải kiểm định </w:t>
      </w:r>
    </w:p>
    <w:p w:rsidR="0001180C" w:rsidRPr="008565A5" w:rsidRDefault="0001180C" w:rsidP="00824CD4">
      <w:pPr>
        <w:tabs>
          <w:tab w:val="left" w:pos="729"/>
        </w:tabs>
        <w:spacing w:before="60" w:after="60" w:line="288" w:lineRule="auto"/>
        <w:rPr>
          <w:lang w:val="nl-NL"/>
        </w:rPr>
      </w:pPr>
      <w:r w:rsidRPr="008565A5">
        <w:rPr>
          <w:lang w:val="nl-NL"/>
        </w:rPr>
        <w:t>Danh mục phương tiện đo phải kiểm định ban hành kèm theo Thông tư số 23/2013/TT-BKHCN ngày 26/9/2013 của Bộ KH&amp;CN quy định về đo lường đối với phương tiện đo nhóm 2 (quy định trong bảng dưới đây).</w:t>
      </w:r>
      <w:r w:rsidRPr="008565A5">
        <w:rPr>
          <w:lang w:val="nl-NL"/>
        </w:rPr>
        <w:tab/>
      </w:r>
    </w:p>
    <w:p w:rsidR="0001180C" w:rsidRPr="008565A5" w:rsidRDefault="0001180C" w:rsidP="00824CD4">
      <w:pPr>
        <w:pStyle w:val="abc"/>
        <w:tabs>
          <w:tab w:val="left" w:pos="360"/>
        </w:tabs>
        <w:spacing w:before="60" w:after="60" w:line="288" w:lineRule="auto"/>
        <w:ind w:firstLine="720"/>
        <w:jc w:val="both"/>
        <w:rPr>
          <w:rFonts w:ascii="Times New Roman" w:hAnsi="Times New Roman"/>
          <w:szCs w:val="28"/>
          <w:lang w:val="nl-NL"/>
        </w:rPr>
      </w:pPr>
      <w:r w:rsidRPr="008565A5">
        <w:rPr>
          <w:szCs w:val="28"/>
          <w:lang w:val="nl-NL"/>
        </w:rPr>
        <w:t>-</w:t>
      </w:r>
      <w:r w:rsidRPr="008565A5">
        <w:rPr>
          <w:rFonts w:ascii="Times New Roman" w:hAnsi="Times New Roman"/>
          <w:szCs w:val="28"/>
          <w:lang w:val="nl-NL"/>
        </w:rPr>
        <w:t xml:space="preserve"> Số giấy chứng nhận về hệ thống quản lý cấp cho tổ chức, doanh nghiệp:</w:t>
      </w:r>
    </w:p>
    <w:p w:rsidR="0001180C" w:rsidRPr="008565A5" w:rsidRDefault="0001180C" w:rsidP="00824CD4">
      <w:pPr>
        <w:pStyle w:val="abc"/>
        <w:tabs>
          <w:tab w:val="left" w:pos="360"/>
        </w:tabs>
        <w:spacing w:before="60" w:after="60" w:line="288" w:lineRule="auto"/>
        <w:ind w:firstLine="720"/>
        <w:jc w:val="both"/>
        <w:rPr>
          <w:rFonts w:ascii="Times New Roman" w:hAnsi="Times New Roman"/>
          <w:szCs w:val="28"/>
          <w:lang w:val="nl-NL"/>
        </w:rPr>
      </w:pPr>
      <w:r w:rsidRPr="008565A5">
        <w:rPr>
          <w:rFonts w:ascii="Times New Roman" w:hAnsi="Times New Roman"/>
          <w:szCs w:val="28"/>
          <w:lang w:val="nl-NL"/>
        </w:rPr>
        <w:t>+ Cơ quan quản lý nhà nước;</w:t>
      </w:r>
    </w:p>
    <w:p w:rsidR="0001180C" w:rsidRPr="008565A5" w:rsidRDefault="0001180C" w:rsidP="00824CD4">
      <w:pPr>
        <w:pStyle w:val="abc"/>
        <w:tabs>
          <w:tab w:val="left" w:pos="360"/>
        </w:tabs>
        <w:spacing w:before="60" w:after="60" w:line="288" w:lineRule="auto"/>
        <w:ind w:firstLine="720"/>
        <w:jc w:val="both"/>
        <w:rPr>
          <w:rFonts w:ascii="Times New Roman" w:hAnsi="Times New Roman"/>
          <w:szCs w:val="28"/>
          <w:lang w:val="nl-NL"/>
        </w:rPr>
      </w:pPr>
      <w:r w:rsidRPr="008565A5">
        <w:rPr>
          <w:rFonts w:ascii="Times New Roman" w:hAnsi="Times New Roman"/>
          <w:szCs w:val="28"/>
          <w:lang w:val="nl-NL"/>
        </w:rPr>
        <w:t>+ Các cơ quan, doanh nghiệp và tổ chức khác.</w:t>
      </w:r>
    </w:p>
    <w:p w:rsidR="0001180C" w:rsidRPr="008565A5" w:rsidRDefault="0001180C" w:rsidP="00824CD4">
      <w:pPr>
        <w:pStyle w:val="abc"/>
        <w:tabs>
          <w:tab w:val="left" w:pos="360"/>
        </w:tabs>
        <w:spacing w:before="60" w:after="60" w:line="288" w:lineRule="auto"/>
        <w:ind w:firstLine="720"/>
        <w:jc w:val="both"/>
        <w:rPr>
          <w:rFonts w:ascii="Times New Roman" w:hAnsi="Times New Roman"/>
          <w:szCs w:val="28"/>
          <w:lang w:val="nl-NL"/>
        </w:rPr>
      </w:pPr>
      <w:r w:rsidRPr="008565A5">
        <w:rPr>
          <w:szCs w:val="28"/>
          <w:lang w:val="nl-NL"/>
        </w:rPr>
        <w:t>-</w:t>
      </w:r>
      <w:r w:rsidRPr="008565A5">
        <w:rPr>
          <w:b/>
          <w:i/>
          <w:szCs w:val="28"/>
          <w:lang w:val="nl-NL"/>
        </w:rPr>
        <w:t xml:space="preserve"> </w:t>
      </w:r>
      <w:r w:rsidRPr="008565A5">
        <w:rPr>
          <w:rFonts w:ascii="Times New Roman" w:hAnsi="Times New Roman"/>
          <w:szCs w:val="28"/>
          <w:lang w:val="nl-NL"/>
        </w:rPr>
        <w:t>Số phòng thử nghiệm, hiệu chuẩn được công nhận;</w:t>
      </w:r>
    </w:p>
    <w:p w:rsidR="0001180C" w:rsidRPr="008565A5" w:rsidRDefault="0001180C" w:rsidP="00824CD4">
      <w:pPr>
        <w:pStyle w:val="abc"/>
        <w:tabs>
          <w:tab w:val="left" w:pos="360"/>
        </w:tabs>
        <w:spacing w:before="60" w:after="60" w:line="288" w:lineRule="auto"/>
        <w:ind w:firstLine="720"/>
        <w:jc w:val="both"/>
        <w:rPr>
          <w:rFonts w:ascii="Times New Roman" w:hAnsi="Times New Roman"/>
          <w:szCs w:val="28"/>
          <w:lang w:val="nl-NL"/>
        </w:rPr>
      </w:pPr>
      <w:r w:rsidRPr="008565A5">
        <w:rPr>
          <w:szCs w:val="28"/>
          <w:lang w:val="nl-NL"/>
        </w:rPr>
        <w:t>-</w:t>
      </w:r>
      <w:r w:rsidRPr="008565A5">
        <w:rPr>
          <w:b/>
          <w:i/>
          <w:szCs w:val="28"/>
          <w:lang w:val="nl-NL"/>
        </w:rPr>
        <w:t xml:space="preserve"> </w:t>
      </w:r>
      <w:r w:rsidRPr="008565A5">
        <w:rPr>
          <w:rFonts w:ascii="Times New Roman" w:hAnsi="Times New Roman"/>
          <w:szCs w:val="28"/>
          <w:lang w:val="nl-NL"/>
        </w:rPr>
        <w:t>Số tổ chức đánh giá sự phù hợp đăng ký hoạt động.</w:t>
      </w:r>
    </w:p>
    <w:p w:rsidR="0001180C" w:rsidRPr="008565A5" w:rsidRDefault="0001180C" w:rsidP="00824CD4">
      <w:pPr>
        <w:pStyle w:val="abc"/>
        <w:tabs>
          <w:tab w:val="left" w:pos="360"/>
        </w:tabs>
        <w:spacing w:before="60" w:after="60" w:line="288" w:lineRule="auto"/>
        <w:ind w:firstLine="720"/>
        <w:jc w:val="both"/>
        <w:rPr>
          <w:rFonts w:ascii="Times New Roman" w:hAnsi="Times New Roman"/>
          <w:b/>
          <w:szCs w:val="28"/>
          <w:lang w:val="nl-NL"/>
        </w:rPr>
      </w:pPr>
      <w:r w:rsidRPr="008565A5">
        <w:rPr>
          <w:rFonts w:ascii="Times New Roman" w:hAnsi="Times New Roman"/>
          <w:b/>
          <w:szCs w:val="28"/>
          <w:lang w:val="nl-NL"/>
        </w:rPr>
        <w:t>3. Nguồn số liệu</w:t>
      </w:r>
      <w:r w:rsidRPr="008565A5">
        <w:rPr>
          <w:rFonts w:ascii="Times New Roman" w:hAnsi="Times New Roman"/>
          <w:b/>
          <w:szCs w:val="28"/>
          <w:lang w:val="nl-NL"/>
        </w:rPr>
        <w:tab/>
      </w:r>
    </w:p>
    <w:p w:rsidR="0001180C" w:rsidRPr="008565A5" w:rsidRDefault="0001180C" w:rsidP="00824CD4">
      <w:pPr>
        <w:spacing w:before="60" w:after="60" w:line="288" w:lineRule="auto"/>
        <w:rPr>
          <w:color w:val="000000"/>
          <w:lang w:val="nl-NL"/>
        </w:rPr>
      </w:pPr>
      <w:r w:rsidRPr="008565A5">
        <w:rPr>
          <w:color w:val="000000"/>
          <w:lang w:val="nl-NL"/>
        </w:rPr>
        <w:t xml:space="preserve">Hồ sơ quản lý của </w:t>
      </w:r>
      <w:r w:rsidRPr="008565A5">
        <w:rPr>
          <w:lang w:val="nl-NL"/>
        </w:rPr>
        <w:t>Tổng cục Tiêu chuẩn đo lường và chất lượng; Văn phòng công nhận chất lượng (Bộ KH&amp;CN).</w:t>
      </w:r>
    </w:p>
    <w:p w:rsidR="0001180C" w:rsidRPr="008565A5" w:rsidRDefault="0001180C" w:rsidP="00824CD4">
      <w:pPr>
        <w:spacing w:before="60" w:after="60" w:line="288" w:lineRule="auto"/>
        <w:rPr>
          <w:lang w:val="nl-NL"/>
        </w:rPr>
      </w:pPr>
      <w:r w:rsidRPr="008565A5">
        <w:rPr>
          <w:color w:val="000000"/>
          <w:lang w:val="nl-NL"/>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r w:rsidRPr="008565A5">
        <w:rPr>
          <w:lang w:val="nl-NL"/>
        </w:rPr>
        <w:t>.</w:t>
      </w:r>
    </w:p>
    <w:p w:rsidR="0001180C" w:rsidRPr="008565A5" w:rsidRDefault="0001180C" w:rsidP="00824CD4">
      <w:pPr>
        <w:rPr>
          <w:lang w:val="nl-NL"/>
        </w:rPr>
        <w:sectPr w:rsidR="0001180C" w:rsidRPr="008565A5" w:rsidSect="00F83C00">
          <w:pgSz w:w="11906" w:h="16838" w:code="9"/>
          <w:pgMar w:top="1134" w:right="1134" w:bottom="1134" w:left="1701" w:header="709" w:footer="709" w:gutter="0"/>
          <w:cols w:space="708"/>
          <w:titlePg/>
          <w:docGrid w:linePitch="360"/>
        </w:sectPr>
      </w:pPr>
    </w:p>
    <w:tbl>
      <w:tblPr>
        <w:tblW w:w="13749" w:type="dxa"/>
        <w:tblInd w:w="534" w:type="dxa"/>
        <w:tblLayout w:type="fixed"/>
        <w:tblLook w:val="04A0" w:firstRow="1" w:lastRow="0" w:firstColumn="1" w:lastColumn="0" w:noHBand="0" w:noVBand="1"/>
      </w:tblPr>
      <w:tblGrid>
        <w:gridCol w:w="4252"/>
        <w:gridCol w:w="1278"/>
        <w:gridCol w:w="848"/>
        <w:gridCol w:w="1276"/>
        <w:gridCol w:w="992"/>
        <w:gridCol w:w="1276"/>
        <w:gridCol w:w="36"/>
        <w:gridCol w:w="1807"/>
        <w:gridCol w:w="1984"/>
      </w:tblGrid>
      <w:tr w:rsidR="0001180C" w:rsidRPr="00F867D8" w:rsidTr="00F83C00">
        <w:tc>
          <w:tcPr>
            <w:tcW w:w="4252" w:type="dxa"/>
            <w:tcBorders>
              <w:bottom w:val="single" w:sz="4" w:space="0" w:color="auto"/>
            </w:tcBorders>
            <w:shd w:val="clear" w:color="auto" w:fill="auto"/>
          </w:tcPr>
          <w:p w:rsidR="0001180C" w:rsidRPr="008565A5" w:rsidRDefault="0001180C" w:rsidP="00F83C00">
            <w:pPr>
              <w:outlineLvl w:val="1"/>
              <w:rPr>
                <w:b/>
                <w:bCs/>
                <w:lang w:val="nl-NL"/>
              </w:rPr>
            </w:pPr>
            <w:r w:rsidRPr="008565A5">
              <w:rPr>
                <w:b/>
                <w:szCs w:val="26"/>
                <w:lang w:val="nl-NL"/>
              </w:rPr>
              <w:lastRenderedPageBreak/>
              <w:t>Biểu 10/KHCN-NLAT</w:t>
            </w:r>
          </w:p>
          <w:p w:rsidR="0001180C" w:rsidRPr="005811E1" w:rsidRDefault="0001180C" w:rsidP="00F83C00">
            <w:pPr>
              <w:outlineLvl w:val="0"/>
              <w:rPr>
                <w:lang w:val="nl-NL"/>
              </w:rPr>
            </w:pPr>
            <w:r w:rsidRPr="008565A5">
              <w:rPr>
                <w:lang w:val="nl-NL"/>
              </w:rPr>
              <w:t xml:space="preserve">Ban hành kèm theo </w:t>
            </w:r>
            <w:r w:rsidRPr="005811E1">
              <w:rPr>
                <w:iCs/>
                <w:color w:val="000000"/>
              </w:rPr>
              <w:t>Thông tư số 15/2018/TT-BKHCN ngày 15 tháng 11 năm 2018</w:t>
            </w:r>
          </w:p>
          <w:p w:rsidR="0001180C" w:rsidRPr="00F867D8" w:rsidRDefault="0001180C" w:rsidP="00F83C00">
            <w:r w:rsidRPr="008565A5">
              <w:rPr>
                <w:lang w:val="nl-NL"/>
              </w:rPr>
              <w:t>Ngày nhận báo cáo:</w:t>
            </w:r>
            <w:r>
              <w:rPr>
                <w:lang w:val="nl-NL"/>
              </w:rPr>
              <w:t xml:space="preserve"> </w:t>
            </w:r>
            <w:r w:rsidRPr="00F867D8">
              <w:t>Ngày 15/02 năm sau</w:t>
            </w:r>
          </w:p>
        </w:tc>
        <w:tc>
          <w:tcPr>
            <w:tcW w:w="5670" w:type="dxa"/>
            <w:gridSpan w:val="5"/>
            <w:tcBorders>
              <w:bottom w:val="single" w:sz="4" w:space="0" w:color="auto"/>
            </w:tcBorders>
            <w:shd w:val="clear" w:color="auto" w:fill="auto"/>
          </w:tcPr>
          <w:p w:rsidR="0001180C" w:rsidRPr="00F867D8" w:rsidRDefault="0001180C" w:rsidP="00F83C00">
            <w:pPr>
              <w:jc w:val="center"/>
              <w:outlineLvl w:val="0"/>
              <w:rPr>
                <w:b/>
              </w:rPr>
            </w:pPr>
            <w:r w:rsidRPr="00F867D8">
              <w:rPr>
                <w:b/>
              </w:rPr>
              <w:t>NĂNG LƯỢNG NGUYÊN TỬ,</w:t>
            </w:r>
            <w:del w:id="1" w:author="Pham Gia Chuong" w:date="2019-03-08T17:12:00Z">
              <w:r w:rsidRPr="00F867D8" w:rsidDel="009D7BAA">
                <w:rPr>
                  <w:b/>
                </w:rPr>
                <w:delText xml:space="preserve"> </w:delText>
              </w:r>
            </w:del>
            <w:r>
              <w:rPr>
                <w:b/>
              </w:rPr>
              <w:t xml:space="preserve"> </w:t>
            </w:r>
            <w:r w:rsidRPr="00F867D8">
              <w:rPr>
                <w:b/>
              </w:rPr>
              <w:t>AN TOÀN BỨC XẠ VÀ HẠT NHÂN</w:t>
            </w:r>
          </w:p>
          <w:p w:rsidR="0001180C" w:rsidRPr="00F867D8" w:rsidRDefault="0001180C" w:rsidP="00F83C00">
            <w:pPr>
              <w:tabs>
                <w:tab w:val="left" w:pos="2350"/>
              </w:tabs>
              <w:jc w:val="center"/>
            </w:pPr>
            <w:r w:rsidRPr="00F867D8">
              <w:t xml:space="preserve"> (Có đến ngày 31/12 năm.....)</w:t>
            </w:r>
          </w:p>
        </w:tc>
        <w:tc>
          <w:tcPr>
            <w:tcW w:w="3827" w:type="dxa"/>
            <w:gridSpan w:val="3"/>
            <w:tcBorders>
              <w:bottom w:val="single" w:sz="4" w:space="0" w:color="auto"/>
            </w:tcBorders>
            <w:shd w:val="clear" w:color="auto" w:fill="auto"/>
          </w:tcPr>
          <w:p w:rsidR="0001180C" w:rsidRPr="00F867D8" w:rsidRDefault="0001180C" w:rsidP="00F83C00">
            <w:r w:rsidRPr="00F867D8">
              <w:t xml:space="preserve">- </w:t>
            </w:r>
            <w:r w:rsidRPr="00F867D8">
              <w:rPr>
                <w:b/>
              </w:rPr>
              <w:t>Đơn vị báo cáo:</w:t>
            </w:r>
          </w:p>
          <w:p w:rsidR="0001180C" w:rsidRPr="00F867D8" w:rsidRDefault="0001180C" w:rsidP="00F83C00">
            <w:pPr>
              <w:tabs>
                <w:tab w:val="left" w:leader="dot" w:pos="2303"/>
              </w:tabs>
            </w:pPr>
            <w:r w:rsidRPr="00F867D8">
              <w:t>……………………………..</w:t>
            </w:r>
          </w:p>
          <w:p w:rsidR="0001180C" w:rsidRPr="00F867D8" w:rsidRDefault="0001180C" w:rsidP="00F83C00">
            <w:r w:rsidRPr="00F867D8">
              <w:t xml:space="preserve">- </w:t>
            </w:r>
            <w:r w:rsidRPr="00F867D8">
              <w:rPr>
                <w:b/>
              </w:rPr>
              <w:t>Đơn vị nhận báo cáo</w:t>
            </w:r>
            <w:r w:rsidRPr="00F867D8">
              <w:t>:</w:t>
            </w:r>
          </w:p>
          <w:p w:rsidR="0001180C" w:rsidRPr="00F867D8" w:rsidRDefault="0001180C" w:rsidP="00F83C00">
            <w:pPr>
              <w:tabs>
                <w:tab w:val="left" w:pos="2350"/>
              </w:tabs>
            </w:pPr>
            <w:r w:rsidRPr="00F867D8">
              <w:t>Cục Thông tin KH&amp;CN quốc gia</w:t>
            </w:r>
          </w:p>
          <w:p w:rsidR="0001180C" w:rsidRPr="00F867D8" w:rsidRDefault="0001180C" w:rsidP="00F83C00">
            <w:pPr>
              <w:tabs>
                <w:tab w:val="left" w:pos="2350"/>
              </w:tabs>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nil"/>
              <w:right w:val="single" w:sz="4" w:space="0" w:color="auto"/>
            </w:tcBorders>
          </w:tcPr>
          <w:p w:rsidR="0001180C" w:rsidRPr="00F867D8" w:rsidRDefault="0001180C" w:rsidP="00F83C00">
            <w:pPr>
              <w:spacing w:line="240" w:lineRule="atLeast"/>
              <w:ind w:left="14"/>
            </w:pPr>
          </w:p>
        </w:tc>
        <w:tc>
          <w:tcPr>
            <w:tcW w:w="848" w:type="dxa"/>
            <w:vMerge w:val="restart"/>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Mã số</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Đơn vị tính</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Tổng cộng</w:t>
            </w:r>
          </w:p>
        </w:tc>
        <w:tc>
          <w:tcPr>
            <w:tcW w:w="5103" w:type="dxa"/>
            <w:gridSpan w:val="4"/>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jc w:val="center"/>
            </w:pPr>
            <w:r w:rsidRPr="00F867D8">
              <w:t>Chia theo loại hình kinh tế</w:t>
            </w: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nil"/>
              <w:left w:val="single" w:sz="4" w:space="0" w:color="auto"/>
              <w:bottom w:val="single" w:sz="4" w:space="0" w:color="auto"/>
              <w:right w:val="single" w:sz="4" w:space="0" w:color="auto"/>
            </w:tcBorders>
          </w:tcPr>
          <w:p w:rsidR="0001180C" w:rsidRPr="00F867D8" w:rsidRDefault="0001180C" w:rsidP="00F83C00">
            <w:pPr>
              <w:spacing w:line="240" w:lineRule="atLeast"/>
              <w:ind w:left="14"/>
              <w:jc w:val="cente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tc>
        <w:tc>
          <w:tcPr>
            <w:tcW w:w="992" w:type="dxa"/>
            <w:vMerge/>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Nhà nước</w:t>
            </w:r>
          </w:p>
        </w:tc>
        <w:tc>
          <w:tcPr>
            <w:tcW w:w="1807"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Ngoài nhà nước</w:t>
            </w:r>
          </w:p>
        </w:tc>
        <w:tc>
          <w:tcPr>
            <w:tcW w:w="1984"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line="240" w:lineRule="atLeast"/>
              <w:ind w:left="14"/>
              <w:jc w:val="center"/>
            </w:pPr>
            <w:r w:rsidRPr="00F867D8">
              <w:t>Có vốn đầu tư nước ngoài</w:t>
            </w: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A</w:t>
            </w:r>
          </w:p>
        </w:tc>
        <w:tc>
          <w:tcPr>
            <w:tcW w:w="848"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B</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C</w:t>
            </w:r>
          </w:p>
        </w:tc>
        <w:tc>
          <w:tcPr>
            <w:tcW w:w="992"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1</w:t>
            </w:r>
          </w:p>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2</w:t>
            </w:r>
          </w:p>
        </w:tc>
        <w:tc>
          <w:tcPr>
            <w:tcW w:w="1807"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4</w:t>
            </w: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lang w:val="vi-VN"/>
              </w:rPr>
            </w:pPr>
            <w:r w:rsidRPr="00F867D8">
              <w:rPr>
                <w:b/>
                <w:lang w:val="vi-VN"/>
              </w:rPr>
              <w:t>1. Số người hoạt động trong lĩnh vực năng lượng nguyên tử</w:t>
            </w:r>
          </w:p>
        </w:tc>
        <w:tc>
          <w:tcPr>
            <w:tcW w:w="848"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rPr>
                <w:b/>
                <w:i/>
              </w:rPr>
            </w:pPr>
            <w:r w:rsidRPr="00F867D8">
              <w:rPr>
                <w:b/>
                <w:i/>
              </w:rPr>
              <w:t>1.1. Trong đó: Nữ</w:t>
            </w:r>
          </w:p>
        </w:tc>
        <w:tc>
          <w:tcPr>
            <w:tcW w:w="848"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pPr>
            <w:r w:rsidRPr="00F867D8">
              <w:t>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i/>
              </w:rPr>
            </w:pPr>
            <w:r w:rsidRPr="00F867D8">
              <w:rPr>
                <w:b/>
                <w:i/>
              </w:rPr>
              <w:t>1.2. Chia theo lĩnh vực KH&amp;CN</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lang w:val="vi-VN"/>
              </w:rPr>
            </w:pPr>
            <w:r w:rsidRPr="00F867D8">
              <w:t>- Khoa học tự nhiên</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03</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lang w:val="vi-VN"/>
              </w:rPr>
            </w:pPr>
            <w:r w:rsidRPr="00F867D8">
              <w:t>- Khoa học kỹ thuật và công nghệ</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04</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lang w:val="vi-VN"/>
              </w:rPr>
            </w:pPr>
            <w:r w:rsidRPr="00F867D8">
              <w:lastRenderedPageBreak/>
              <w:t>- Khoa học nông nghiệp</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05</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lang w:val="vi-VN"/>
              </w:rPr>
            </w:pPr>
            <w:r w:rsidRPr="00F867D8">
              <w:t>- Khoa học xã hội</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06</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Khoa học y, dược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07</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Khoa học nhân văn</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08</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09</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i/>
              </w:rPr>
            </w:pPr>
            <w:r w:rsidRPr="00F867D8">
              <w:rPr>
                <w:b/>
                <w:i/>
              </w:rPr>
              <w:t>1.3. Chia theo trình độ chuyên môn</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Tiến sĩ</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10</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Thạc sĩ</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11</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Đại học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12</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13</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rPr>
                <w:b/>
                <w:i/>
              </w:rPr>
            </w:pPr>
            <w:r w:rsidRPr="00F867D8">
              <w:rPr>
                <w:b/>
                <w:i/>
              </w:rPr>
              <w:t>1.4. Chia theo lĩnh vực hoạt động</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Quản lý nhà nước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14</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Nghiên cứu, giảng dạy</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15</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lastRenderedPageBreak/>
              <w:t>- Ứng dụng, dịch vụ,…</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16</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rPr>
                <w:b/>
                <w:i/>
              </w:rPr>
            </w:pPr>
            <w:r w:rsidRPr="00F867D8">
              <w:rPr>
                <w:b/>
                <w:i/>
              </w:rPr>
              <w:t>1.5. Chia theo lĩnh vực ứng dụng</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Y tế</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17</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Công nghiệp và các ngành kinh tế kỹ thuật</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18</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xml:space="preserve">- Nông nghiệp </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19</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Tài nguyên và môi trường</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20</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pPr>
            <w:r w:rsidRPr="00F867D8">
              <w:t>- Khác</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21</w:t>
            </w:r>
          </w:p>
        </w:tc>
        <w:tc>
          <w:tcPr>
            <w:tcW w:w="1276" w:type="dxa"/>
            <w:tcBorders>
              <w:top w:val="single" w:sz="4" w:space="0" w:color="auto"/>
              <w:left w:val="single" w:sz="4" w:space="0" w:color="auto"/>
              <w:bottom w:val="single" w:sz="4" w:space="0" w:color="auto"/>
              <w:right w:val="single" w:sz="4" w:space="0" w:color="auto"/>
            </w:tcBorders>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lang w:val="vi-VN"/>
              </w:rPr>
            </w:pPr>
            <w:r w:rsidRPr="00F867D8">
              <w:rPr>
                <w:b/>
                <w:lang w:val="vi-VN"/>
              </w:rPr>
              <w:t>2. Số tổ chức tiến hành công việc bức xạ</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Tổ chức</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lang w:val="vi-VN"/>
              </w:rPr>
            </w:pPr>
            <w:r w:rsidRPr="00F867D8">
              <w:rPr>
                <w:b/>
                <w:lang w:val="vi-VN"/>
              </w:rPr>
              <w:t>3. Số cá nhân tiến hành công việc bức xạ</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lang w:val="vi-VN"/>
              </w:rPr>
            </w:pPr>
            <w:r w:rsidRPr="00F867D8">
              <w:rPr>
                <w:b/>
                <w:lang w:val="vi-VN"/>
              </w:rPr>
              <w:t>4. Số nhân viên bức xạ</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i/>
              </w:rPr>
            </w:pPr>
            <w:r w:rsidRPr="00F867D8">
              <w:rPr>
                <w:i/>
              </w:rPr>
              <w:t>trong đó: Nữ</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Người</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lang w:val="vi-VN"/>
              </w:rPr>
            </w:pPr>
            <w:r w:rsidRPr="00F867D8">
              <w:rPr>
                <w:b/>
                <w:lang w:val="vi-VN"/>
              </w:rPr>
              <w:t xml:space="preserve">5. Số thiết bị bức xạ </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Thiết bị</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b/>
              </w:rPr>
            </w:pPr>
            <w:r w:rsidRPr="00F867D8">
              <w:rPr>
                <w:b/>
              </w:rPr>
              <w:t xml:space="preserve">6. Số nguồn phóng xạ </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w:t>
            </w:r>
            <w:r w:rsidRPr="00F867D8">
              <w:lastRenderedPageBreak/>
              <w:t>7</w:t>
            </w:r>
          </w:p>
        </w:tc>
        <w:tc>
          <w:tcPr>
            <w:tcW w:w="1276" w:type="dxa"/>
            <w:tcBorders>
              <w:top w:val="single" w:sz="4" w:space="0" w:color="auto"/>
              <w:left w:val="single" w:sz="4" w:space="0" w:color="auto"/>
              <w:bottom w:val="single" w:sz="4" w:space="0" w:color="auto"/>
              <w:right w:val="single" w:sz="4" w:space="0" w:color="auto"/>
            </w:tcBorders>
            <w:hideMark/>
          </w:tcPr>
          <w:p w:rsidR="0001180C" w:rsidRPr="00F867D8" w:rsidRDefault="0001180C" w:rsidP="00F83C00">
            <w:pPr>
              <w:spacing w:before="20" w:after="20" w:line="240" w:lineRule="atLeast"/>
              <w:ind w:left="14"/>
              <w:jc w:val="center"/>
              <w:rPr>
                <w:i/>
              </w:rPr>
            </w:pPr>
            <w:r w:rsidRPr="00F867D8">
              <w:rPr>
                <w:i/>
              </w:rPr>
              <w:lastRenderedPageBreak/>
              <w:t>N</w:t>
            </w:r>
            <w:r w:rsidRPr="00F867D8">
              <w:rPr>
                <w:i/>
              </w:rPr>
              <w:lastRenderedPageBreak/>
              <w:t>guồn</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r w:rsidR="0001180C" w:rsidRPr="00F867D8" w:rsidTr="00F83C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7"/>
        </w:trPr>
        <w:tc>
          <w:tcPr>
            <w:tcW w:w="5530" w:type="dxa"/>
            <w:gridSpan w:val="2"/>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rPr>
                <w:i/>
                <w:lang w:val="vi-VN"/>
              </w:rPr>
            </w:pPr>
            <w:r w:rsidRPr="00F867D8">
              <w:rPr>
                <w:b/>
                <w:lang w:val="vi-VN"/>
              </w:rPr>
              <w:t>7. Số giấy phép tiến hành công việc bức xạ được cấp</w:t>
            </w:r>
          </w:p>
        </w:tc>
        <w:tc>
          <w:tcPr>
            <w:tcW w:w="848"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pPr>
            <w:r w:rsidRPr="00F867D8">
              <w:t>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180C" w:rsidRPr="00F867D8" w:rsidRDefault="0001180C" w:rsidP="00F83C00">
            <w:pPr>
              <w:spacing w:before="20" w:after="20" w:line="240" w:lineRule="atLeast"/>
              <w:ind w:left="14"/>
              <w:jc w:val="center"/>
              <w:rPr>
                <w:i/>
              </w:rPr>
            </w:pPr>
            <w:r w:rsidRPr="00F867D8">
              <w:rPr>
                <w:i/>
              </w:rPr>
              <w:t>Giấy phép</w:t>
            </w:r>
          </w:p>
        </w:tc>
        <w:tc>
          <w:tcPr>
            <w:tcW w:w="992"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807"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c>
          <w:tcPr>
            <w:tcW w:w="1984" w:type="dxa"/>
            <w:tcBorders>
              <w:top w:val="single" w:sz="4" w:space="0" w:color="auto"/>
              <w:left w:val="single" w:sz="4" w:space="0" w:color="auto"/>
              <w:bottom w:val="single" w:sz="4" w:space="0" w:color="auto"/>
              <w:right w:val="single" w:sz="4" w:space="0" w:color="auto"/>
            </w:tcBorders>
            <w:vAlign w:val="center"/>
          </w:tcPr>
          <w:p w:rsidR="0001180C" w:rsidRPr="00F867D8" w:rsidRDefault="0001180C" w:rsidP="00F83C00">
            <w:pPr>
              <w:spacing w:before="20" w:after="20" w:line="240" w:lineRule="atLeast"/>
              <w:ind w:left="14"/>
              <w:jc w:val="center"/>
              <w:rPr>
                <w:b/>
              </w:rPr>
            </w:pPr>
          </w:p>
        </w:tc>
      </w:tr>
    </w:tbl>
    <w:p w:rsidR="0001180C" w:rsidRPr="00F867D8" w:rsidRDefault="0001180C" w:rsidP="00824CD4">
      <w:pPr>
        <w:rPr>
          <w:vanish/>
        </w:rPr>
      </w:pPr>
    </w:p>
    <w:tbl>
      <w:tblPr>
        <w:tblpPr w:leftFromText="180" w:rightFromText="180" w:vertAnchor="text" w:horzAnchor="margin" w:tblpY="128"/>
        <w:tblW w:w="5000" w:type="pct"/>
        <w:tblLayout w:type="fixed"/>
        <w:tblLook w:val="01E0" w:firstRow="1" w:lastRow="1" w:firstColumn="1" w:lastColumn="1" w:noHBand="0" w:noVBand="0"/>
      </w:tblPr>
      <w:tblGrid>
        <w:gridCol w:w="4596"/>
        <w:gridCol w:w="5888"/>
        <w:gridCol w:w="4266"/>
      </w:tblGrid>
      <w:tr w:rsidR="0001180C" w:rsidRPr="00F867D8" w:rsidTr="00F83C00">
        <w:tc>
          <w:tcPr>
            <w:tcW w:w="1558" w:type="pct"/>
          </w:tcPr>
          <w:p w:rsidR="0001180C" w:rsidRPr="00F867D8" w:rsidRDefault="0001180C" w:rsidP="00F83C00">
            <w:pPr>
              <w:ind w:left="-90"/>
              <w:jc w:val="center"/>
              <w:rPr>
                <w:b/>
              </w:rPr>
            </w:pPr>
            <w:r w:rsidRPr="00F867D8">
              <w:rPr>
                <w:b/>
              </w:rPr>
              <w:t>Người lập biểu</w:t>
            </w:r>
          </w:p>
          <w:p w:rsidR="0001180C" w:rsidRPr="00F867D8" w:rsidRDefault="0001180C" w:rsidP="00F83C00">
            <w:pPr>
              <w:ind w:left="-90"/>
              <w:jc w:val="center"/>
              <w:rPr>
                <w:i/>
              </w:rPr>
            </w:pPr>
            <w:r w:rsidRPr="00F867D8">
              <w:rPr>
                <w:i/>
              </w:rPr>
              <w:t>(ký, ghi rõ họ tên)</w:t>
            </w:r>
          </w:p>
        </w:tc>
        <w:tc>
          <w:tcPr>
            <w:tcW w:w="1996" w:type="pct"/>
          </w:tcPr>
          <w:p w:rsidR="0001180C" w:rsidRPr="00F867D8" w:rsidRDefault="0001180C" w:rsidP="00F83C00">
            <w:pPr>
              <w:ind w:left="-90"/>
              <w:jc w:val="center"/>
              <w:rPr>
                <w:b/>
              </w:rPr>
            </w:pPr>
            <w:r w:rsidRPr="00F867D8">
              <w:rPr>
                <w:b/>
              </w:rPr>
              <w:t>Người kiểm tra biểu</w:t>
            </w:r>
          </w:p>
          <w:p w:rsidR="0001180C" w:rsidRPr="00F867D8" w:rsidRDefault="0001180C" w:rsidP="00F83C00">
            <w:pPr>
              <w:ind w:left="605"/>
              <w:rPr>
                <w:b/>
              </w:rPr>
            </w:pPr>
            <w:r w:rsidRPr="00F867D8">
              <w:rPr>
                <w:i/>
              </w:rPr>
              <w:t xml:space="preserve">                     (ký, ghi rõ họ tên)</w:t>
            </w:r>
          </w:p>
        </w:tc>
        <w:tc>
          <w:tcPr>
            <w:tcW w:w="1446" w:type="pct"/>
          </w:tcPr>
          <w:p w:rsidR="0001180C" w:rsidRPr="00F867D8" w:rsidRDefault="0001180C" w:rsidP="00F83C00">
            <w:pPr>
              <w:jc w:val="center"/>
              <w:rPr>
                <w:i/>
              </w:rPr>
            </w:pPr>
            <w:r w:rsidRPr="00F867D8">
              <w:rPr>
                <w:i/>
              </w:rPr>
              <w:t>.........., ngày.........tháng.......năm.....</w:t>
            </w:r>
          </w:p>
          <w:p w:rsidR="0001180C" w:rsidRPr="00F867D8" w:rsidRDefault="0001180C" w:rsidP="00F83C00">
            <w:pPr>
              <w:jc w:val="center"/>
              <w:rPr>
                <w:b/>
              </w:rPr>
            </w:pPr>
            <w:r w:rsidRPr="00F867D8">
              <w:rPr>
                <w:b/>
              </w:rPr>
              <w:t>Thủ trưởng đơn vị</w:t>
            </w:r>
          </w:p>
          <w:p w:rsidR="0001180C" w:rsidRPr="00F867D8" w:rsidRDefault="0001180C" w:rsidP="00F83C00">
            <w:pPr>
              <w:jc w:val="center"/>
            </w:pPr>
            <w:r w:rsidRPr="00F867D8">
              <w:rPr>
                <w:i/>
              </w:rPr>
              <w:t>(Ký, ghi rõ họ tên và đóng dấu)</w:t>
            </w:r>
          </w:p>
        </w:tc>
      </w:tr>
    </w:tbl>
    <w:p w:rsidR="0001180C" w:rsidRPr="00F867D8" w:rsidRDefault="0001180C" w:rsidP="00824CD4">
      <w:pPr>
        <w:rPr>
          <w:vanish/>
        </w:rPr>
      </w:pPr>
    </w:p>
    <w:p w:rsidR="0001180C" w:rsidRPr="00F867D8" w:rsidRDefault="0001180C" w:rsidP="00824CD4">
      <w:pPr>
        <w:spacing w:before="60" w:after="60"/>
        <w:rPr>
          <w:b/>
          <w:sz w:val="26"/>
          <w:szCs w:val="26"/>
        </w:rPr>
        <w:sectPr w:rsidR="0001180C" w:rsidRPr="00F867D8" w:rsidSect="00F867D8">
          <w:pgSz w:w="16838" w:h="11906" w:orient="landscape"/>
          <w:pgMar w:top="1872" w:right="1152" w:bottom="1008" w:left="1152" w:header="706" w:footer="706" w:gutter="0"/>
          <w:cols w:space="708"/>
          <w:docGrid w:linePitch="360"/>
        </w:sectPr>
      </w:pPr>
    </w:p>
    <w:p w:rsidR="0001180C" w:rsidRPr="00F867D8" w:rsidRDefault="0001180C" w:rsidP="00824CD4">
      <w:pPr>
        <w:spacing w:before="60" w:after="60" w:line="288" w:lineRule="auto"/>
        <w:jc w:val="center"/>
        <w:rPr>
          <w:b/>
          <w:sz w:val="26"/>
          <w:szCs w:val="26"/>
        </w:rPr>
      </w:pPr>
      <w:r w:rsidRPr="00F867D8">
        <w:rPr>
          <w:b/>
          <w:sz w:val="26"/>
          <w:szCs w:val="26"/>
        </w:rPr>
        <w:lastRenderedPageBreak/>
        <w:t xml:space="preserve">HƯỚNG DẪN ĐIỀN BIỂU 10/KHCN-NLAT </w:t>
      </w:r>
    </w:p>
    <w:p w:rsidR="0001180C" w:rsidRPr="00F867D8" w:rsidRDefault="0001180C" w:rsidP="00824CD4">
      <w:pPr>
        <w:spacing w:before="60" w:after="60" w:line="288" w:lineRule="auto"/>
        <w:rPr>
          <w:b/>
        </w:rPr>
      </w:pPr>
      <w:r w:rsidRPr="00F867D8">
        <w:rPr>
          <w:b/>
          <w:sz w:val="26"/>
          <w:szCs w:val="26"/>
        </w:rPr>
        <w:t>NĂNG LƯỢNG NGUYÊN TỬ, AN TOÀN BỨC XẠ VÀ HẠT NHÂN</w:t>
      </w:r>
      <w:r w:rsidRPr="00F867D8">
        <w:rPr>
          <w:b/>
        </w:rPr>
        <w:t xml:space="preserve"> </w:t>
      </w:r>
    </w:p>
    <w:p w:rsidR="0001180C" w:rsidRPr="00F867D8" w:rsidRDefault="0001180C" w:rsidP="00824CD4">
      <w:pPr>
        <w:spacing w:before="60" w:after="60" w:line="288" w:lineRule="auto"/>
        <w:rPr>
          <w:b/>
        </w:rPr>
      </w:pPr>
    </w:p>
    <w:p w:rsidR="0001180C" w:rsidRPr="00F867D8" w:rsidRDefault="0001180C" w:rsidP="00824CD4">
      <w:pPr>
        <w:spacing w:before="60" w:after="60" w:line="288" w:lineRule="auto"/>
        <w:rPr>
          <w:b/>
        </w:rPr>
      </w:pPr>
      <w:r w:rsidRPr="00F867D8">
        <w:rPr>
          <w:b/>
        </w:rPr>
        <w:t>1. Khái niệm, phương pháp tính</w:t>
      </w:r>
    </w:p>
    <w:p w:rsidR="0001180C" w:rsidRPr="00F867D8" w:rsidRDefault="0001180C" w:rsidP="00824CD4">
      <w:pPr>
        <w:tabs>
          <w:tab w:val="left" w:pos="0"/>
        </w:tabs>
        <w:spacing w:before="60" w:after="60" w:line="288" w:lineRule="auto"/>
      </w:pPr>
      <w:r w:rsidRPr="00F867D8">
        <w:t xml:space="preserve">- </w:t>
      </w:r>
      <w:r w:rsidRPr="00F867D8">
        <w:rPr>
          <w:i/>
          <w:shd w:val="clear" w:color="auto" w:fill="FFFFFF"/>
        </w:rPr>
        <w:t>Người hoạt động trong lĩnh vực năng lượng nguyên tử</w:t>
      </w:r>
      <w:r w:rsidRPr="00F867D8">
        <w:t xml:space="preserve"> là những người làm việc trong các cơ quan quản lý nhà nước, các tổ chức hoạt động trong lĩnh vực năng lượng nguyên tử, các cơ sở tiến hành công việc bức xạ, bao gồm:</w:t>
      </w:r>
    </w:p>
    <w:p w:rsidR="0001180C" w:rsidRPr="00F867D8" w:rsidRDefault="0001180C" w:rsidP="00824CD4">
      <w:pPr>
        <w:tabs>
          <w:tab w:val="left" w:pos="0"/>
        </w:tabs>
        <w:spacing w:before="60" w:after="60" w:line="288" w:lineRule="auto"/>
      </w:pPr>
      <w:r w:rsidRPr="00F867D8">
        <w:t>+ Người làm việc tại các cơ quan quản lý nhà nước trực tiếp hoặc liên quan đến lĩnh vực năng lượng nguyên tử;</w:t>
      </w:r>
    </w:p>
    <w:p w:rsidR="0001180C" w:rsidRPr="00F867D8" w:rsidRDefault="0001180C" w:rsidP="00824CD4">
      <w:pPr>
        <w:tabs>
          <w:tab w:val="left" w:pos="0"/>
        </w:tabs>
        <w:spacing w:before="60" w:after="60" w:line="288" w:lineRule="auto"/>
      </w:pPr>
      <w:r w:rsidRPr="00F867D8">
        <w:t xml:space="preserve">+ Người làm việc tại các tổ chức KH&amp;CN trong lĩnh vực năng lượng nguyên tử; </w:t>
      </w:r>
    </w:p>
    <w:p w:rsidR="0001180C" w:rsidRPr="00F867D8" w:rsidRDefault="0001180C" w:rsidP="00824CD4">
      <w:pPr>
        <w:tabs>
          <w:tab w:val="left" w:pos="0"/>
        </w:tabs>
        <w:spacing w:before="60" w:after="60" w:line="288" w:lineRule="auto"/>
      </w:pPr>
      <w:r w:rsidRPr="00F867D8">
        <w:t>+ Người làm việc tại các đơn vị ứng dụng trực tiếp năng lượng nguyên tử hoặc tiến hành công việc bức xạ;</w:t>
      </w:r>
    </w:p>
    <w:p w:rsidR="0001180C" w:rsidRPr="00F867D8" w:rsidRDefault="0001180C" w:rsidP="00824CD4">
      <w:pPr>
        <w:tabs>
          <w:tab w:val="left" w:pos="0"/>
        </w:tabs>
        <w:spacing w:before="60" w:after="60" w:line="288" w:lineRule="auto"/>
      </w:pPr>
      <w:r w:rsidRPr="00F867D8">
        <w:t>+ Giảng viên, nghiên cứu viên tại các khoa, bộ môn về năng lượng nguyên tử tại các trường đại học.</w:t>
      </w:r>
    </w:p>
    <w:p w:rsidR="0001180C" w:rsidRPr="00F867D8" w:rsidRDefault="0001180C" w:rsidP="00824CD4">
      <w:pPr>
        <w:tabs>
          <w:tab w:val="left" w:pos="0"/>
        </w:tabs>
        <w:spacing w:before="60" w:after="60" w:line="288" w:lineRule="auto"/>
      </w:pPr>
      <w:r w:rsidRPr="00F867D8">
        <w:t>Lưu ý: Các cơ quan quản lý nhà nước, các tổ chức KH&amp;CN trực tiếp trong lĩnh vực năng lượng nguyên tử được tính 100% nhân lực làm việc trong lĩnh vực năng lượng nguyên tử; Các đơn vị, tổ chức, doanh nghiệp khác chỉ tính những người tham gia trực tiếp vào các hoạt động nghiên cứu, ứng dụng năng lượng nguyên tử.</w:t>
      </w:r>
    </w:p>
    <w:p w:rsidR="0001180C" w:rsidRPr="00F867D8" w:rsidRDefault="0001180C" w:rsidP="00824CD4">
      <w:pPr>
        <w:spacing w:before="60" w:after="60" w:line="288" w:lineRule="auto"/>
      </w:pPr>
      <w:r w:rsidRPr="00F867D8">
        <w:rPr>
          <w:rStyle w:val="cs5efed22f"/>
          <w:bdr w:val="none" w:sz="0" w:space="0" w:color="auto" w:frame="1"/>
        </w:rPr>
        <w:t xml:space="preserve">- </w:t>
      </w:r>
      <w:r w:rsidRPr="00F867D8">
        <w:rPr>
          <w:i/>
          <w:shd w:val="clear" w:color="auto" w:fill="FFFFFF"/>
        </w:rPr>
        <w:t>Tổ chức, cá nhân tiến hành công việc bức xạ</w:t>
      </w:r>
      <w:r w:rsidRPr="00F867D8">
        <w:rPr>
          <w:color w:val="000000"/>
        </w:rPr>
        <w:t xml:space="preserve"> là các tổ chức, cá nhân tiến hành hoạt động theo quy định tại Điều 18 Luật năng lượng nguyên tử.</w:t>
      </w:r>
    </w:p>
    <w:p w:rsidR="0001180C" w:rsidRPr="00F867D8" w:rsidRDefault="0001180C" w:rsidP="00824CD4">
      <w:pPr>
        <w:spacing w:before="60" w:after="60" w:line="288" w:lineRule="auto"/>
      </w:pPr>
      <w:r w:rsidRPr="00F867D8">
        <w:t xml:space="preserve">- </w:t>
      </w:r>
      <w:r w:rsidRPr="00F867D8">
        <w:rPr>
          <w:i/>
        </w:rPr>
        <w:t>Nhân viên bức xạ</w:t>
      </w:r>
      <w:r w:rsidRPr="00F867D8">
        <w:t xml:space="preserve"> là người làm việc trực tiếp với bức xạ, được đào tạo về chuyên môn, nghiệp vụ và nắm vững quy định của pháp luật về an toàn</w:t>
      </w:r>
      <w:r w:rsidRPr="00F867D8">
        <w:rPr>
          <w:noProof/>
          <w:lang w:eastAsia="vi-VN"/>
        </w:rPr>
        <w:t xml:space="preserve"> bức xạ</w:t>
      </w:r>
      <w:r w:rsidRPr="00F867D8">
        <w:t xml:space="preserve"> </w:t>
      </w:r>
    </w:p>
    <w:p w:rsidR="0001180C" w:rsidRPr="00F867D8" w:rsidRDefault="0001180C" w:rsidP="00824CD4">
      <w:pPr>
        <w:spacing w:before="60" w:after="60" w:line="288" w:lineRule="auto"/>
      </w:pPr>
      <w:r w:rsidRPr="00F867D8">
        <w:t xml:space="preserve">- </w:t>
      </w:r>
      <w:r w:rsidRPr="00F867D8">
        <w:rPr>
          <w:i/>
          <w:shd w:val="clear" w:color="auto" w:fill="FFFFFF"/>
        </w:rPr>
        <w:t>Thiết bị bức xạ</w:t>
      </w:r>
      <w:r w:rsidRPr="00F867D8">
        <w:t xml:space="preserve"> là những thiết bị chuyên dụng cho hoạt động, ứng dụng bức xạ như thiết bị bức xạ có gắn nguồn phóng xạ hoặc thiết bị phát tia X, </w:t>
      </w:r>
      <w:r>
        <w:t>bảo đảm</w:t>
      </w:r>
      <w:r w:rsidRPr="00F867D8">
        <w:t xml:space="preserve"> quy định tiêu chuẩn của pháp luật về an toàn bức xạ</w:t>
      </w:r>
    </w:p>
    <w:p w:rsidR="0001180C" w:rsidRPr="00F867D8" w:rsidRDefault="0001180C" w:rsidP="00824CD4">
      <w:pPr>
        <w:spacing w:before="60" w:after="60" w:line="288" w:lineRule="auto"/>
      </w:pPr>
      <w:r w:rsidRPr="00F867D8">
        <w:t xml:space="preserve">- </w:t>
      </w:r>
      <w:r w:rsidRPr="00F867D8">
        <w:rPr>
          <w:i/>
        </w:rPr>
        <w:t>Số nguồn phóng xạ</w:t>
      </w:r>
      <w:r w:rsidRPr="00F867D8">
        <w:t xml:space="preserve"> là số lượng nguồn phóng xạ </w:t>
      </w:r>
      <w:r w:rsidRPr="00F867D8">
        <w:rPr>
          <w:color w:val="000000"/>
        </w:rPr>
        <w:t>đã được cấp giấy phép sử dụng trong một công việc bức xạ</w:t>
      </w:r>
      <w:r w:rsidRPr="00F867D8">
        <w:t>.</w:t>
      </w:r>
    </w:p>
    <w:p w:rsidR="0001180C" w:rsidRPr="00F867D8" w:rsidRDefault="0001180C" w:rsidP="00824CD4">
      <w:pPr>
        <w:spacing w:before="60" w:after="60" w:line="288" w:lineRule="auto"/>
      </w:pPr>
      <w:r w:rsidRPr="00F867D8">
        <w:rPr>
          <w:i/>
          <w:shd w:val="clear" w:color="auto" w:fill="FFFFFF"/>
        </w:rPr>
        <w:t>- Giấy phép tiến hành công việc bức xạ được cấp</w:t>
      </w:r>
      <w:r w:rsidRPr="00F867D8">
        <w:t xml:space="preserve"> là giấy phép được cấp cho tổ chức, cá nhân có đầy đủ các điều kiện để tiến hành công việc bức xạ.</w:t>
      </w:r>
    </w:p>
    <w:p w:rsidR="0001180C" w:rsidRPr="00F867D8" w:rsidRDefault="0001180C" w:rsidP="00824CD4">
      <w:pPr>
        <w:spacing w:before="60" w:after="60" w:line="288" w:lineRule="auto"/>
        <w:rPr>
          <w:b/>
        </w:rPr>
      </w:pPr>
      <w:r w:rsidRPr="00F867D8">
        <w:rPr>
          <w:b/>
        </w:rPr>
        <w:t>2. Cách ghi biểu</w:t>
      </w:r>
    </w:p>
    <w:p w:rsidR="0001180C" w:rsidRPr="00F867D8" w:rsidRDefault="0001180C" w:rsidP="00824CD4">
      <w:pPr>
        <w:tabs>
          <w:tab w:val="left" w:pos="1089"/>
        </w:tabs>
        <w:spacing w:before="60" w:after="60" w:line="288" w:lineRule="auto"/>
      </w:pPr>
      <w:r w:rsidRPr="00F867D8">
        <w:t>- Cột 1 ghi số</w:t>
      </w:r>
      <w:r w:rsidRPr="00F867D8">
        <w:rPr>
          <w:lang w:val="vi-VN"/>
        </w:rPr>
        <w:t xml:space="preserve"> lượng tương ứng với các dòng tại cột A</w:t>
      </w:r>
      <w:r w:rsidRPr="00F867D8">
        <w:t>;</w:t>
      </w:r>
    </w:p>
    <w:p w:rsidR="0001180C" w:rsidRPr="00CA4822" w:rsidRDefault="0001180C" w:rsidP="00824CD4">
      <w:pPr>
        <w:tabs>
          <w:tab w:val="left" w:pos="1089"/>
        </w:tabs>
        <w:spacing w:before="60" w:after="60" w:line="288" w:lineRule="auto"/>
      </w:pPr>
      <w:r w:rsidRPr="00CA4822">
        <w:lastRenderedPageBreak/>
        <w:t>- Cột 2-4: Ghi số lượng chia theo loại hình kinh tế gồm: Nhà nước; Ngoài nhà nước; Có vốn đầu tư nước ngoài.</w:t>
      </w:r>
    </w:p>
    <w:p w:rsidR="0001180C" w:rsidRPr="00F867D8" w:rsidRDefault="0001180C" w:rsidP="00824CD4">
      <w:pPr>
        <w:tabs>
          <w:tab w:val="left" w:pos="1089"/>
        </w:tabs>
        <w:spacing w:before="60" w:after="60" w:line="288" w:lineRule="auto"/>
        <w:rPr>
          <w:lang w:val="vi-VN"/>
        </w:rPr>
      </w:pPr>
      <w:r w:rsidRPr="00F867D8">
        <w:rPr>
          <w:lang w:val="vi-VN"/>
        </w:rPr>
        <w:t>* Số người hoạt động trong lĩnh vực nguyên tử:</w:t>
      </w:r>
    </w:p>
    <w:p w:rsidR="0001180C" w:rsidRPr="008565A5" w:rsidRDefault="0001180C" w:rsidP="00824CD4">
      <w:pPr>
        <w:tabs>
          <w:tab w:val="left" w:pos="1089"/>
        </w:tabs>
        <w:spacing w:before="60" w:after="60" w:line="288" w:lineRule="auto"/>
        <w:rPr>
          <w:lang w:val="vi-VN"/>
        </w:rPr>
      </w:pPr>
      <w:r w:rsidRPr="00F867D8">
        <w:rPr>
          <w:lang w:val="vi-VN"/>
        </w:rPr>
        <w:t xml:space="preserve">- Chia theo lĩnh vực </w:t>
      </w:r>
      <w:r w:rsidRPr="008565A5">
        <w:rPr>
          <w:lang w:val="vi-VN"/>
        </w:rPr>
        <w:t>KH&amp;CN</w:t>
      </w:r>
      <w:r w:rsidRPr="00F867D8">
        <w:rPr>
          <w:lang w:val="vi-VN"/>
        </w:rPr>
        <w:t>:</w:t>
      </w:r>
      <w:r w:rsidRPr="008565A5">
        <w:rPr>
          <w:lang w:val="vi-VN"/>
        </w:rPr>
        <w:t xml:space="preserve"> </w:t>
      </w:r>
      <w:r w:rsidRPr="00F867D8">
        <w:rPr>
          <w:lang w:val="vi-VN"/>
        </w:rPr>
        <w:t>Khoa học tự nhiên</w:t>
      </w:r>
      <w:r w:rsidRPr="008565A5">
        <w:rPr>
          <w:lang w:val="vi-VN"/>
        </w:rPr>
        <w:t>; k</w:t>
      </w:r>
      <w:r w:rsidRPr="00F867D8">
        <w:rPr>
          <w:lang w:val="vi-VN"/>
        </w:rPr>
        <w:t>hoa học kỹ thuật và công nghệ</w:t>
      </w:r>
      <w:r w:rsidRPr="008565A5">
        <w:rPr>
          <w:lang w:val="vi-VN"/>
        </w:rPr>
        <w:t>; k</w:t>
      </w:r>
      <w:r w:rsidRPr="00F867D8">
        <w:rPr>
          <w:lang w:val="vi-VN"/>
        </w:rPr>
        <w:t>hoa học nông nghiệp</w:t>
      </w:r>
      <w:r w:rsidRPr="008565A5">
        <w:rPr>
          <w:lang w:val="vi-VN"/>
        </w:rPr>
        <w:t>; k</w:t>
      </w:r>
      <w:r w:rsidRPr="00F867D8">
        <w:rPr>
          <w:lang w:val="vi-VN"/>
        </w:rPr>
        <w:t>hoa học xã hội</w:t>
      </w:r>
      <w:r w:rsidRPr="008565A5">
        <w:rPr>
          <w:lang w:val="vi-VN"/>
        </w:rPr>
        <w:t>; k</w:t>
      </w:r>
      <w:r w:rsidRPr="00F867D8">
        <w:rPr>
          <w:lang w:val="vi-VN"/>
        </w:rPr>
        <w:t>hoa học y, dược</w:t>
      </w:r>
      <w:r w:rsidRPr="008565A5">
        <w:rPr>
          <w:lang w:val="vi-VN"/>
        </w:rPr>
        <w:t>; k</w:t>
      </w:r>
      <w:r w:rsidRPr="00F867D8">
        <w:rPr>
          <w:lang w:val="vi-VN"/>
        </w:rPr>
        <w:t>hoa học nhân văn</w:t>
      </w:r>
      <w:r w:rsidRPr="008565A5">
        <w:rPr>
          <w:lang w:val="vi-VN"/>
        </w:rPr>
        <w:t>; khác;</w:t>
      </w:r>
    </w:p>
    <w:p w:rsidR="0001180C" w:rsidRPr="008565A5" w:rsidRDefault="0001180C" w:rsidP="00824CD4">
      <w:pPr>
        <w:tabs>
          <w:tab w:val="left" w:pos="1089"/>
        </w:tabs>
        <w:spacing w:before="60" w:after="60" w:line="288" w:lineRule="auto"/>
        <w:rPr>
          <w:lang w:val="vi-VN"/>
        </w:rPr>
      </w:pPr>
      <w:r w:rsidRPr="008565A5">
        <w:rPr>
          <w:lang w:val="vi-VN"/>
        </w:rPr>
        <w:t>- Chia theo trình độ chuyên môn: Tiến sĩ; thạc sĩ; đại học và khác;</w:t>
      </w:r>
    </w:p>
    <w:p w:rsidR="0001180C" w:rsidRPr="008565A5" w:rsidRDefault="0001180C" w:rsidP="00824CD4">
      <w:pPr>
        <w:tabs>
          <w:tab w:val="left" w:pos="1089"/>
        </w:tabs>
        <w:spacing w:before="60" w:after="60" w:line="288" w:lineRule="auto"/>
        <w:rPr>
          <w:lang w:val="vi-VN"/>
        </w:rPr>
      </w:pPr>
      <w:r w:rsidRPr="008565A5">
        <w:rPr>
          <w:lang w:val="vi-VN"/>
        </w:rPr>
        <w:t>- Chia theo lĩnh vực hoạt động: Quản lý nhà nước; nghiên cứu, giảng dạy; ứng dụng, dịch vụ…;</w:t>
      </w:r>
    </w:p>
    <w:p w:rsidR="0001180C" w:rsidRPr="008565A5" w:rsidRDefault="0001180C" w:rsidP="00824CD4">
      <w:pPr>
        <w:tabs>
          <w:tab w:val="left" w:pos="1089"/>
        </w:tabs>
        <w:spacing w:before="60" w:after="60" w:line="288" w:lineRule="auto"/>
        <w:rPr>
          <w:lang w:val="vi-VN"/>
        </w:rPr>
      </w:pPr>
      <w:r w:rsidRPr="008565A5">
        <w:rPr>
          <w:lang w:val="vi-VN"/>
        </w:rPr>
        <w:t>- Chia theo lĩnh vực ứng dụng: Y tế; công nghiệp và các ngành kinh tế kỹ thuật; nông nghiệp; tài nguyên và môi trường; khác.</w:t>
      </w:r>
    </w:p>
    <w:p w:rsidR="0001180C" w:rsidRPr="008565A5" w:rsidRDefault="0001180C" w:rsidP="00824CD4">
      <w:pPr>
        <w:tabs>
          <w:tab w:val="left" w:pos="1089"/>
        </w:tabs>
        <w:spacing w:before="60" w:after="60" w:line="288" w:lineRule="auto"/>
        <w:rPr>
          <w:b/>
          <w:lang w:val="vi-VN"/>
        </w:rPr>
      </w:pPr>
      <w:r w:rsidRPr="008565A5">
        <w:rPr>
          <w:b/>
          <w:lang w:val="vi-VN"/>
        </w:rPr>
        <w:t>3. Nguồn số liệu</w:t>
      </w:r>
    </w:p>
    <w:p w:rsidR="0001180C" w:rsidRPr="008565A5" w:rsidRDefault="0001180C" w:rsidP="00824CD4">
      <w:pPr>
        <w:spacing w:before="60" w:after="60" w:line="288" w:lineRule="auto"/>
        <w:rPr>
          <w:lang w:val="vi-VN"/>
        </w:rPr>
      </w:pPr>
      <w:r w:rsidRPr="008565A5">
        <w:rPr>
          <w:lang w:val="vi-VN"/>
        </w:rPr>
        <w:t>Hồ sơ quản lý của Cục Năng lượng nguyên tử; Cục An toàn bức xạ và hạt nhân (Bộ KH&amp;CN)</w:t>
      </w:r>
      <w:r w:rsidRPr="00F867D8">
        <w:rPr>
          <w:lang w:val="vi-VN"/>
        </w:rPr>
        <w:t>.</w:t>
      </w:r>
    </w:p>
    <w:p w:rsidR="0001180C" w:rsidRPr="008565A5" w:rsidRDefault="0001180C" w:rsidP="00824CD4">
      <w:pPr>
        <w:spacing w:before="60" w:after="60" w:line="288" w:lineRule="auto"/>
        <w:rPr>
          <w:lang w:val="vi-VN"/>
        </w:rPr>
      </w:pPr>
      <w:r w:rsidRPr="008565A5">
        <w:rPr>
          <w:color w:val="000000"/>
          <w:lang w:val="vi-VN"/>
        </w:rPr>
        <w:t>Số liệu thống kê do cơ quan, đơn vị thuộc các Bộ, cơ quan ngang Bộ, cơ quan thuộc Chính phủ, Tòa án nhân dân tối cao, Viện kiểm sát nhân dân tối cao được giao nhiệm vụ thống kê KH&amp;CN; Sở KH&amp;CN các tỉnh, TP trực thuộc Trung ương tổng hợp.</w:t>
      </w:r>
    </w:p>
    <w:p w:rsidR="0001180C" w:rsidRPr="00421C82" w:rsidRDefault="0001180C" w:rsidP="00824CD4">
      <w:pPr>
        <w:jc w:val="center"/>
        <w:rPr>
          <w:lang w:val="vi-VN"/>
        </w:rPr>
      </w:pPr>
    </w:p>
    <w:p w:rsidR="000C52F8" w:rsidRPr="00526B17" w:rsidRDefault="000C52F8" w:rsidP="00526B17">
      <w:bookmarkStart w:id="2" w:name="_GoBack"/>
      <w:bookmarkEnd w:id="2"/>
    </w:p>
    <w:sectPr w:rsidR="000C52F8" w:rsidRPr="00526B17" w:rsidSect="005F1668">
      <w:pgSz w:w="11907" w:h="16840" w:code="9"/>
      <w:pgMar w:top="1152" w:right="1008" w:bottom="1152" w:left="1728" w:header="720" w:footer="720" w:gutter="0"/>
      <w:pgNumType w:start="5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426D" w:rsidRDefault="0037426D" w:rsidP="00EA1141">
      <w:r>
        <w:separator/>
      </w:r>
    </w:p>
    <w:p w:rsidR="0037426D" w:rsidRDefault="0037426D" w:rsidP="00EA1141"/>
  </w:endnote>
  <w:endnote w:type="continuationSeparator" w:id="0">
    <w:p w:rsidR="0037426D" w:rsidRDefault="0037426D" w:rsidP="00EA1141">
      <w:r>
        <w:continuationSeparator/>
      </w:r>
    </w:p>
    <w:p w:rsidR="0037426D" w:rsidRDefault="0037426D" w:rsidP="00EA1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VNTime">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F5731" w:rsidRPr="00213B08" w:rsidRDefault="00EF5731" w:rsidP="00D53D22">
    <w:pPr>
      <w:pStyle w:val="Footer"/>
      <w:spacing w:before="0" w:after="0"/>
      <w:ind w:firstLine="0"/>
      <w:jc w:val="right"/>
      <w:rPr>
        <w:sz w:val="28"/>
        <w:szCs w:val="28"/>
      </w:rPr>
    </w:pPr>
    <w:r w:rsidRPr="00213B08">
      <w:rPr>
        <w:sz w:val="28"/>
        <w:szCs w:val="28"/>
      </w:rPr>
      <w:fldChar w:fldCharType="begin"/>
    </w:r>
    <w:r w:rsidRPr="00213B08">
      <w:rPr>
        <w:sz w:val="28"/>
        <w:szCs w:val="28"/>
      </w:rPr>
      <w:instrText xml:space="preserve"> PAGE   \* MERGEFORMAT </w:instrText>
    </w:r>
    <w:r w:rsidRPr="00213B08">
      <w:rPr>
        <w:sz w:val="28"/>
        <w:szCs w:val="28"/>
      </w:rPr>
      <w:fldChar w:fldCharType="separate"/>
    </w:r>
    <w:r w:rsidR="00044802">
      <w:rPr>
        <w:noProof/>
        <w:sz w:val="28"/>
        <w:szCs w:val="28"/>
      </w:rPr>
      <w:t>3</w:t>
    </w:r>
    <w:r w:rsidRPr="00213B08">
      <w:rPr>
        <w:sz w:val="28"/>
        <w:szCs w:val="28"/>
      </w:rPr>
      <w:fldChar w:fldCharType="end"/>
    </w:r>
  </w:p>
  <w:p w:rsidR="00EF5731" w:rsidRDefault="00EF5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rsidP="006D0D64">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01180C" w:rsidRDefault="0001180C" w:rsidP="006D0D64">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Footer"/>
      <w:jc w:val="center"/>
    </w:pPr>
    <w:r>
      <w:fldChar w:fldCharType="begin"/>
    </w:r>
    <w:r>
      <w:instrText xml:space="preserve"> PAGE   \* MERGEFORMAT </w:instrText>
    </w:r>
    <w:r>
      <w:fldChar w:fldCharType="separate"/>
    </w:r>
    <w:r>
      <w:rPr>
        <w:noProof/>
      </w:rPr>
      <w:t>11</w:t>
    </w:r>
    <w:r>
      <w:rPr>
        <w:noProof/>
      </w:rPr>
      <w:fldChar w:fldCharType="end"/>
    </w:r>
  </w:p>
  <w:p w:rsidR="0001180C" w:rsidRDefault="0001180C" w:rsidP="006D0D64">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Footer"/>
      <w:jc w:val="center"/>
    </w:pPr>
    <w:r>
      <w:fldChar w:fldCharType="begin"/>
    </w:r>
    <w:r>
      <w:instrText xml:space="preserve"> PAGE   \* MERGEFORMAT </w:instrText>
    </w:r>
    <w:r>
      <w:fldChar w:fldCharType="separate"/>
    </w:r>
    <w:r>
      <w:rPr>
        <w:noProof/>
      </w:rPr>
      <w:t>53</w:t>
    </w:r>
    <w:r>
      <w:rPr>
        <w:noProof/>
      </w:rPr>
      <w:fldChar w:fldCharType="end"/>
    </w:r>
  </w:p>
  <w:p w:rsidR="0001180C" w:rsidRDefault="000118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Pr="00476058" w:rsidRDefault="0001180C">
    <w:pPr>
      <w:pStyle w:val="Footer"/>
      <w:jc w:val="center"/>
      <w:rPr>
        <w:sz w:val="22"/>
      </w:rPr>
    </w:pPr>
    <w:r w:rsidRPr="00476058">
      <w:rPr>
        <w:sz w:val="22"/>
      </w:rPr>
      <w:fldChar w:fldCharType="begin"/>
    </w:r>
    <w:r w:rsidRPr="00476058">
      <w:rPr>
        <w:sz w:val="22"/>
      </w:rPr>
      <w:instrText xml:space="preserve"> PAGE   \* MERGEFORMAT </w:instrText>
    </w:r>
    <w:r w:rsidRPr="00476058">
      <w:rPr>
        <w:sz w:val="22"/>
      </w:rPr>
      <w:fldChar w:fldCharType="separate"/>
    </w:r>
    <w:r>
      <w:rPr>
        <w:noProof/>
        <w:sz w:val="22"/>
      </w:rPr>
      <w:t>38</w:t>
    </w:r>
    <w:r w:rsidRPr="00476058">
      <w:rPr>
        <w:noProof/>
        <w:sz w:val="22"/>
      </w:rPr>
      <w:fldChar w:fldCharType="end"/>
    </w:r>
  </w:p>
  <w:p w:rsidR="0001180C" w:rsidRDefault="0001180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Footer"/>
      <w:jc w:val="center"/>
    </w:pPr>
    <w:r>
      <w:fldChar w:fldCharType="begin"/>
    </w:r>
    <w:r>
      <w:instrText xml:space="preserve"> PAGE   \* MERGEFORMAT </w:instrText>
    </w:r>
    <w:r>
      <w:fldChar w:fldCharType="separate"/>
    </w:r>
    <w:r>
      <w:rPr>
        <w:noProof/>
      </w:rPr>
      <w:t>54</w:t>
    </w:r>
    <w:r>
      <w:rPr>
        <w:noProof/>
      </w:rPr>
      <w:fldChar w:fldCharType="end"/>
    </w:r>
  </w:p>
  <w:p w:rsidR="0001180C" w:rsidRDefault="00011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426D" w:rsidRDefault="0037426D" w:rsidP="00EA1141">
      <w:r>
        <w:separator/>
      </w:r>
    </w:p>
    <w:p w:rsidR="0037426D" w:rsidRDefault="0037426D" w:rsidP="00EA1141"/>
  </w:footnote>
  <w:footnote w:type="continuationSeparator" w:id="0">
    <w:p w:rsidR="0037426D" w:rsidRDefault="0037426D" w:rsidP="00EA1141">
      <w:r>
        <w:continuationSeparator/>
      </w:r>
    </w:p>
    <w:p w:rsidR="0037426D" w:rsidRDefault="0037426D" w:rsidP="00EA1141"/>
  </w:footnote>
  <w:footnote w:id="1">
    <w:p w:rsidR="0001180C" w:rsidRPr="009A57BD" w:rsidRDefault="0001180C" w:rsidP="00824CD4">
      <w:pPr>
        <w:pStyle w:val="AMuc3111"/>
        <w:rPr>
          <w:sz w:val="20"/>
          <w:lang w:val="en-GB"/>
        </w:rPr>
      </w:pPr>
      <w:r w:rsidRPr="00277FA7">
        <w:rPr>
          <w:rStyle w:val="FootnoteReference"/>
        </w:rPr>
        <w:footnoteRef/>
      </w:r>
      <w:r>
        <w:rPr>
          <w:sz w:val="20"/>
          <w:lang w:val="en-GB"/>
        </w:rPr>
        <w:t xml:space="preserve"> </w:t>
      </w:r>
      <w:r w:rsidRPr="005A5EF5">
        <w:rPr>
          <w:sz w:val="20"/>
          <w:lang w:val="en-GB"/>
        </w:rPr>
        <w:t xml:space="preserve">Khoản 1 Điều 6 Thông tư số 90/2017/TT-BTC ngày 30/8/2017 của Bộ Tài chính quy định việc thực hiện cơ chế tự chủ tài chính đối với tổ chức KH&amp;CN công lập, </w:t>
      </w:r>
      <w:r w:rsidRPr="009A57BD">
        <w:rPr>
          <w:sz w:val="20"/>
        </w:rPr>
        <w:t xml:space="preserve"> </w:t>
      </w:r>
    </w:p>
  </w:footnote>
  <w:footnote w:id="2">
    <w:p w:rsidR="0001180C" w:rsidRPr="009A57BD" w:rsidRDefault="0001180C" w:rsidP="00824CD4">
      <w:pPr>
        <w:pStyle w:val="AMuc3111"/>
        <w:rPr>
          <w:sz w:val="20"/>
          <w:lang w:val="en-GB"/>
        </w:rPr>
      </w:pPr>
      <w:r w:rsidRPr="00277FA7">
        <w:rPr>
          <w:rStyle w:val="FootnoteReference"/>
        </w:rPr>
        <w:footnoteRef/>
      </w:r>
      <w:r>
        <w:rPr>
          <w:sz w:val="20"/>
          <w:lang w:val="en-GB"/>
        </w:rPr>
        <w:t xml:space="preserve"> Luật Khoa học và Công nghệ 2013</w:t>
      </w:r>
      <w:r w:rsidRPr="009A57BD">
        <w:rPr>
          <w:sz w:val="20"/>
        </w:rPr>
        <w:t xml:space="preserve"> </w:t>
      </w:r>
    </w:p>
  </w:footnote>
  <w:footnote w:id="3">
    <w:p w:rsidR="0001180C" w:rsidRPr="00115410" w:rsidRDefault="0001180C" w:rsidP="00824CD4">
      <w:pPr>
        <w:pStyle w:val="FootnoteText"/>
        <w:spacing w:before="0"/>
        <w:ind w:firstLine="0"/>
      </w:pPr>
      <w:r w:rsidRPr="006F0470">
        <w:rPr>
          <w:vertAlign w:val="superscript"/>
        </w:rPr>
        <w:t>(</w:t>
      </w:r>
      <w:r>
        <w:rPr>
          <w:rStyle w:val="FootnoteReference"/>
        </w:rPr>
        <w:footnoteRef/>
      </w:r>
      <w:r w:rsidRPr="006F0470">
        <w:rPr>
          <w:vertAlign w:val="superscript"/>
        </w:rPr>
        <w:t>)</w:t>
      </w:r>
      <w:r>
        <w:t xml:space="preserve"> Khoản 4 Điều 4 Luật sửa đổi bổ sung một số điều của Luật Sở hữu trí tuệ, ngày 19 tháng 6 năm 2009</w:t>
      </w:r>
    </w:p>
  </w:footnote>
  <w:footnote w:id="4">
    <w:p w:rsidR="0001180C" w:rsidRPr="00560F94" w:rsidRDefault="0001180C" w:rsidP="00824CD4">
      <w:pPr>
        <w:textAlignment w:val="baseline"/>
        <w:rPr>
          <w:sz w:val="20"/>
          <w:szCs w:val="20"/>
          <w:lang w:val="en-GB"/>
        </w:rPr>
      </w:pPr>
      <w:r w:rsidRPr="006F0470">
        <w:rPr>
          <w:sz w:val="20"/>
          <w:szCs w:val="20"/>
          <w:vertAlign w:val="superscript"/>
          <w:lang w:val="en-GB"/>
        </w:rPr>
        <w:t>(</w:t>
      </w:r>
      <w:r w:rsidRPr="006F0470">
        <w:rPr>
          <w:rStyle w:val="FootnoteReference"/>
          <w:sz w:val="22"/>
        </w:rPr>
        <w:footnoteRef/>
      </w:r>
      <w:r w:rsidRPr="006F0470">
        <w:rPr>
          <w:sz w:val="20"/>
          <w:szCs w:val="20"/>
          <w:vertAlign w:val="superscript"/>
          <w:lang w:val="en-GB"/>
        </w:rPr>
        <w:t>)</w:t>
      </w:r>
      <w:r>
        <w:rPr>
          <w:sz w:val="20"/>
          <w:szCs w:val="20"/>
          <w:lang w:val="en-GB"/>
        </w:rPr>
        <w:t xml:space="preserve"> Luật sở hữu trí tuệ ngày 29 tháng 11 năm  2005</w:t>
      </w:r>
    </w:p>
    <w:p w:rsidR="0001180C" w:rsidRPr="00372721" w:rsidRDefault="0001180C" w:rsidP="00824CD4">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F5731" w:rsidRDefault="00EF5731" w:rsidP="00EA114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EF5731" w:rsidRDefault="00EF5731" w:rsidP="00EA1141">
    <w:pPr>
      <w:pStyle w:val="Header"/>
    </w:pPr>
  </w:p>
  <w:p w:rsidR="00EF5731" w:rsidRDefault="00EF5731" w:rsidP="00EA11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180C" w:rsidRDefault="000118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B95F3D"/>
    <w:multiLevelType w:val="hybridMultilevel"/>
    <w:tmpl w:val="799482FC"/>
    <w:lvl w:ilvl="0" w:tplc="D184623A">
      <w:start w:val="3"/>
      <w:numFmt w:val="bullet"/>
      <w:lvlText w:val="-"/>
      <w:lvlJc w:val="left"/>
      <w:pPr>
        <w:ind w:left="720" w:hanging="360"/>
      </w:pPr>
      <w:rPr>
        <w:rFonts w:ascii="Times New Roman" w:eastAsia="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25F5055"/>
    <w:multiLevelType w:val="hybridMultilevel"/>
    <w:tmpl w:val="99AA77F4"/>
    <w:lvl w:ilvl="0" w:tplc="56D0E734">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45437025"/>
    <w:multiLevelType w:val="hybridMultilevel"/>
    <w:tmpl w:val="E30A9B18"/>
    <w:lvl w:ilvl="0" w:tplc="D184623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C23DD0"/>
    <w:multiLevelType w:val="hybridMultilevel"/>
    <w:tmpl w:val="2C840A0C"/>
    <w:lvl w:ilvl="0" w:tplc="56D0E73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A2285"/>
    <w:multiLevelType w:val="hybridMultilevel"/>
    <w:tmpl w:val="F22E781A"/>
    <w:lvl w:ilvl="0" w:tplc="6DB8C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52F8"/>
    <w:rsid w:val="000025FD"/>
    <w:rsid w:val="00005526"/>
    <w:rsid w:val="00007BDC"/>
    <w:rsid w:val="0001180C"/>
    <w:rsid w:val="00016CFE"/>
    <w:rsid w:val="000177C1"/>
    <w:rsid w:val="00017CEE"/>
    <w:rsid w:val="00020F39"/>
    <w:rsid w:val="00022FF5"/>
    <w:rsid w:val="00026EB5"/>
    <w:rsid w:val="00034481"/>
    <w:rsid w:val="00037309"/>
    <w:rsid w:val="000430BC"/>
    <w:rsid w:val="00043F92"/>
    <w:rsid w:val="00044601"/>
    <w:rsid w:val="00044802"/>
    <w:rsid w:val="000515A4"/>
    <w:rsid w:val="0005351A"/>
    <w:rsid w:val="00054030"/>
    <w:rsid w:val="00056579"/>
    <w:rsid w:val="000571BC"/>
    <w:rsid w:val="00064BA0"/>
    <w:rsid w:val="0006571C"/>
    <w:rsid w:val="000657A5"/>
    <w:rsid w:val="00066A96"/>
    <w:rsid w:val="00066AB8"/>
    <w:rsid w:val="000674A4"/>
    <w:rsid w:val="0006778E"/>
    <w:rsid w:val="00076F96"/>
    <w:rsid w:val="00080E91"/>
    <w:rsid w:val="000859D4"/>
    <w:rsid w:val="0008692F"/>
    <w:rsid w:val="00091D00"/>
    <w:rsid w:val="00093083"/>
    <w:rsid w:val="00097402"/>
    <w:rsid w:val="000979D5"/>
    <w:rsid w:val="000A2D4C"/>
    <w:rsid w:val="000A509F"/>
    <w:rsid w:val="000A6186"/>
    <w:rsid w:val="000B02E0"/>
    <w:rsid w:val="000B21EF"/>
    <w:rsid w:val="000B3081"/>
    <w:rsid w:val="000B4722"/>
    <w:rsid w:val="000C336D"/>
    <w:rsid w:val="000C3C46"/>
    <w:rsid w:val="000C52F0"/>
    <w:rsid w:val="000C52F8"/>
    <w:rsid w:val="000C5EBA"/>
    <w:rsid w:val="000C6026"/>
    <w:rsid w:val="000D11FD"/>
    <w:rsid w:val="000D5106"/>
    <w:rsid w:val="000D54C5"/>
    <w:rsid w:val="000D7E95"/>
    <w:rsid w:val="000E49CD"/>
    <w:rsid w:val="000E51D1"/>
    <w:rsid w:val="000E6952"/>
    <w:rsid w:val="000F5909"/>
    <w:rsid w:val="0010198E"/>
    <w:rsid w:val="001108E4"/>
    <w:rsid w:val="0011443B"/>
    <w:rsid w:val="00122394"/>
    <w:rsid w:val="00123E30"/>
    <w:rsid w:val="00125465"/>
    <w:rsid w:val="00126B8A"/>
    <w:rsid w:val="00134586"/>
    <w:rsid w:val="001357ED"/>
    <w:rsid w:val="00141683"/>
    <w:rsid w:val="00144703"/>
    <w:rsid w:val="00151DE5"/>
    <w:rsid w:val="001556B3"/>
    <w:rsid w:val="00157904"/>
    <w:rsid w:val="00161EBF"/>
    <w:rsid w:val="00165B06"/>
    <w:rsid w:val="0017498F"/>
    <w:rsid w:val="0018095C"/>
    <w:rsid w:val="00181339"/>
    <w:rsid w:val="0018204B"/>
    <w:rsid w:val="00182ADB"/>
    <w:rsid w:val="00182BA1"/>
    <w:rsid w:val="00183C92"/>
    <w:rsid w:val="00190C46"/>
    <w:rsid w:val="00192BF9"/>
    <w:rsid w:val="00193DA3"/>
    <w:rsid w:val="00194365"/>
    <w:rsid w:val="0019737E"/>
    <w:rsid w:val="001A19AD"/>
    <w:rsid w:val="001A7121"/>
    <w:rsid w:val="001B44F5"/>
    <w:rsid w:val="001B464E"/>
    <w:rsid w:val="001B4874"/>
    <w:rsid w:val="001B5CF7"/>
    <w:rsid w:val="001B6BD9"/>
    <w:rsid w:val="001C2823"/>
    <w:rsid w:val="001C5004"/>
    <w:rsid w:val="001C7AAB"/>
    <w:rsid w:val="001D18C8"/>
    <w:rsid w:val="001D1A29"/>
    <w:rsid w:val="001E087F"/>
    <w:rsid w:val="001F115F"/>
    <w:rsid w:val="001F21DE"/>
    <w:rsid w:val="001F31F8"/>
    <w:rsid w:val="001F6E79"/>
    <w:rsid w:val="001F7993"/>
    <w:rsid w:val="00202C3D"/>
    <w:rsid w:val="00204259"/>
    <w:rsid w:val="00213B08"/>
    <w:rsid w:val="0021470F"/>
    <w:rsid w:val="002151A2"/>
    <w:rsid w:val="0021789F"/>
    <w:rsid w:val="002179B3"/>
    <w:rsid w:val="00217B6F"/>
    <w:rsid w:val="00220DB7"/>
    <w:rsid w:val="00230B6E"/>
    <w:rsid w:val="00231709"/>
    <w:rsid w:val="0023314D"/>
    <w:rsid w:val="0023363C"/>
    <w:rsid w:val="00234530"/>
    <w:rsid w:val="00236D8C"/>
    <w:rsid w:val="002402C7"/>
    <w:rsid w:val="0024032C"/>
    <w:rsid w:val="00241965"/>
    <w:rsid w:val="00247BF2"/>
    <w:rsid w:val="00250E3A"/>
    <w:rsid w:val="002527C4"/>
    <w:rsid w:val="00252B5B"/>
    <w:rsid w:val="002535A1"/>
    <w:rsid w:val="00254717"/>
    <w:rsid w:val="00255AB7"/>
    <w:rsid w:val="0025771D"/>
    <w:rsid w:val="00260CD0"/>
    <w:rsid w:val="002616EB"/>
    <w:rsid w:val="00261AB8"/>
    <w:rsid w:val="002624DC"/>
    <w:rsid w:val="00262568"/>
    <w:rsid w:val="00265543"/>
    <w:rsid w:val="00267B24"/>
    <w:rsid w:val="002716AA"/>
    <w:rsid w:val="00273AE4"/>
    <w:rsid w:val="00276409"/>
    <w:rsid w:val="00277557"/>
    <w:rsid w:val="00282261"/>
    <w:rsid w:val="00284C2B"/>
    <w:rsid w:val="002875EC"/>
    <w:rsid w:val="00292139"/>
    <w:rsid w:val="002924BC"/>
    <w:rsid w:val="0029251F"/>
    <w:rsid w:val="0029737F"/>
    <w:rsid w:val="002A079C"/>
    <w:rsid w:val="002B0990"/>
    <w:rsid w:val="002B0B36"/>
    <w:rsid w:val="002C06EE"/>
    <w:rsid w:val="002C4295"/>
    <w:rsid w:val="002C5775"/>
    <w:rsid w:val="002D3E82"/>
    <w:rsid w:val="002E01A1"/>
    <w:rsid w:val="002E0412"/>
    <w:rsid w:val="002E4E02"/>
    <w:rsid w:val="002F2CEB"/>
    <w:rsid w:val="002F2FAF"/>
    <w:rsid w:val="002F56E3"/>
    <w:rsid w:val="00300B98"/>
    <w:rsid w:val="003036A9"/>
    <w:rsid w:val="00305B8B"/>
    <w:rsid w:val="00307685"/>
    <w:rsid w:val="00310B81"/>
    <w:rsid w:val="0031231E"/>
    <w:rsid w:val="003145A9"/>
    <w:rsid w:val="00316A08"/>
    <w:rsid w:val="00317861"/>
    <w:rsid w:val="00323C97"/>
    <w:rsid w:val="0033255A"/>
    <w:rsid w:val="00336FAF"/>
    <w:rsid w:val="00340FF8"/>
    <w:rsid w:val="00342FB1"/>
    <w:rsid w:val="00343731"/>
    <w:rsid w:val="00350968"/>
    <w:rsid w:val="0035170C"/>
    <w:rsid w:val="00352F6B"/>
    <w:rsid w:val="003560FE"/>
    <w:rsid w:val="003616F2"/>
    <w:rsid w:val="00362A10"/>
    <w:rsid w:val="00365F2B"/>
    <w:rsid w:val="00366EFD"/>
    <w:rsid w:val="00370FA4"/>
    <w:rsid w:val="0037216A"/>
    <w:rsid w:val="0037252D"/>
    <w:rsid w:val="00372DD3"/>
    <w:rsid w:val="0037426D"/>
    <w:rsid w:val="00376969"/>
    <w:rsid w:val="00394386"/>
    <w:rsid w:val="00397AED"/>
    <w:rsid w:val="003A0021"/>
    <w:rsid w:val="003A0DB3"/>
    <w:rsid w:val="003A22B9"/>
    <w:rsid w:val="003A5642"/>
    <w:rsid w:val="003B1A8F"/>
    <w:rsid w:val="003C3954"/>
    <w:rsid w:val="003C40EE"/>
    <w:rsid w:val="003C5FE0"/>
    <w:rsid w:val="003D3895"/>
    <w:rsid w:val="003D70E9"/>
    <w:rsid w:val="003E0B7D"/>
    <w:rsid w:val="003E30C2"/>
    <w:rsid w:val="003E3B8D"/>
    <w:rsid w:val="003E6431"/>
    <w:rsid w:val="003E68C8"/>
    <w:rsid w:val="00401347"/>
    <w:rsid w:val="00405930"/>
    <w:rsid w:val="00415849"/>
    <w:rsid w:val="0041762E"/>
    <w:rsid w:val="0042631F"/>
    <w:rsid w:val="00426B4B"/>
    <w:rsid w:val="00427329"/>
    <w:rsid w:val="00427D81"/>
    <w:rsid w:val="00437F42"/>
    <w:rsid w:val="004423F4"/>
    <w:rsid w:val="00443B3B"/>
    <w:rsid w:val="00455215"/>
    <w:rsid w:val="004557D4"/>
    <w:rsid w:val="0045600B"/>
    <w:rsid w:val="004566DE"/>
    <w:rsid w:val="004616C8"/>
    <w:rsid w:val="00462A2E"/>
    <w:rsid w:val="00466568"/>
    <w:rsid w:val="004669E8"/>
    <w:rsid w:val="00480884"/>
    <w:rsid w:val="0048235C"/>
    <w:rsid w:val="00486AA9"/>
    <w:rsid w:val="004872F1"/>
    <w:rsid w:val="00495227"/>
    <w:rsid w:val="00495824"/>
    <w:rsid w:val="004A2997"/>
    <w:rsid w:val="004A2CB8"/>
    <w:rsid w:val="004A5144"/>
    <w:rsid w:val="004A539D"/>
    <w:rsid w:val="004A5984"/>
    <w:rsid w:val="004A5C63"/>
    <w:rsid w:val="004B4877"/>
    <w:rsid w:val="004B605B"/>
    <w:rsid w:val="004B6CD7"/>
    <w:rsid w:val="004C172C"/>
    <w:rsid w:val="004C183F"/>
    <w:rsid w:val="004C34FB"/>
    <w:rsid w:val="004C3FDB"/>
    <w:rsid w:val="004C70D7"/>
    <w:rsid w:val="004C74AA"/>
    <w:rsid w:val="004D0AC0"/>
    <w:rsid w:val="004D0F63"/>
    <w:rsid w:val="004D1FDE"/>
    <w:rsid w:val="004D3829"/>
    <w:rsid w:val="004D6873"/>
    <w:rsid w:val="004E1955"/>
    <w:rsid w:val="004E297F"/>
    <w:rsid w:val="004E5801"/>
    <w:rsid w:val="004E6B09"/>
    <w:rsid w:val="004E73B6"/>
    <w:rsid w:val="004F476B"/>
    <w:rsid w:val="004F63C0"/>
    <w:rsid w:val="00503C97"/>
    <w:rsid w:val="00505D0C"/>
    <w:rsid w:val="00505E03"/>
    <w:rsid w:val="00511BAA"/>
    <w:rsid w:val="00514D0B"/>
    <w:rsid w:val="00515232"/>
    <w:rsid w:val="00515D25"/>
    <w:rsid w:val="00516FD7"/>
    <w:rsid w:val="00517B7D"/>
    <w:rsid w:val="00520A37"/>
    <w:rsid w:val="00526B17"/>
    <w:rsid w:val="00531A5B"/>
    <w:rsid w:val="00532B44"/>
    <w:rsid w:val="00536F26"/>
    <w:rsid w:val="00537B0C"/>
    <w:rsid w:val="0054130F"/>
    <w:rsid w:val="00542903"/>
    <w:rsid w:val="00544995"/>
    <w:rsid w:val="0054770E"/>
    <w:rsid w:val="00547836"/>
    <w:rsid w:val="00547A2D"/>
    <w:rsid w:val="00550FDA"/>
    <w:rsid w:val="0055289C"/>
    <w:rsid w:val="00552AE8"/>
    <w:rsid w:val="00552CF6"/>
    <w:rsid w:val="00561366"/>
    <w:rsid w:val="005620A1"/>
    <w:rsid w:val="0056287E"/>
    <w:rsid w:val="00564FD1"/>
    <w:rsid w:val="00565910"/>
    <w:rsid w:val="005676C7"/>
    <w:rsid w:val="005676D8"/>
    <w:rsid w:val="00567FCA"/>
    <w:rsid w:val="00575C4C"/>
    <w:rsid w:val="00577585"/>
    <w:rsid w:val="00577D9D"/>
    <w:rsid w:val="00581898"/>
    <w:rsid w:val="00581922"/>
    <w:rsid w:val="00583AA6"/>
    <w:rsid w:val="0058633C"/>
    <w:rsid w:val="00587449"/>
    <w:rsid w:val="00587DA6"/>
    <w:rsid w:val="005902B8"/>
    <w:rsid w:val="005970C5"/>
    <w:rsid w:val="0059727B"/>
    <w:rsid w:val="0059766D"/>
    <w:rsid w:val="005A3946"/>
    <w:rsid w:val="005B2E3F"/>
    <w:rsid w:val="005C070A"/>
    <w:rsid w:val="005C2750"/>
    <w:rsid w:val="005C31CF"/>
    <w:rsid w:val="005C67F5"/>
    <w:rsid w:val="005D36E9"/>
    <w:rsid w:val="005D4BF7"/>
    <w:rsid w:val="005D78BF"/>
    <w:rsid w:val="005E01B9"/>
    <w:rsid w:val="005E09AD"/>
    <w:rsid w:val="005E0AD6"/>
    <w:rsid w:val="005E1E50"/>
    <w:rsid w:val="005E2E48"/>
    <w:rsid w:val="006012F3"/>
    <w:rsid w:val="00603543"/>
    <w:rsid w:val="00603E9F"/>
    <w:rsid w:val="006062E7"/>
    <w:rsid w:val="00606CF3"/>
    <w:rsid w:val="0061187F"/>
    <w:rsid w:val="00614933"/>
    <w:rsid w:val="00616ECB"/>
    <w:rsid w:val="006178C4"/>
    <w:rsid w:val="006211B0"/>
    <w:rsid w:val="00622E34"/>
    <w:rsid w:val="00623C6D"/>
    <w:rsid w:val="0062439A"/>
    <w:rsid w:val="00625AA2"/>
    <w:rsid w:val="0062741B"/>
    <w:rsid w:val="00631C28"/>
    <w:rsid w:val="006408D9"/>
    <w:rsid w:val="00640F00"/>
    <w:rsid w:val="00641120"/>
    <w:rsid w:val="00643CB1"/>
    <w:rsid w:val="006440C1"/>
    <w:rsid w:val="006445FE"/>
    <w:rsid w:val="00646A72"/>
    <w:rsid w:val="0065042F"/>
    <w:rsid w:val="0065261E"/>
    <w:rsid w:val="00654770"/>
    <w:rsid w:val="00654C86"/>
    <w:rsid w:val="00655B84"/>
    <w:rsid w:val="00661E8C"/>
    <w:rsid w:val="00662B4D"/>
    <w:rsid w:val="00665743"/>
    <w:rsid w:val="006707F3"/>
    <w:rsid w:val="00670907"/>
    <w:rsid w:val="00670A7F"/>
    <w:rsid w:val="006711B6"/>
    <w:rsid w:val="006718C7"/>
    <w:rsid w:val="0067355E"/>
    <w:rsid w:val="006773E7"/>
    <w:rsid w:val="00677E84"/>
    <w:rsid w:val="00687BD5"/>
    <w:rsid w:val="00692C9E"/>
    <w:rsid w:val="006A0735"/>
    <w:rsid w:val="006A0DA7"/>
    <w:rsid w:val="006A43DB"/>
    <w:rsid w:val="006A48E0"/>
    <w:rsid w:val="006A7E5B"/>
    <w:rsid w:val="006B2D11"/>
    <w:rsid w:val="006B7F14"/>
    <w:rsid w:val="006C7A5F"/>
    <w:rsid w:val="006D2867"/>
    <w:rsid w:val="006E3A35"/>
    <w:rsid w:val="006E65E2"/>
    <w:rsid w:val="006E6E7A"/>
    <w:rsid w:val="006E7425"/>
    <w:rsid w:val="006F5094"/>
    <w:rsid w:val="006F606C"/>
    <w:rsid w:val="006F7B29"/>
    <w:rsid w:val="007129F5"/>
    <w:rsid w:val="00715AC6"/>
    <w:rsid w:val="00716171"/>
    <w:rsid w:val="00724382"/>
    <w:rsid w:val="007316F5"/>
    <w:rsid w:val="00731905"/>
    <w:rsid w:val="0073413C"/>
    <w:rsid w:val="00735AA2"/>
    <w:rsid w:val="00736C0F"/>
    <w:rsid w:val="00743EEA"/>
    <w:rsid w:val="0074699D"/>
    <w:rsid w:val="00750883"/>
    <w:rsid w:val="00750B5A"/>
    <w:rsid w:val="0076135F"/>
    <w:rsid w:val="00761D33"/>
    <w:rsid w:val="0076458E"/>
    <w:rsid w:val="00765330"/>
    <w:rsid w:val="0076586C"/>
    <w:rsid w:val="00770DD3"/>
    <w:rsid w:val="00771052"/>
    <w:rsid w:val="00771535"/>
    <w:rsid w:val="00774FAA"/>
    <w:rsid w:val="0078027F"/>
    <w:rsid w:val="00780B90"/>
    <w:rsid w:val="00781A29"/>
    <w:rsid w:val="00782561"/>
    <w:rsid w:val="0078388F"/>
    <w:rsid w:val="00783BA0"/>
    <w:rsid w:val="00785D58"/>
    <w:rsid w:val="0078724A"/>
    <w:rsid w:val="0079065F"/>
    <w:rsid w:val="0079428E"/>
    <w:rsid w:val="00797F93"/>
    <w:rsid w:val="007A570B"/>
    <w:rsid w:val="007A6053"/>
    <w:rsid w:val="007A62CD"/>
    <w:rsid w:val="007B296B"/>
    <w:rsid w:val="007B4EB5"/>
    <w:rsid w:val="007B52FF"/>
    <w:rsid w:val="007B5B20"/>
    <w:rsid w:val="007C1F5E"/>
    <w:rsid w:val="007D0384"/>
    <w:rsid w:val="007D39EC"/>
    <w:rsid w:val="007D4E3E"/>
    <w:rsid w:val="007D5E8F"/>
    <w:rsid w:val="007D7EB0"/>
    <w:rsid w:val="007E1FCF"/>
    <w:rsid w:val="007E695D"/>
    <w:rsid w:val="007E6BD3"/>
    <w:rsid w:val="007E77EE"/>
    <w:rsid w:val="007F0F70"/>
    <w:rsid w:val="007F3ED2"/>
    <w:rsid w:val="007F6CAA"/>
    <w:rsid w:val="007F7B90"/>
    <w:rsid w:val="00801A33"/>
    <w:rsid w:val="00802301"/>
    <w:rsid w:val="00802BA5"/>
    <w:rsid w:val="008035BF"/>
    <w:rsid w:val="0081427A"/>
    <w:rsid w:val="0081431D"/>
    <w:rsid w:val="00814567"/>
    <w:rsid w:val="00815D99"/>
    <w:rsid w:val="00826D8C"/>
    <w:rsid w:val="008319D8"/>
    <w:rsid w:val="008322D3"/>
    <w:rsid w:val="008339AD"/>
    <w:rsid w:val="00834732"/>
    <w:rsid w:val="00836B68"/>
    <w:rsid w:val="00837B3F"/>
    <w:rsid w:val="00841B8D"/>
    <w:rsid w:val="00842C9F"/>
    <w:rsid w:val="0084373D"/>
    <w:rsid w:val="0084602A"/>
    <w:rsid w:val="00851904"/>
    <w:rsid w:val="00863728"/>
    <w:rsid w:val="00863B2B"/>
    <w:rsid w:val="0086407B"/>
    <w:rsid w:val="00864B5D"/>
    <w:rsid w:val="008706DF"/>
    <w:rsid w:val="008712D8"/>
    <w:rsid w:val="00875D77"/>
    <w:rsid w:val="008807F0"/>
    <w:rsid w:val="00880E9A"/>
    <w:rsid w:val="008848F0"/>
    <w:rsid w:val="00885145"/>
    <w:rsid w:val="00887079"/>
    <w:rsid w:val="0089036D"/>
    <w:rsid w:val="00892671"/>
    <w:rsid w:val="00893843"/>
    <w:rsid w:val="0089574F"/>
    <w:rsid w:val="0089731B"/>
    <w:rsid w:val="008973F4"/>
    <w:rsid w:val="008A1D52"/>
    <w:rsid w:val="008A5F61"/>
    <w:rsid w:val="008A6A4C"/>
    <w:rsid w:val="008B2C5E"/>
    <w:rsid w:val="008B5823"/>
    <w:rsid w:val="008B6913"/>
    <w:rsid w:val="008B696A"/>
    <w:rsid w:val="008C64C2"/>
    <w:rsid w:val="008D39C8"/>
    <w:rsid w:val="008D6386"/>
    <w:rsid w:val="008D63BD"/>
    <w:rsid w:val="008D68D6"/>
    <w:rsid w:val="008E1F5C"/>
    <w:rsid w:val="008E20CE"/>
    <w:rsid w:val="008E228C"/>
    <w:rsid w:val="008E303D"/>
    <w:rsid w:val="008E4C97"/>
    <w:rsid w:val="008E709D"/>
    <w:rsid w:val="008F0DDD"/>
    <w:rsid w:val="008F71EF"/>
    <w:rsid w:val="009144FF"/>
    <w:rsid w:val="009164AF"/>
    <w:rsid w:val="00917383"/>
    <w:rsid w:val="00921D5A"/>
    <w:rsid w:val="00924399"/>
    <w:rsid w:val="009258D3"/>
    <w:rsid w:val="009264B2"/>
    <w:rsid w:val="00926582"/>
    <w:rsid w:val="009265C4"/>
    <w:rsid w:val="009306BE"/>
    <w:rsid w:val="0093362B"/>
    <w:rsid w:val="00934C43"/>
    <w:rsid w:val="00935409"/>
    <w:rsid w:val="00935E86"/>
    <w:rsid w:val="00940AE4"/>
    <w:rsid w:val="00942E41"/>
    <w:rsid w:val="00944E13"/>
    <w:rsid w:val="00944EC1"/>
    <w:rsid w:val="00945E73"/>
    <w:rsid w:val="009470F9"/>
    <w:rsid w:val="0094766A"/>
    <w:rsid w:val="00950A4D"/>
    <w:rsid w:val="00950BE6"/>
    <w:rsid w:val="00954A5E"/>
    <w:rsid w:val="009610C9"/>
    <w:rsid w:val="00963489"/>
    <w:rsid w:val="0096631C"/>
    <w:rsid w:val="009726F1"/>
    <w:rsid w:val="00981D41"/>
    <w:rsid w:val="00983BB1"/>
    <w:rsid w:val="00983C68"/>
    <w:rsid w:val="00987813"/>
    <w:rsid w:val="009903AA"/>
    <w:rsid w:val="00991B70"/>
    <w:rsid w:val="00991FAD"/>
    <w:rsid w:val="009946F6"/>
    <w:rsid w:val="00994BB2"/>
    <w:rsid w:val="009950B7"/>
    <w:rsid w:val="00996274"/>
    <w:rsid w:val="009A0633"/>
    <w:rsid w:val="009A09C7"/>
    <w:rsid w:val="009A4C16"/>
    <w:rsid w:val="009A6C0F"/>
    <w:rsid w:val="009B102C"/>
    <w:rsid w:val="009B1907"/>
    <w:rsid w:val="009B4043"/>
    <w:rsid w:val="009B7D0A"/>
    <w:rsid w:val="009C30F3"/>
    <w:rsid w:val="009C31A1"/>
    <w:rsid w:val="009C3F52"/>
    <w:rsid w:val="009C5BF2"/>
    <w:rsid w:val="009C6271"/>
    <w:rsid w:val="009C6F28"/>
    <w:rsid w:val="009C7A5B"/>
    <w:rsid w:val="009D20A9"/>
    <w:rsid w:val="009D4FEC"/>
    <w:rsid w:val="009E47AE"/>
    <w:rsid w:val="009F23E5"/>
    <w:rsid w:val="00A047C2"/>
    <w:rsid w:val="00A0669C"/>
    <w:rsid w:val="00A12001"/>
    <w:rsid w:val="00A139F1"/>
    <w:rsid w:val="00A155CC"/>
    <w:rsid w:val="00A22FD7"/>
    <w:rsid w:val="00A257E3"/>
    <w:rsid w:val="00A258BD"/>
    <w:rsid w:val="00A27330"/>
    <w:rsid w:val="00A27AE4"/>
    <w:rsid w:val="00A301F0"/>
    <w:rsid w:val="00A34425"/>
    <w:rsid w:val="00A374EB"/>
    <w:rsid w:val="00A4262F"/>
    <w:rsid w:val="00A45FC0"/>
    <w:rsid w:val="00A47AEE"/>
    <w:rsid w:val="00A506D6"/>
    <w:rsid w:val="00A51C02"/>
    <w:rsid w:val="00A52896"/>
    <w:rsid w:val="00A53C9D"/>
    <w:rsid w:val="00A551E6"/>
    <w:rsid w:val="00A56C97"/>
    <w:rsid w:val="00A571D8"/>
    <w:rsid w:val="00A610F8"/>
    <w:rsid w:val="00A6272C"/>
    <w:rsid w:val="00A63A7C"/>
    <w:rsid w:val="00A65FE9"/>
    <w:rsid w:val="00A67944"/>
    <w:rsid w:val="00A86377"/>
    <w:rsid w:val="00A92F05"/>
    <w:rsid w:val="00A94259"/>
    <w:rsid w:val="00A95CAA"/>
    <w:rsid w:val="00A95DFF"/>
    <w:rsid w:val="00AA0085"/>
    <w:rsid w:val="00AA2FD8"/>
    <w:rsid w:val="00AA4682"/>
    <w:rsid w:val="00AB3A6A"/>
    <w:rsid w:val="00AB5101"/>
    <w:rsid w:val="00AC0075"/>
    <w:rsid w:val="00AC503C"/>
    <w:rsid w:val="00AC5B08"/>
    <w:rsid w:val="00AC5D0E"/>
    <w:rsid w:val="00AC7C1B"/>
    <w:rsid w:val="00AD0AA6"/>
    <w:rsid w:val="00AD24F4"/>
    <w:rsid w:val="00AD6031"/>
    <w:rsid w:val="00AD6731"/>
    <w:rsid w:val="00AD785B"/>
    <w:rsid w:val="00AE3CF3"/>
    <w:rsid w:val="00AE3E35"/>
    <w:rsid w:val="00AF6668"/>
    <w:rsid w:val="00B02881"/>
    <w:rsid w:val="00B0751C"/>
    <w:rsid w:val="00B12C8F"/>
    <w:rsid w:val="00B15905"/>
    <w:rsid w:val="00B21B00"/>
    <w:rsid w:val="00B251F0"/>
    <w:rsid w:val="00B27A0F"/>
    <w:rsid w:val="00B41C21"/>
    <w:rsid w:val="00B44943"/>
    <w:rsid w:val="00B47FF9"/>
    <w:rsid w:val="00B50655"/>
    <w:rsid w:val="00B52836"/>
    <w:rsid w:val="00B55BF3"/>
    <w:rsid w:val="00B73388"/>
    <w:rsid w:val="00B752AF"/>
    <w:rsid w:val="00B76649"/>
    <w:rsid w:val="00B76F78"/>
    <w:rsid w:val="00B7755C"/>
    <w:rsid w:val="00B8050F"/>
    <w:rsid w:val="00B82A15"/>
    <w:rsid w:val="00B8582D"/>
    <w:rsid w:val="00B861E5"/>
    <w:rsid w:val="00B930C2"/>
    <w:rsid w:val="00B94854"/>
    <w:rsid w:val="00B9614B"/>
    <w:rsid w:val="00BA6984"/>
    <w:rsid w:val="00BB3E3B"/>
    <w:rsid w:val="00BB7AC5"/>
    <w:rsid w:val="00BC19ED"/>
    <w:rsid w:val="00BC260E"/>
    <w:rsid w:val="00BC2F0D"/>
    <w:rsid w:val="00BC511C"/>
    <w:rsid w:val="00BC61F4"/>
    <w:rsid w:val="00BD03AF"/>
    <w:rsid w:val="00BD12AA"/>
    <w:rsid w:val="00BD132F"/>
    <w:rsid w:val="00BD4FEA"/>
    <w:rsid w:val="00BE0B16"/>
    <w:rsid w:val="00BE1AE7"/>
    <w:rsid w:val="00BE257C"/>
    <w:rsid w:val="00BE6560"/>
    <w:rsid w:val="00BF2275"/>
    <w:rsid w:val="00BF26FF"/>
    <w:rsid w:val="00BF3184"/>
    <w:rsid w:val="00BF4048"/>
    <w:rsid w:val="00C0070C"/>
    <w:rsid w:val="00C0107A"/>
    <w:rsid w:val="00C02011"/>
    <w:rsid w:val="00C020A3"/>
    <w:rsid w:val="00C05EF0"/>
    <w:rsid w:val="00C062FD"/>
    <w:rsid w:val="00C115A0"/>
    <w:rsid w:val="00C12020"/>
    <w:rsid w:val="00C125E3"/>
    <w:rsid w:val="00C16C1F"/>
    <w:rsid w:val="00C17151"/>
    <w:rsid w:val="00C17F8E"/>
    <w:rsid w:val="00C214D8"/>
    <w:rsid w:val="00C21D06"/>
    <w:rsid w:val="00C2425B"/>
    <w:rsid w:val="00C335D9"/>
    <w:rsid w:val="00C34D04"/>
    <w:rsid w:val="00C3530D"/>
    <w:rsid w:val="00C36058"/>
    <w:rsid w:val="00C427F9"/>
    <w:rsid w:val="00C4633F"/>
    <w:rsid w:val="00C6433B"/>
    <w:rsid w:val="00C72308"/>
    <w:rsid w:val="00C762C8"/>
    <w:rsid w:val="00C76786"/>
    <w:rsid w:val="00C77BFF"/>
    <w:rsid w:val="00C83829"/>
    <w:rsid w:val="00C83BC1"/>
    <w:rsid w:val="00C84C14"/>
    <w:rsid w:val="00C859F7"/>
    <w:rsid w:val="00C87401"/>
    <w:rsid w:val="00C91C87"/>
    <w:rsid w:val="00C93616"/>
    <w:rsid w:val="00C94324"/>
    <w:rsid w:val="00CA06BD"/>
    <w:rsid w:val="00CA3E94"/>
    <w:rsid w:val="00CA4A7B"/>
    <w:rsid w:val="00CB3525"/>
    <w:rsid w:val="00CB67B8"/>
    <w:rsid w:val="00CB6C32"/>
    <w:rsid w:val="00CC0A7D"/>
    <w:rsid w:val="00CC3478"/>
    <w:rsid w:val="00CC3652"/>
    <w:rsid w:val="00CD2137"/>
    <w:rsid w:val="00CD3842"/>
    <w:rsid w:val="00CD48DA"/>
    <w:rsid w:val="00CD7BBA"/>
    <w:rsid w:val="00CE157F"/>
    <w:rsid w:val="00CE3790"/>
    <w:rsid w:val="00CE5EE6"/>
    <w:rsid w:val="00CF086C"/>
    <w:rsid w:val="00CF104E"/>
    <w:rsid w:val="00D03A48"/>
    <w:rsid w:val="00D07C03"/>
    <w:rsid w:val="00D100C7"/>
    <w:rsid w:val="00D107FB"/>
    <w:rsid w:val="00D12D29"/>
    <w:rsid w:val="00D172BC"/>
    <w:rsid w:val="00D21746"/>
    <w:rsid w:val="00D250C5"/>
    <w:rsid w:val="00D26290"/>
    <w:rsid w:val="00D32120"/>
    <w:rsid w:val="00D32450"/>
    <w:rsid w:val="00D32C9F"/>
    <w:rsid w:val="00D374F7"/>
    <w:rsid w:val="00D41A1B"/>
    <w:rsid w:val="00D4252D"/>
    <w:rsid w:val="00D42F1E"/>
    <w:rsid w:val="00D431D2"/>
    <w:rsid w:val="00D43756"/>
    <w:rsid w:val="00D43932"/>
    <w:rsid w:val="00D46B1D"/>
    <w:rsid w:val="00D510AE"/>
    <w:rsid w:val="00D512E2"/>
    <w:rsid w:val="00D5149C"/>
    <w:rsid w:val="00D519BF"/>
    <w:rsid w:val="00D52A2C"/>
    <w:rsid w:val="00D53B5B"/>
    <w:rsid w:val="00D53D22"/>
    <w:rsid w:val="00D5613A"/>
    <w:rsid w:val="00D62CB9"/>
    <w:rsid w:val="00D70341"/>
    <w:rsid w:val="00D744D5"/>
    <w:rsid w:val="00D7478F"/>
    <w:rsid w:val="00D804D4"/>
    <w:rsid w:val="00D8687B"/>
    <w:rsid w:val="00D86BFB"/>
    <w:rsid w:val="00D870D7"/>
    <w:rsid w:val="00D90647"/>
    <w:rsid w:val="00D919DB"/>
    <w:rsid w:val="00D91EFC"/>
    <w:rsid w:val="00D9266D"/>
    <w:rsid w:val="00D926B3"/>
    <w:rsid w:val="00D9385C"/>
    <w:rsid w:val="00D940FC"/>
    <w:rsid w:val="00D94E59"/>
    <w:rsid w:val="00DA45F9"/>
    <w:rsid w:val="00DA671D"/>
    <w:rsid w:val="00DA7AF8"/>
    <w:rsid w:val="00DB2CA7"/>
    <w:rsid w:val="00DB4CCC"/>
    <w:rsid w:val="00DB552B"/>
    <w:rsid w:val="00DB65D7"/>
    <w:rsid w:val="00DC0215"/>
    <w:rsid w:val="00DC1D60"/>
    <w:rsid w:val="00DC2695"/>
    <w:rsid w:val="00DC2BCE"/>
    <w:rsid w:val="00DC335A"/>
    <w:rsid w:val="00DC3BBE"/>
    <w:rsid w:val="00DC3C54"/>
    <w:rsid w:val="00DC4511"/>
    <w:rsid w:val="00DC5ABB"/>
    <w:rsid w:val="00DC659F"/>
    <w:rsid w:val="00DD038F"/>
    <w:rsid w:val="00DD16BD"/>
    <w:rsid w:val="00DD36A3"/>
    <w:rsid w:val="00DD5207"/>
    <w:rsid w:val="00DD6990"/>
    <w:rsid w:val="00DE1782"/>
    <w:rsid w:val="00DE3047"/>
    <w:rsid w:val="00DF01D2"/>
    <w:rsid w:val="00DF0A21"/>
    <w:rsid w:val="00DF0E65"/>
    <w:rsid w:val="00DF1E0C"/>
    <w:rsid w:val="00DF5BFE"/>
    <w:rsid w:val="00DF7C79"/>
    <w:rsid w:val="00E10A5E"/>
    <w:rsid w:val="00E10B8D"/>
    <w:rsid w:val="00E160F7"/>
    <w:rsid w:val="00E23181"/>
    <w:rsid w:val="00E30342"/>
    <w:rsid w:val="00E30C04"/>
    <w:rsid w:val="00E30E31"/>
    <w:rsid w:val="00E31F80"/>
    <w:rsid w:val="00E35681"/>
    <w:rsid w:val="00E35977"/>
    <w:rsid w:val="00E37255"/>
    <w:rsid w:val="00E40476"/>
    <w:rsid w:val="00E448DE"/>
    <w:rsid w:val="00E53A4D"/>
    <w:rsid w:val="00E544A5"/>
    <w:rsid w:val="00E57489"/>
    <w:rsid w:val="00E660FB"/>
    <w:rsid w:val="00E716CC"/>
    <w:rsid w:val="00E7284A"/>
    <w:rsid w:val="00E72E89"/>
    <w:rsid w:val="00E763CC"/>
    <w:rsid w:val="00E80A4E"/>
    <w:rsid w:val="00E82812"/>
    <w:rsid w:val="00E85930"/>
    <w:rsid w:val="00E86E4F"/>
    <w:rsid w:val="00E90B29"/>
    <w:rsid w:val="00E90C44"/>
    <w:rsid w:val="00EA1141"/>
    <w:rsid w:val="00EA42DC"/>
    <w:rsid w:val="00EB3F59"/>
    <w:rsid w:val="00EB5ABE"/>
    <w:rsid w:val="00EB6E5A"/>
    <w:rsid w:val="00EC5962"/>
    <w:rsid w:val="00ED38CF"/>
    <w:rsid w:val="00ED570D"/>
    <w:rsid w:val="00ED65BA"/>
    <w:rsid w:val="00EE04FB"/>
    <w:rsid w:val="00EE0E3C"/>
    <w:rsid w:val="00EE2EA6"/>
    <w:rsid w:val="00EE6E86"/>
    <w:rsid w:val="00EE719F"/>
    <w:rsid w:val="00EE7337"/>
    <w:rsid w:val="00EF0E43"/>
    <w:rsid w:val="00EF11F1"/>
    <w:rsid w:val="00EF41C3"/>
    <w:rsid w:val="00EF5385"/>
    <w:rsid w:val="00EF5731"/>
    <w:rsid w:val="00EF5B47"/>
    <w:rsid w:val="00EF7989"/>
    <w:rsid w:val="00F0385A"/>
    <w:rsid w:val="00F0444E"/>
    <w:rsid w:val="00F04FDE"/>
    <w:rsid w:val="00F05492"/>
    <w:rsid w:val="00F0760B"/>
    <w:rsid w:val="00F11960"/>
    <w:rsid w:val="00F13FFF"/>
    <w:rsid w:val="00F1476A"/>
    <w:rsid w:val="00F17513"/>
    <w:rsid w:val="00F17DD9"/>
    <w:rsid w:val="00F22C43"/>
    <w:rsid w:val="00F23A29"/>
    <w:rsid w:val="00F2460B"/>
    <w:rsid w:val="00F25511"/>
    <w:rsid w:val="00F30B0D"/>
    <w:rsid w:val="00F366E3"/>
    <w:rsid w:val="00F3732A"/>
    <w:rsid w:val="00F41744"/>
    <w:rsid w:val="00F52411"/>
    <w:rsid w:val="00F53374"/>
    <w:rsid w:val="00F54189"/>
    <w:rsid w:val="00F566F0"/>
    <w:rsid w:val="00F603FD"/>
    <w:rsid w:val="00F615DB"/>
    <w:rsid w:val="00F61C38"/>
    <w:rsid w:val="00F6312D"/>
    <w:rsid w:val="00F661CF"/>
    <w:rsid w:val="00F7227D"/>
    <w:rsid w:val="00F72343"/>
    <w:rsid w:val="00F7458C"/>
    <w:rsid w:val="00F758DD"/>
    <w:rsid w:val="00F768D7"/>
    <w:rsid w:val="00F76DAE"/>
    <w:rsid w:val="00F81620"/>
    <w:rsid w:val="00F908A1"/>
    <w:rsid w:val="00F9641B"/>
    <w:rsid w:val="00F9690E"/>
    <w:rsid w:val="00FA3135"/>
    <w:rsid w:val="00FA40F5"/>
    <w:rsid w:val="00FB3EDB"/>
    <w:rsid w:val="00FC1E3E"/>
    <w:rsid w:val="00FD05F4"/>
    <w:rsid w:val="00FD57E5"/>
    <w:rsid w:val="00FE1731"/>
    <w:rsid w:val="00FF07DA"/>
    <w:rsid w:val="00FF33FD"/>
    <w:rsid w:val="00FF5CC8"/>
    <w:rsid w:val="00FF6C6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0E6BF5A-217E-4D45-8ECD-012E7BE2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27F9"/>
    <w:pPr>
      <w:snapToGrid w:val="0"/>
      <w:spacing w:before="120" w:after="120"/>
      <w:ind w:firstLine="720"/>
      <w:jc w:val="both"/>
    </w:pPr>
    <w:rPr>
      <w:sz w:val="28"/>
      <w:szCs w:val="28"/>
      <w:lang w:val="en-US" w:eastAsia="en-US"/>
    </w:rPr>
  </w:style>
  <w:style w:type="paragraph" w:styleId="Heading1">
    <w:name w:val="heading 1"/>
    <w:basedOn w:val="Normal"/>
    <w:next w:val="Normal"/>
    <w:link w:val="Heading1Char"/>
    <w:qFormat/>
    <w:rsid w:val="00EA1141"/>
    <w:pPr>
      <w:keepNext/>
      <w:adjustRightInd w:val="0"/>
      <w:outlineLvl w:val="0"/>
    </w:pPr>
    <w:rPr>
      <w:rFonts w:eastAsia="SimSun"/>
      <w:b/>
      <w:bCs/>
      <w:kern w:val="32"/>
      <w:szCs w:val="32"/>
      <w:lang w:val="x-none"/>
    </w:rPr>
  </w:style>
  <w:style w:type="paragraph" w:styleId="Heading2">
    <w:name w:val="heading 2"/>
    <w:basedOn w:val="Normal"/>
    <w:next w:val="Normal"/>
    <w:link w:val="Heading2Char"/>
    <w:qFormat/>
    <w:rsid w:val="0001180C"/>
    <w:pPr>
      <w:keepNext/>
      <w:snapToGrid/>
      <w:spacing w:before="360"/>
      <w:ind w:left="432" w:hanging="432"/>
      <w:outlineLvl w:val="1"/>
    </w:pPr>
    <w:rPr>
      <w:rFonts w:ascii="Arial" w:hAnsi="Arial"/>
      <w:bCs/>
      <w:snapToGrid w:val="0"/>
      <w:szCs w:val="20"/>
    </w:rPr>
  </w:style>
  <w:style w:type="paragraph" w:styleId="Heading3">
    <w:name w:val="heading 3"/>
    <w:basedOn w:val="Normal"/>
    <w:next w:val="Normal"/>
    <w:link w:val="Heading3Char"/>
    <w:qFormat/>
    <w:rsid w:val="0001180C"/>
    <w:pPr>
      <w:keepNext/>
      <w:snapToGrid/>
      <w:spacing w:before="240" w:after="60"/>
      <w:ind w:left="720" w:hanging="284"/>
      <w:outlineLvl w:val="2"/>
    </w:pPr>
    <w:rPr>
      <w:rFonts w:ascii="Arial" w:hAnsi="Arial"/>
      <w:b/>
      <w:bCs/>
      <w:snapToGrid w:val="0"/>
      <w:szCs w:val="20"/>
    </w:rPr>
  </w:style>
  <w:style w:type="paragraph" w:styleId="Heading4">
    <w:name w:val="heading 4"/>
    <w:basedOn w:val="Normal"/>
    <w:next w:val="Normal"/>
    <w:link w:val="Heading4Char"/>
    <w:qFormat/>
    <w:rsid w:val="0001180C"/>
    <w:pPr>
      <w:keepNext/>
      <w:snapToGrid/>
      <w:spacing w:before="240" w:after="60"/>
      <w:ind w:left="360" w:hanging="360"/>
      <w:outlineLvl w:val="3"/>
    </w:pPr>
    <w:rPr>
      <w:rFonts w:ascii="Arial" w:hAnsi="Arial"/>
      <w:b/>
      <w:bCs/>
      <w:i/>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0444E"/>
    <w:pPr>
      <w:tabs>
        <w:tab w:val="center" w:pos="4320"/>
        <w:tab w:val="right" w:pos="8640"/>
      </w:tabs>
    </w:pPr>
  </w:style>
  <w:style w:type="character" w:styleId="PageNumber">
    <w:name w:val="page number"/>
    <w:basedOn w:val="DefaultParagraphFont"/>
    <w:rsid w:val="00F0444E"/>
  </w:style>
  <w:style w:type="paragraph" w:styleId="DocumentMap">
    <w:name w:val="Document Map"/>
    <w:basedOn w:val="Normal"/>
    <w:link w:val="DocumentMapChar"/>
    <w:rsid w:val="00B9614B"/>
    <w:pPr>
      <w:shd w:val="clear" w:color="auto" w:fill="000080"/>
    </w:pPr>
    <w:rPr>
      <w:rFonts w:ascii="Tahoma" w:hAnsi="Tahoma" w:cs="Tahoma"/>
      <w:sz w:val="20"/>
      <w:szCs w:val="20"/>
    </w:rPr>
  </w:style>
  <w:style w:type="paragraph" w:styleId="Footer">
    <w:name w:val="footer"/>
    <w:basedOn w:val="Normal"/>
    <w:link w:val="FooterChar"/>
    <w:uiPriority w:val="99"/>
    <w:rsid w:val="00C762C8"/>
    <w:pPr>
      <w:tabs>
        <w:tab w:val="center" w:pos="4680"/>
        <w:tab w:val="right" w:pos="9360"/>
      </w:tabs>
    </w:pPr>
    <w:rPr>
      <w:sz w:val="24"/>
      <w:szCs w:val="24"/>
      <w:lang w:val="x-none" w:eastAsia="x-none"/>
    </w:rPr>
  </w:style>
  <w:style w:type="character" w:customStyle="1" w:styleId="FooterChar">
    <w:name w:val="Footer Char"/>
    <w:link w:val="Footer"/>
    <w:uiPriority w:val="99"/>
    <w:rsid w:val="00C762C8"/>
    <w:rPr>
      <w:sz w:val="24"/>
      <w:szCs w:val="24"/>
    </w:rPr>
  </w:style>
  <w:style w:type="paragraph" w:styleId="BalloonText">
    <w:name w:val="Balloon Text"/>
    <w:basedOn w:val="Normal"/>
    <w:link w:val="BalloonTextChar"/>
    <w:rsid w:val="009B1907"/>
    <w:rPr>
      <w:rFonts w:ascii="Tahoma" w:hAnsi="Tahoma"/>
      <w:sz w:val="16"/>
      <w:szCs w:val="16"/>
      <w:lang w:val="x-none" w:eastAsia="x-none"/>
    </w:rPr>
  </w:style>
  <w:style w:type="character" w:customStyle="1" w:styleId="BalloonTextChar">
    <w:name w:val="Balloon Text Char"/>
    <w:link w:val="BalloonText"/>
    <w:rsid w:val="009B1907"/>
    <w:rPr>
      <w:rFonts w:ascii="Tahoma" w:hAnsi="Tahoma" w:cs="Tahoma"/>
      <w:sz w:val="16"/>
      <w:szCs w:val="16"/>
    </w:rPr>
  </w:style>
  <w:style w:type="paragraph" w:styleId="FootnoteText">
    <w:name w:val="footnote text"/>
    <w:basedOn w:val="Normal"/>
    <w:link w:val="FootnoteTextChar"/>
    <w:rsid w:val="0035170C"/>
    <w:rPr>
      <w:sz w:val="20"/>
      <w:szCs w:val="20"/>
    </w:rPr>
  </w:style>
  <w:style w:type="character" w:styleId="FootnoteReference">
    <w:name w:val="footnote reference"/>
    <w:aliases w:val="Footnote"/>
    <w:rsid w:val="0035170C"/>
    <w:rPr>
      <w:vertAlign w:val="superscript"/>
    </w:rPr>
  </w:style>
  <w:style w:type="character" w:customStyle="1" w:styleId="Heading1Char">
    <w:name w:val="Heading 1 Char"/>
    <w:link w:val="Heading1"/>
    <w:rsid w:val="00EA1141"/>
    <w:rPr>
      <w:rFonts w:eastAsia="SimSun"/>
      <w:b/>
      <w:bCs/>
      <w:kern w:val="32"/>
      <w:sz w:val="28"/>
      <w:szCs w:val="32"/>
      <w:lang w:eastAsia="en-US"/>
    </w:rPr>
  </w:style>
  <w:style w:type="paragraph" w:styleId="BodyTextIndent">
    <w:name w:val="Body Text Indent"/>
    <w:basedOn w:val="Normal"/>
    <w:rsid w:val="0073413C"/>
    <w:pPr>
      <w:widowControl w:val="0"/>
      <w:snapToGrid/>
      <w:spacing w:after="0"/>
    </w:pPr>
    <w:rPr>
      <w:rFonts w:ascii=".VnTime" w:hAnsi=".VnTime"/>
      <w:sz w:val="27"/>
      <w:szCs w:val="24"/>
    </w:rPr>
  </w:style>
  <w:style w:type="paragraph" w:customStyle="1" w:styleId="abc">
    <w:name w:val="abc"/>
    <w:basedOn w:val="Normal"/>
    <w:rsid w:val="006718C7"/>
    <w:pPr>
      <w:snapToGrid/>
      <w:spacing w:before="0" w:after="0"/>
      <w:ind w:firstLine="0"/>
      <w:jc w:val="left"/>
    </w:pPr>
    <w:rPr>
      <w:rFonts w:ascii=".VnTime" w:hAnsi=".VnTime"/>
      <w:szCs w:val="20"/>
      <w:lang w:eastAsia="vi-VN"/>
    </w:rPr>
  </w:style>
  <w:style w:type="character" w:customStyle="1" w:styleId="apple-converted-space">
    <w:name w:val="apple-converted-space"/>
    <w:basedOn w:val="DefaultParagraphFont"/>
    <w:rsid w:val="00323C97"/>
  </w:style>
  <w:style w:type="paragraph" w:styleId="BodyText3">
    <w:name w:val="Body Text 3"/>
    <w:basedOn w:val="Normal"/>
    <w:link w:val="BodyText3Char"/>
    <w:rsid w:val="009C5BF2"/>
    <w:pPr>
      <w:snapToGrid/>
      <w:spacing w:before="0"/>
      <w:ind w:firstLine="0"/>
      <w:jc w:val="left"/>
    </w:pPr>
    <w:rPr>
      <w:rFonts w:ascii=".VnTime" w:hAnsi=".VnTime" w:cs="Arial"/>
      <w:sz w:val="16"/>
      <w:szCs w:val="16"/>
      <w:lang w:val="vi-VN" w:eastAsia="vi-VN"/>
    </w:rPr>
  </w:style>
  <w:style w:type="paragraph" w:styleId="NormalWeb">
    <w:name w:val="Normal (Web)"/>
    <w:basedOn w:val="Normal"/>
    <w:rsid w:val="00526B17"/>
    <w:pPr>
      <w:snapToGrid/>
      <w:spacing w:before="100" w:beforeAutospacing="1" w:after="100" w:afterAutospacing="1"/>
      <w:ind w:firstLine="0"/>
      <w:jc w:val="left"/>
    </w:pPr>
    <w:rPr>
      <w:rFonts w:cs="Angsana New"/>
      <w:sz w:val="24"/>
      <w:szCs w:val="24"/>
    </w:rPr>
  </w:style>
  <w:style w:type="character" w:styleId="Hyperlink">
    <w:name w:val="Hyperlink"/>
    <w:rsid w:val="00526B17"/>
    <w:rPr>
      <w:color w:val="0563C1"/>
      <w:u w:val="single"/>
    </w:rPr>
  </w:style>
  <w:style w:type="paragraph" w:styleId="BodyText2">
    <w:name w:val="Body Text 2"/>
    <w:basedOn w:val="Normal"/>
    <w:link w:val="BodyText2Char"/>
    <w:rsid w:val="00526B17"/>
    <w:pPr>
      <w:snapToGrid/>
      <w:spacing w:before="0" w:line="480" w:lineRule="auto"/>
      <w:ind w:firstLine="0"/>
      <w:jc w:val="left"/>
    </w:pPr>
    <w:rPr>
      <w:sz w:val="24"/>
      <w:szCs w:val="24"/>
    </w:rPr>
  </w:style>
  <w:style w:type="character" w:customStyle="1" w:styleId="BodyText2Char">
    <w:name w:val="Body Text 2 Char"/>
    <w:link w:val="BodyText2"/>
    <w:rsid w:val="00526B17"/>
    <w:rPr>
      <w:sz w:val="24"/>
      <w:szCs w:val="24"/>
    </w:rPr>
  </w:style>
  <w:style w:type="character" w:customStyle="1" w:styleId="Heading2Char">
    <w:name w:val="Heading 2 Char"/>
    <w:link w:val="Heading2"/>
    <w:rsid w:val="0001180C"/>
    <w:rPr>
      <w:rFonts w:ascii="Arial" w:hAnsi="Arial"/>
      <w:bCs/>
      <w:snapToGrid w:val="0"/>
      <w:sz w:val="28"/>
      <w:lang w:val="en-US" w:eastAsia="en-US"/>
    </w:rPr>
  </w:style>
  <w:style w:type="character" w:customStyle="1" w:styleId="Heading3Char">
    <w:name w:val="Heading 3 Char"/>
    <w:link w:val="Heading3"/>
    <w:rsid w:val="0001180C"/>
    <w:rPr>
      <w:rFonts w:ascii="Arial" w:hAnsi="Arial"/>
      <w:b/>
      <w:bCs/>
      <w:snapToGrid w:val="0"/>
      <w:sz w:val="28"/>
      <w:lang w:val="en-US" w:eastAsia="en-US"/>
    </w:rPr>
  </w:style>
  <w:style w:type="character" w:customStyle="1" w:styleId="Heading4Char">
    <w:name w:val="Heading 4 Char"/>
    <w:link w:val="Heading4"/>
    <w:rsid w:val="0001180C"/>
    <w:rPr>
      <w:rFonts w:ascii="Arial" w:hAnsi="Arial"/>
      <w:b/>
      <w:bCs/>
      <w:i/>
      <w:snapToGrid w:val="0"/>
      <w:sz w:val="28"/>
      <w:lang w:val="en-US" w:eastAsia="en-US"/>
    </w:rPr>
  </w:style>
  <w:style w:type="table" w:styleId="TableGrid">
    <w:name w:val="Table Grid"/>
    <w:basedOn w:val="TableNormal"/>
    <w:uiPriority w:val="59"/>
    <w:rsid w:val="000118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01180C"/>
    <w:pPr>
      <w:snapToGrid/>
      <w:ind w:firstLine="851"/>
    </w:pPr>
    <w:rPr>
      <w:rFonts w:ascii=".VnTime" w:hAnsi=".VnTime" w:cs=".VnTime"/>
    </w:rPr>
  </w:style>
  <w:style w:type="character" w:customStyle="1" w:styleId="BodyTextIndent3Char">
    <w:name w:val="Body Text Indent 3 Char"/>
    <w:link w:val="BodyTextIndent3"/>
    <w:rsid w:val="0001180C"/>
    <w:rPr>
      <w:rFonts w:ascii=".VnTime" w:hAnsi=".VnTime" w:cs=".VnTime"/>
      <w:sz w:val="28"/>
      <w:szCs w:val="28"/>
      <w:lang w:val="en-US" w:eastAsia="en-US"/>
    </w:rPr>
  </w:style>
  <w:style w:type="character" w:customStyle="1" w:styleId="text">
    <w:name w:val="text"/>
    <w:rsid w:val="0001180C"/>
  </w:style>
  <w:style w:type="character" w:styleId="Emphasis">
    <w:name w:val="Emphasis"/>
    <w:uiPriority w:val="20"/>
    <w:qFormat/>
    <w:rsid w:val="0001180C"/>
    <w:rPr>
      <w:i/>
      <w:iCs/>
    </w:rPr>
  </w:style>
  <w:style w:type="character" w:styleId="CommentReference">
    <w:name w:val="annotation reference"/>
    <w:rsid w:val="0001180C"/>
    <w:rPr>
      <w:sz w:val="16"/>
      <w:szCs w:val="16"/>
    </w:rPr>
  </w:style>
  <w:style w:type="paragraph" w:styleId="CommentText">
    <w:name w:val="annotation text"/>
    <w:basedOn w:val="Normal"/>
    <w:link w:val="CommentTextChar"/>
    <w:rsid w:val="0001180C"/>
    <w:pPr>
      <w:snapToGrid/>
      <w:spacing w:before="0" w:after="0"/>
      <w:ind w:firstLine="0"/>
      <w:jc w:val="left"/>
    </w:pPr>
    <w:rPr>
      <w:sz w:val="20"/>
      <w:szCs w:val="20"/>
    </w:rPr>
  </w:style>
  <w:style w:type="character" w:customStyle="1" w:styleId="CommentTextChar">
    <w:name w:val="Comment Text Char"/>
    <w:link w:val="CommentText"/>
    <w:rsid w:val="0001180C"/>
    <w:rPr>
      <w:lang w:val="en-US" w:eastAsia="en-US"/>
    </w:rPr>
  </w:style>
  <w:style w:type="paragraph" w:styleId="CommentSubject">
    <w:name w:val="annotation subject"/>
    <w:basedOn w:val="CommentText"/>
    <w:next w:val="CommentText"/>
    <w:link w:val="CommentSubjectChar"/>
    <w:rsid w:val="0001180C"/>
    <w:rPr>
      <w:b/>
      <w:bCs/>
      <w:lang w:val="x-none" w:eastAsia="x-none"/>
    </w:rPr>
  </w:style>
  <w:style w:type="character" w:customStyle="1" w:styleId="CommentSubjectChar">
    <w:name w:val="Comment Subject Char"/>
    <w:link w:val="CommentSubject"/>
    <w:rsid w:val="0001180C"/>
    <w:rPr>
      <w:b/>
      <w:bCs/>
      <w:lang w:val="x-none" w:eastAsia="x-none"/>
    </w:rPr>
  </w:style>
  <w:style w:type="character" w:customStyle="1" w:styleId="DocumentMapChar">
    <w:name w:val="Document Map Char"/>
    <w:link w:val="DocumentMap"/>
    <w:rsid w:val="0001180C"/>
    <w:rPr>
      <w:rFonts w:ascii="Tahoma" w:hAnsi="Tahoma" w:cs="Tahoma"/>
      <w:shd w:val="clear" w:color="auto" w:fill="000080"/>
      <w:lang w:val="en-US" w:eastAsia="en-US"/>
    </w:rPr>
  </w:style>
  <w:style w:type="paragraph" w:customStyle="1" w:styleId="ColorfulList-Accent11">
    <w:name w:val="Colorful List - Accent 11"/>
    <w:basedOn w:val="Normal"/>
    <w:qFormat/>
    <w:rsid w:val="0001180C"/>
    <w:pPr>
      <w:snapToGrid/>
      <w:spacing w:before="0" w:after="0"/>
      <w:ind w:left="720" w:firstLine="0"/>
      <w:contextualSpacing/>
      <w:jc w:val="left"/>
    </w:pPr>
    <w:rPr>
      <w:rFonts w:ascii="VNTime" w:hAnsi="VNTime"/>
      <w:sz w:val="26"/>
      <w:szCs w:val="20"/>
    </w:rPr>
  </w:style>
  <w:style w:type="character" w:styleId="Strong">
    <w:name w:val="Strong"/>
    <w:qFormat/>
    <w:rsid w:val="0001180C"/>
    <w:rPr>
      <w:b/>
      <w:bCs/>
    </w:rPr>
  </w:style>
  <w:style w:type="character" w:customStyle="1" w:styleId="BodyText3Char">
    <w:name w:val="Body Text 3 Char"/>
    <w:link w:val="BodyText3"/>
    <w:rsid w:val="0001180C"/>
    <w:rPr>
      <w:rFonts w:ascii=".VnTime" w:hAnsi=".VnTime" w:cs="Arial"/>
      <w:sz w:val="16"/>
      <w:szCs w:val="16"/>
    </w:rPr>
  </w:style>
  <w:style w:type="paragraph" w:customStyle="1" w:styleId="n-dieund">
    <w:name w:val="n-dieund"/>
    <w:basedOn w:val="Normal"/>
    <w:rsid w:val="0001180C"/>
    <w:pPr>
      <w:widowControl w:val="0"/>
      <w:snapToGrid/>
      <w:spacing w:before="0"/>
      <w:ind w:firstLine="709"/>
    </w:pPr>
    <w:rPr>
      <w:rFonts w:ascii=".VnTime" w:hAnsi=".VnTime"/>
      <w:color w:val="000000"/>
    </w:rPr>
  </w:style>
  <w:style w:type="paragraph" w:customStyle="1" w:styleId="n-dieu">
    <w:name w:val="n-dieu"/>
    <w:basedOn w:val="Normal"/>
    <w:rsid w:val="0001180C"/>
    <w:pPr>
      <w:widowControl w:val="0"/>
      <w:snapToGrid/>
      <w:spacing w:before="240" w:after="180"/>
      <w:ind w:firstLine="709"/>
      <w:jc w:val="left"/>
    </w:pPr>
    <w:rPr>
      <w:rFonts w:ascii=".VnTime" w:hAnsi=".VnTime"/>
      <w:b/>
      <w:i/>
      <w:color w:val="0000FF"/>
      <w:lang w:val="it-IT"/>
    </w:rPr>
  </w:style>
  <w:style w:type="paragraph" w:customStyle="1" w:styleId="ColorfulShading-Accent11">
    <w:name w:val="Colorful Shading - Accent 11"/>
    <w:hidden/>
    <w:uiPriority w:val="99"/>
    <w:semiHidden/>
    <w:rsid w:val="0001180C"/>
    <w:rPr>
      <w:sz w:val="24"/>
      <w:szCs w:val="24"/>
      <w:lang w:val="en-US" w:eastAsia="en-US"/>
    </w:rPr>
  </w:style>
  <w:style w:type="character" w:customStyle="1" w:styleId="cs5efed22f">
    <w:name w:val="cs5efed22f"/>
    <w:rsid w:val="0001180C"/>
  </w:style>
  <w:style w:type="character" w:customStyle="1" w:styleId="HeaderChar">
    <w:name w:val="Header Char"/>
    <w:link w:val="Header"/>
    <w:rsid w:val="0001180C"/>
    <w:rPr>
      <w:sz w:val="28"/>
      <w:szCs w:val="28"/>
      <w:lang w:val="en-US" w:eastAsia="en-US"/>
    </w:rPr>
  </w:style>
  <w:style w:type="character" w:customStyle="1" w:styleId="FootnoteTextChar">
    <w:name w:val="Footnote Text Char"/>
    <w:link w:val="FootnoteText"/>
    <w:rsid w:val="0001180C"/>
    <w:rPr>
      <w:lang w:val="en-US" w:eastAsia="en-US"/>
    </w:rPr>
  </w:style>
  <w:style w:type="character" w:customStyle="1" w:styleId="AMuc3111Char">
    <w:name w:val="AMuc3 1.1.1 Char"/>
    <w:link w:val="AMuc3111"/>
    <w:locked/>
    <w:rsid w:val="0001180C"/>
    <w:rPr>
      <w:rFonts w:eastAsia="Calibri"/>
      <w:color w:val="000000"/>
      <w:sz w:val="28"/>
      <w:szCs w:val="28"/>
      <w:lang w:val="en-AU"/>
    </w:rPr>
  </w:style>
  <w:style w:type="paragraph" w:customStyle="1" w:styleId="AMuc3111">
    <w:name w:val="AMuc3 1.1.1"/>
    <w:basedOn w:val="Normal"/>
    <w:link w:val="AMuc3111Char"/>
    <w:autoRedefine/>
    <w:qFormat/>
    <w:rsid w:val="0001180C"/>
    <w:pPr>
      <w:autoSpaceDE w:val="0"/>
      <w:autoSpaceDN w:val="0"/>
      <w:adjustRightInd w:val="0"/>
      <w:snapToGrid/>
      <w:spacing w:after="0"/>
    </w:pPr>
    <w:rPr>
      <w:rFonts w:eastAsia="Calibri"/>
      <w:color w:val="000000"/>
      <w:lang w:val="en-AU" w:eastAsia="vi-VN"/>
    </w:rPr>
  </w:style>
  <w:style w:type="paragraph" w:styleId="EndnoteText">
    <w:name w:val="endnote text"/>
    <w:basedOn w:val="Normal"/>
    <w:link w:val="EndnoteTextChar"/>
    <w:rsid w:val="0001180C"/>
    <w:pPr>
      <w:snapToGrid/>
      <w:spacing w:before="0" w:after="0"/>
      <w:ind w:firstLine="0"/>
      <w:jc w:val="left"/>
    </w:pPr>
    <w:rPr>
      <w:sz w:val="20"/>
      <w:szCs w:val="20"/>
    </w:rPr>
  </w:style>
  <w:style w:type="character" w:customStyle="1" w:styleId="EndnoteTextChar">
    <w:name w:val="Endnote Text Char"/>
    <w:link w:val="EndnoteText"/>
    <w:rsid w:val="0001180C"/>
    <w:rPr>
      <w:lang w:val="en-US" w:eastAsia="en-US"/>
    </w:rPr>
  </w:style>
  <w:style w:type="character" w:styleId="EndnoteReference">
    <w:name w:val="endnote reference"/>
    <w:rsid w:val="0001180C"/>
    <w:rPr>
      <w:vertAlign w:val="superscript"/>
    </w:rPr>
  </w:style>
  <w:style w:type="paragraph" w:styleId="Revision">
    <w:name w:val="Revision"/>
    <w:hidden/>
    <w:uiPriority w:val="99"/>
    <w:semiHidden/>
    <w:rsid w:val="0001180C"/>
    <w:rPr>
      <w:sz w:val="24"/>
      <w:szCs w:val="24"/>
      <w:lang w:val="en-US" w:eastAsia="en-US"/>
    </w:rPr>
  </w:style>
  <w:style w:type="character" w:styleId="UnresolvedMention">
    <w:name w:val="Unresolved Mention"/>
    <w:uiPriority w:val="99"/>
    <w:semiHidden/>
    <w:unhideWhenUsed/>
    <w:rsid w:val="0001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3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yperlink" Target="mailto:thongke@vista.gov.vn"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0879D-6077-4297-8513-51E7080CD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70D725-38F7-4486-A3DE-F8CE0B85342E}">
  <ds:schemaRefs>
    <ds:schemaRef ds:uri="http://schemas.microsoft.com/sharepoint/v3/contenttype/forms"/>
  </ds:schemaRefs>
</ds:datastoreItem>
</file>

<file path=customXml/itemProps3.xml><?xml version="1.0" encoding="utf-8"?>
<ds:datastoreItem xmlns:ds="http://schemas.openxmlformats.org/officeDocument/2006/customXml" ds:itemID="{07E7D939-1F21-45E5-8838-B7559D0FA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84</Pages>
  <Words>11501</Words>
  <Characters>65556</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BỘ XÂY DỰNG</vt:lpstr>
    </vt:vector>
  </TitlesOfParts>
  <Company>Microsoft</Company>
  <LinksUpToDate>false</LinksUpToDate>
  <CharactersWithSpaces>76904</CharactersWithSpaces>
  <SharedDoc>false</SharedDoc>
  <HLinks>
    <vt:vector size="6" baseType="variant">
      <vt:variant>
        <vt:i4>7864341</vt:i4>
      </vt:variant>
      <vt:variant>
        <vt:i4>0</vt:i4>
      </vt:variant>
      <vt:variant>
        <vt:i4>0</vt:i4>
      </vt:variant>
      <vt:variant>
        <vt:i4>5</vt:i4>
      </vt:variant>
      <vt:variant>
        <vt:lpwstr>mailto:thongke@vista.gov.vn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XÂY DỰNG</dc:title>
  <dc:subject/>
  <dc:creator>Office</dc:creator>
  <cp:keywords/>
  <cp:lastModifiedBy>Administrator</cp:lastModifiedBy>
  <cp:revision>2</cp:revision>
  <cp:lastPrinted>2018-07-03T10:41:00Z</cp:lastPrinted>
  <dcterms:created xsi:type="dcterms:W3CDTF">2025-04-15T01:09:00Z</dcterms:created>
  <dcterms:modified xsi:type="dcterms:W3CDTF">2025-04-15T01:13:00Z</dcterms:modified>
</cp:coreProperties>
</file>